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96C5D" w14:textId="77777777" w:rsidR="009F355C" w:rsidRDefault="005257A1" w:rsidP="00BA5207">
      <w:pPr>
        <w:widowControl w:val="0"/>
        <w:autoSpaceDE w:val="0"/>
        <w:autoSpaceDN w:val="0"/>
        <w:adjustRightInd w:val="0"/>
        <w:ind w:right="-18"/>
        <w:jc w:val="center"/>
        <w:rPr>
          <w:ins w:id="0" w:author="ΕΥΘΥ" w:date="2018-12-10T15:33:00Z"/>
          <w:rFonts w:ascii="Verdana" w:hAnsi="Verdana" w:cs="MSTT31c5b2"/>
          <w:szCs w:val="20"/>
        </w:rPr>
      </w:pPr>
      <w:ins w:id="1" w:author="ΕΥΘΥ" w:date="2018-12-10T15:33:00Z">
        <w:r>
          <w:rPr>
            <w:b/>
            <w:noProof/>
            <w:spacing w:val="-16"/>
            <w:w w:val="130"/>
            <w:sz w:val="17"/>
            <w:lang w:eastAsia="el-GR"/>
          </w:rPr>
          <w:drawing>
            <wp:inline distT="0" distB="0" distL="0" distR="0" wp14:anchorId="66C54FA2" wp14:editId="3A8CEE84">
              <wp:extent cx="2440940" cy="1081405"/>
              <wp:effectExtent l="0" t="0" r="0" b="4445"/>
              <wp:docPr id="3" name="Εικόνα 3" descr="logo yp oik anapt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yp oik anapt g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0940" cy="1081405"/>
                      </a:xfrm>
                      <a:prstGeom prst="rect">
                        <a:avLst/>
                      </a:prstGeom>
                      <a:noFill/>
                      <a:ln>
                        <a:noFill/>
                      </a:ln>
                    </pic:spPr>
                  </pic:pic>
                </a:graphicData>
              </a:graphic>
            </wp:inline>
          </w:drawing>
        </w:r>
      </w:ins>
    </w:p>
    <w:p w14:paraId="063EE482" w14:textId="6B171593" w:rsidR="009F355C" w:rsidRDefault="00D84792" w:rsidP="00BA5207">
      <w:pPr>
        <w:widowControl w:val="0"/>
        <w:autoSpaceDE w:val="0"/>
        <w:autoSpaceDN w:val="0"/>
        <w:adjustRightInd w:val="0"/>
        <w:ind w:right="-18"/>
        <w:jc w:val="center"/>
        <w:outlineLvl w:val="0"/>
        <w:rPr>
          <w:rFonts w:ascii="Verdana" w:eastAsia="Times New Roman" w:hAnsi="Verdana" w:cs="MSTT31c5b2"/>
          <w:b/>
          <w:sz w:val="20"/>
          <w:szCs w:val="20"/>
        </w:rPr>
      </w:pPr>
      <w:r w:rsidRPr="00A1641D">
        <w:rPr>
          <w:rFonts w:ascii="Verdana" w:eastAsia="Times New Roman" w:hAnsi="Verdana" w:cs="MSTT31c5b2"/>
          <w:b/>
          <w:sz w:val="20"/>
          <w:szCs w:val="20"/>
        </w:rPr>
        <w:t>ΓΕΝΙΚΗ ΓΡΑΜΜΑΤΕΙΑ ΔΗΜΟΣΙΩΝ ΕΠΕΝΔΥΣΕΩΝ</w:t>
      </w:r>
      <w:del w:id="2" w:author="ΕΥΘΥ" w:date="2018-12-10T15:33:00Z">
        <w:r w:rsidRPr="00A1641D">
          <w:rPr>
            <w:rFonts w:ascii="Verdana" w:eastAsia="Times New Roman" w:hAnsi="Verdana" w:cs="MSTT31c5b2"/>
            <w:b/>
            <w:sz w:val="20"/>
            <w:szCs w:val="20"/>
          </w:rPr>
          <w:delText>-</w:delText>
        </w:r>
      </w:del>
      <w:ins w:id="3" w:author="ΕΥΘΥ" w:date="2018-12-10T15:33:00Z">
        <w:r w:rsidR="00C9386C">
          <w:rPr>
            <w:rFonts w:ascii="Verdana" w:eastAsia="Times New Roman" w:hAnsi="Verdana" w:cs="MSTT31c5b2"/>
            <w:b/>
            <w:sz w:val="20"/>
            <w:szCs w:val="20"/>
          </w:rPr>
          <w:t xml:space="preserve"> &amp; </w:t>
        </w:r>
      </w:ins>
      <w:r w:rsidRPr="00A1641D">
        <w:rPr>
          <w:rFonts w:ascii="Verdana" w:eastAsia="Times New Roman" w:hAnsi="Verdana" w:cs="MSTT31c5b2"/>
          <w:b/>
          <w:sz w:val="20"/>
          <w:szCs w:val="20"/>
        </w:rPr>
        <w:t>ΕΣΠΑ</w:t>
      </w:r>
    </w:p>
    <w:p w14:paraId="35D115F6" w14:textId="77777777" w:rsidR="009F355C" w:rsidRDefault="007C2193" w:rsidP="00BA5207">
      <w:pPr>
        <w:jc w:val="both"/>
        <w:outlineLvl w:val="0"/>
        <w:rPr>
          <w:rFonts w:ascii="Verdana" w:eastAsia="Times New Roman" w:hAnsi="Verdana" w:cs="Times New Roman"/>
          <w:b/>
          <w:sz w:val="20"/>
          <w:szCs w:val="20"/>
        </w:rPr>
      </w:pPr>
      <w:r>
        <w:rPr>
          <w:rFonts w:ascii="Verdana" w:eastAsia="Times New Roman" w:hAnsi="Verdana" w:cs="Times New Roman"/>
          <w:b/>
          <w:sz w:val="20"/>
          <w:szCs w:val="20"/>
        </w:rPr>
        <w:t xml:space="preserve">ΕΘΝΙΚΗ ΑΡΧΗ ΣΥΝΤΟΝΙΣΜΟΥ </w:t>
      </w:r>
    </w:p>
    <w:tbl>
      <w:tblPr>
        <w:tblW w:w="10036" w:type="dxa"/>
        <w:tblLook w:val="01E0" w:firstRow="1" w:lastRow="1" w:firstColumn="1" w:lastColumn="1" w:noHBand="0" w:noVBand="0"/>
      </w:tblPr>
      <w:tblGrid>
        <w:gridCol w:w="5920"/>
        <w:gridCol w:w="4116"/>
      </w:tblGrid>
      <w:tr w:rsidR="00D84792" w:rsidRPr="00A1641D" w14:paraId="22EADE1B" w14:textId="77777777" w:rsidTr="00040D60">
        <w:trPr>
          <w:trHeight w:val="283"/>
        </w:trPr>
        <w:tc>
          <w:tcPr>
            <w:tcW w:w="10036" w:type="dxa"/>
            <w:gridSpan w:val="2"/>
          </w:tcPr>
          <w:p w14:paraId="314443D4" w14:textId="77777777" w:rsidR="009F355C" w:rsidRDefault="007C2193" w:rsidP="00BA5207">
            <w:pPr>
              <w:jc w:val="both"/>
              <w:rPr>
                <w:rFonts w:ascii="Verdana" w:eastAsia="Times New Roman" w:hAnsi="Verdana" w:cs="Times New Roman"/>
                <w:sz w:val="20"/>
                <w:szCs w:val="20"/>
                <w:lang w:val="en-US"/>
              </w:rPr>
            </w:pPr>
            <w:r>
              <w:rPr>
                <w:rFonts w:ascii="Verdana" w:eastAsia="Times New Roman" w:hAnsi="Verdana" w:cs="Times New Roman"/>
                <w:b/>
                <w:sz w:val="20"/>
                <w:szCs w:val="20"/>
                <w:lang w:val="en-US"/>
              </w:rPr>
              <w:t>ΕΙΔΙΚΗ ΥΠΗΡΕΣΙΑ ΘΕΣΜΙΚΗΣ ΥΠΟΣΤΗΡΙΞΗΣ</w:t>
            </w:r>
          </w:p>
        </w:tc>
      </w:tr>
      <w:tr w:rsidR="00D84792" w:rsidRPr="00A1641D" w14:paraId="529C09AB" w14:textId="77777777" w:rsidTr="00974BAF">
        <w:trPr>
          <w:trHeight w:val="254"/>
        </w:trPr>
        <w:tc>
          <w:tcPr>
            <w:tcW w:w="5920" w:type="dxa"/>
          </w:tcPr>
          <w:p w14:paraId="27576D3B" w14:textId="77777777" w:rsidR="009F355C" w:rsidRDefault="00D84792" w:rsidP="000A3270">
            <w:pPr>
              <w:spacing w:before="60" w:after="0"/>
              <w:jc w:val="both"/>
              <w:rPr>
                <w:rFonts w:ascii="Verdana" w:eastAsia="Times New Roman" w:hAnsi="Verdana" w:cs="Times New Roman"/>
                <w:sz w:val="20"/>
                <w:szCs w:val="20"/>
                <w:lang w:val="en-US"/>
              </w:rPr>
            </w:pPr>
            <w:r w:rsidRPr="00A1641D">
              <w:rPr>
                <w:rFonts w:ascii="Verdana" w:eastAsia="Times New Roman" w:hAnsi="Verdana" w:cs="Times New Roman"/>
                <w:sz w:val="20"/>
                <w:szCs w:val="20"/>
                <w:lang w:val="en-US"/>
              </w:rPr>
              <w:t>Ταχ. Δ/</w:t>
            </w:r>
            <w:proofErr w:type="spellStart"/>
            <w:r w:rsidRPr="00A1641D">
              <w:rPr>
                <w:rFonts w:ascii="Verdana" w:eastAsia="Times New Roman" w:hAnsi="Verdana" w:cs="Times New Roman"/>
                <w:sz w:val="20"/>
                <w:szCs w:val="20"/>
                <w:lang w:val="en-US"/>
              </w:rPr>
              <w:t>νση</w:t>
            </w:r>
            <w:proofErr w:type="spellEnd"/>
            <w:r w:rsidRPr="00A1641D">
              <w:rPr>
                <w:rFonts w:ascii="Verdana" w:eastAsia="Times New Roman" w:hAnsi="Verdana" w:cs="Times New Roman"/>
                <w:sz w:val="20"/>
                <w:szCs w:val="20"/>
                <w:lang w:val="en-US"/>
              </w:rPr>
              <w:t xml:space="preserve"> : </w:t>
            </w:r>
            <w:proofErr w:type="spellStart"/>
            <w:r w:rsidRPr="00A1641D">
              <w:rPr>
                <w:rFonts w:ascii="Verdana" w:eastAsia="Times New Roman" w:hAnsi="Verdana" w:cs="Times New Roman"/>
                <w:sz w:val="20"/>
                <w:szCs w:val="20"/>
                <w:lang w:val="en-US"/>
              </w:rPr>
              <w:t>Νίκης</w:t>
            </w:r>
            <w:proofErr w:type="spellEnd"/>
            <w:r w:rsidRPr="00A1641D">
              <w:rPr>
                <w:rFonts w:ascii="Verdana" w:eastAsia="Times New Roman" w:hAnsi="Verdana" w:cs="Times New Roman"/>
                <w:sz w:val="20"/>
                <w:szCs w:val="20"/>
                <w:lang w:val="en-US"/>
              </w:rPr>
              <w:t xml:space="preserve"> 10</w:t>
            </w:r>
          </w:p>
        </w:tc>
        <w:tc>
          <w:tcPr>
            <w:tcW w:w="4116" w:type="dxa"/>
            <w:vMerge w:val="restart"/>
          </w:tcPr>
          <w:p w14:paraId="6006257B" w14:textId="3EDAC3E0" w:rsidR="009F355C" w:rsidRPr="00397974" w:rsidRDefault="007C2193" w:rsidP="00565A70">
            <w:pPr>
              <w:ind w:left="459"/>
              <w:jc w:val="both"/>
              <w:rPr>
                <w:rFonts w:ascii="Verdana" w:eastAsia="Times New Roman" w:hAnsi="Verdana" w:cs="Times New Roman"/>
                <w:sz w:val="20"/>
                <w:szCs w:val="20"/>
              </w:rPr>
            </w:pPr>
            <w:r>
              <w:rPr>
                <w:rFonts w:ascii="Verdana" w:eastAsia="Times New Roman" w:hAnsi="Verdana" w:cs="Times New Roman"/>
                <w:sz w:val="20"/>
                <w:szCs w:val="20"/>
              </w:rPr>
              <w:t xml:space="preserve">Αθήνα, </w:t>
            </w:r>
            <w:ins w:id="4" w:author="ΕΥΘΥ" w:date="2018-12-19T12:30:00Z">
              <w:r w:rsidR="00070DFB">
                <w:rPr>
                  <w:rFonts w:ascii="Verdana" w:eastAsia="Times New Roman" w:hAnsi="Verdana" w:cs="Times New Roman"/>
                  <w:sz w:val="20"/>
                  <w:szCs w:val="20"/>
                </w:rPr>
                <w:t>19-12-2018</w:t>
              </w:r>
            </w:ins>
          </w:p>
          <w:p w14:paraId="66D8D099" w14:textId="0F29A0A5" w:rsidR="009F355C" w:rsidRPr="00397974" w:rsidRDefault="007C2193" w:rsidP="00565A70">
            <w:pPr>
              <w:ind w:left="459"/>
              <w:jc w:val="both"/>
              <w:rPr>
                <w:rFonts w:ascii="Verdana" w:eastAsia="Times New Roman" w:hAnsi="Verdana" w:cs="Times New Roman"/>
                <w:sz w:val="20"/>
                <w:szCs w:val="20"/>
                <w:lang w:val="en-US"/>
              </w:rPr>
            </w:pPr>
            <w:r>
              <w:rPr>
                <w:rFonts w:ascii="Verdana" w:eastAsia="Times New Roman" w:hAnsi="Verdana" w:cs="Times New Roman"/>
                <w:sz w:val="20"/>
                <w:szCs w:val="20"/>
              </w:rPr>
              <w:t xml:space="preserve">Αρ. </w:t>
            </w:r>
            <w:proofErr w:type="spellStart"/>
            <w:r>
              <w:rPr>
                <w:rFonts w:ascii="Verdana" w:eastAsia="Times New Roman" w:hAnsi="Verdana" w:cs="Times New Roman"/>
                <w:sz w:val="20"/>
                <w:szCs w:val="20"/>
              </w:rPr>
              <w:t>πρωτ</w:t>
            </w:r>
            <w:proofErr w:type="spellEnd"/>
            <w:r>
              <w:rPr>
                <w:rFonts w:ascii="Verdana" w:eastAsia="Times New Roman" w:hAnsi="Verdana" w:cs="Times New Roman"/>
                <w:sz w:val="20"/>
                <w:szCs w:val="20"/>
              </w:rPr>
              <w:t xml:space="preserve">.: </w:t>
            </w:r>
            <w:r w:rsidR="00B050B6">
              <w:rPr>
                <w:rFonts w:ascii="Verdana" w:eastAsia="Times New Roman" w:hAnsi="Verdana" w:cs="Times New Roman"/>
                <w:sz w:val="20"/>
                <w:szCs w:val="20"/>
              </w:rPr>
              <w:t xml:space="preserve"> </w:t>
            </w:r>
            <w:ins w:id="5" w:author="ΕΥΘΥ" w:date="2018-12-19T12:30:00Z">
              <w:r w:rsidR="00070DFB">
                <w:rPr>
                  <w:rFonts w:ascii="Verdana" w:eastAsia="Times New Roman" w:hAnsi="Verdana" w:cs="Times New Roman"/>
                  <w:sz w:val="20"/>
                  <w:szCs w:val="20"/>
                </w:rPr>
                <w:t>137675</w:t>
              </w:r>
            </w:ins>
            <w:r>
              <w:rPr>
                <w:rFonts w:ascii="Verdana" w:eastAsia="Times New Roman" w:hAnsi="Verdana" w:cs="Times New Roman"/>
                <w:sz w:val="20"/>
                <w:szCs w:val="20"/>
              </w:rPr>
              <w:t>/</w:t>
            </w:r>
            <w:r>
              <w:rPr>
                <w:rFonts w:ascii="Verdana" w:eastAsia="Times New Roman" w:hAnsi="Verdana" w:cs="Times New Roman"/>
                <w:sz w:val="20"/>
                <w:szCs w:val="20"/>
                <w:lang w:val="en-US"/>
              </w:rPr>
              <w:t>E</w:t>
            </w:r>
            <w:r>
              <w:rPr>
                <w:rFonts w:ascii="Verdana" w:eastAsia="Times New Roman" w:hAnsi="Verdana" w:cs="Times New Roman"/>
                <w:sz w:val="20"/>
                <w:szCs w:val="20"/>
              </w:rPr>
              <w:t>ΥΘΥ</w:t>
            </w:r>
            <w:ins w:id="6" w:author="ΕΥΘΥ" w:date="2018-12-19T12:30:00Z">
              <w:r w:rsidR="00070DFB">
                <w:rPr>
                  <w:rFonts w:ascii="Verdana" w:eastAsia="Times New Roman" w:hAnsi="Verdana" w:cs="Times New Roman"/>
                  <w:sz w:val="20"/>
                  <w:szCs w:val="20"/>
                </w:rPr>
                <w:t>1016</w:t>
              </w:r>
            </w:ins>
          </w:p>
          <w:p w14:paraId="26C77385" w14:textId="77777777" w:rsidR="009F355C" w:rsidRDefault="009F355C" w:rsidP="00BA5207">
            <w:pPr>
              <w:jc w:val="both"/>
              <w:rPr>
                <w:rFonts w:ascii="Verdana" w:eastAsia="Times New Roman" w:hAnsi="Verdana" w:cs="Times New Roman"/>
                <w:sz w:val="20"/>
                <w:szCs w:val="20"/>
              </w:rPr>
            </w:pPr>
          </w:p>
          <w:p w14:paraId="4CA78B69" w14:textId="77777777" w:rsidR="009F355C" w:rsidRDefault="009F355C" w:rsidP="00BA5207">
            <w:pPr>
              <w:jc w:val="both"/>
              <w:rPr>
                <w:rFonts w:ascii="Verdana" w:eastAsia="Times New Roman" w:hAnsi="Verdana" w:cs="Times New Roman"/>
                <w:b/>
                <w:sz w:val="20"/>
                <w:szCs w:val="20"/>
              </w:rPr>
            </w:pPr>
          </w:p>
        </w:tc>
      </w:tr>
      <w:tr w:rsidR="00D84792" w:rsidRPr="00A1641D" w14:paraId="0D4F35E8" w14:textId="77777777" w:rsidTr="00974BAF">
        <w:trPr>
          <w:trHeight w:val="254"/>
        </w:trPr>
        <w:tc>
          <w:tcPr>
            <w:tcW w:w="5920" w:type="dxa"/>
          </w:tcPr>
          <w:p w14:paraId="472BCCBF" w14:textId="77777777" w:rsidR="009F355C" w:rsidRDefault="00D84792" w:rsidP="000A3270">
            <w:pPr>
              <w:spacing w:before="60" w:after="0"/>
              <w:jc w:val="both"/>
              <w:rPr>
                <w:rFonts w:ascii="Verdana" w:eastAsia="Times New Roman" w:hAnsi="Verdana" w:cs="Times New Roman"/>
                <w:sz w:val="20"/>
                <w:szCs w:val="20"/>
              </w:rPr>
            </w:pPr>
            <w:proofErr w:type="spellStart"/>
            <w:r w:rsidRPr="00A1641D">
              <w:rPr>
                <w:rFonts w:ascii="Verdana" w:eastAsia="Times New Roman" w:hAnsi="Verdana" w:cs="Times New Roman"/>
                <w:sz w:val="20"/>
                <w:szCs w:val="20"/>
              </w:rPr>
              <w:t>Ταχ</w:t>
            </w:r>
            <w:proofErr w:type="spellEnd"/>
            <w:r w:rsidRPr="00A1641D">
              <w:rPr>
                <w:rFonts w:ascii="Verdana" w:eastAsia="Times New Roman" w:hAnsi="Verdana" w:cs="Times New Roman"/>
                <w:sz w:val="20"/>
                <w:szCs w:val="20"/>
              </w:rPr>
              <w:t>. Κώδικας : 105 63, Σύνταγμα</w:t>
            </w:r>
          </w:p>
        </w:tc>
        <w:tc>
          <w:tcPr>
            <w:tcW w:w="4116" w:type="dxa"/>
            <w:vMerge/>
          </w:tcPr>
          <w:p w14:paraId="765A9D3D" w14:textId="77777777" w:rsidR="009F355C" w:rsidRDefault="009F355C" w:rsidP="00BA5207">
            <w:pPr>
              <w:jc w:val="both"/>
              <w:rPr>
                <w:rFonts w:ascii="Verdana" w:eastAsia="Times New Roman" w:hAnsi="Verdana" w:cs="Times New Roman"/>
                <w:sz w:val="20"/>
                <w:szCs w:val="20"/>
              </w:rPr>
            </w:pPr>
          </w:p>
        </w:tc>
      </w:tr>
      <w:tr w:rsidR="00D84792" w:rsidRPr="00A1641D" w14:paraId="0B59F9D0" w14:textId="77777777" w:rsidTr="00974BAF">
        <w:trPr>
          <w:trHeight w:val="520"/>
        </w:trPr>
        <w:tc>
          <w:tcPr>
            <w:tcW w:w="5920" w:type="dxa"/>
          </w:tcPr>
          <w:p w14:paraId="32D3CBCA" w14:textId="0B790440" w:rsidR="002A4E8C" w:rsidRPr="00B050B6" w:rsidRDefault="00D84792" w:rsidP="002A4E8C">
            <w:pPr>
              <w:spacing w:before="60" w:after="0"/>
              <w:ind w:left="1418" w:hanging="1418"/>
              <w:rPr>
                <w:rFonts w:ascii="Verdana" w:eastAsia="Times New Roman" w:hAnsi="Verdana" w:cs="Times New Roman"/>
                <w:sz w:val="20"/>
                <w:szCs w:val="20"/>
              </w:rPr>
            </w:pPr>
            <w:r w:rsidRPr="00A1641D">
              <w:rPr>
                <w:rFonts w:ascii="Verdana" w:eastAsia="Times New Roman" w:hAnsi="Verdana" w:cs="Times New Roman"/>
                <w:sz w:val="20"/>
                <w:szCs w:val="20"/>
              </w:rPr>
              <w:t>Πληροφορίες:</w:t>
            </w:r>
            <w:r w:rsidR="00012BCC" w:rsidRPr="00A1641D">
              <w:rPr>
                <w:rFonts w:ascii="Verdana" w:eastAsia="Times New Roman" w:hAnsi="Verdana" w:cs="Times New Roman"/>
                <w:sz w:val="20"/>
                <w:szCs w:val="20"/>
              </w:rPr>
              <w:t xml:space="preserve"> </w:t>
            </w:r>
            <w:r w:rsidR="002A4E8C" w:rsidRPr="00A1641D">
              <w:rPr>
                <w:rFonts w:ascii="Verdana" w:eastAsia="Times New Roman" w:hAnsi="Verdana" w:cs="Times New Roman"/>
                <w:sz w:val="20"/>
                <w:szCs w:val="20"/>
              </w:rPr>
              <w:t xml:space="preserve">Α. Αρβανίτη, Γ. </w:t>
            </w:r>
            <w:proofErr w:type="spellStart"/>
            <w:r w:rsidR="002A4E8C" w:rsidRPr="00A1641D">
              <w:rPr>
                <w:rFonts w:ascii="Verdana" w:eastAsia="Times New Roman" w:hAnsi="Verdana" w:cs="Times New Roman"/>
                <w:sz w:val="20"/>
                <w:szCs w:val="20"/>
              </w:rPr>
              <w:t>Τσώνη</w:t>
            </w:r>
            <w:r w:rsidR="002A4E8C" w:rsidRPr="000A3270">
              <w:rPr>
                <w:rFonts w:ascii="Verdana" w:eastAsia="Times New Roman" w:hAnsi="Verdana" w:cs="Times New Roman"/>
                <w:sz w:val="20"/>
                <w:szCs w:val="20"/>
              </w:rPr>
              <w:t>,</w:t>
            </w:r>
            <w:del w:id="7" w:author="ΕΥΘΥ" w:date="2018-12-10T15:33:00Z">
              <w:r w:rsidR="002A4E8C">
                <w:rPr>
                  <w:rFonts w:ascii="Verdana" w:eastAsia="Times New Roman" w:hAnsi="Verdana" w:cs="Times New Roman"/>
                  <w:sz w:val="20"/>
                  <w:szCs w:val="20"/>
                </w:rPr>
                <w:br/>
                <w:delText>Μ. Ανεστοπούλου</w:delText>
              </w:r>
              <w:r w:rsidR="002A4E8C" w:rsidRPr="00CB4ED6">
                <w:rPr>
                  <w:rFonts w:ascii="Verdana" w:eastAsia="Times New Roman" w:hAnsi="Verdana" w:cs="Times New Roman"/>
                  <w:sz w:val="20"/>
                  <w:szCs w:val="20"/>
                </w:rPr>
                <w:delText xml:space="preserve">, </w:delText>
              </w:r>
            </w:del>
            <w:r w:rsidR="002A4E8C" w:rsidRPr="00CB4ED6">
              <w:rPr>
                <w:rFonts w:ascii="Verdana" w:eastAsia="Times New Roman" w:hAnsi="Verdana" w:cs="Times New Roman"/>
                <w:sz w:val="20"/>
                <w:szCs w:val="20"/>
              </w:rPr>
              <w:t>Γ</w:t>
            </w:r>
            <w:proofErr w:type="spellEnd"/>
            <w:r w:rsidR="002A4E8C" w:rsidRPr="00CB4ED6">
              <w:rPr>
                <w:rFonts w:ascii="Verdana" w:eastAsia="Times New Roman" w:hAnsi="Verdana" w:cs="Times New Roman"/>
                <w:sz w:val="20"/>
                <w:szCs w:val="20"/>
              </w:rPr>
              <w:t>. Παναγιωτοπούλου</w:t>
            </w:r>
          </w:p>
          <w:p w14:paraId="023DDB4E" w14:textId="77777777" w:rsidR="006E1393" w:rsidRDefault="006E1393" w:rsidP="000A3270">
            <w:pPr>
              <w:spacing w:before="60" w:after="0"/>
              <w:jc w:val="both"/>
              <w:rPr>
                <w:rFonts w:ascii="Verdana" w:eastAsia="Times New Roman" w:hAnsi="Verdana" w:cs="Times New Roman"/>
                <w:sz w:val="20"/>
                <w:szCs w:val="20"/>
              </w:rPr>
            </w:pPr>
            <w:proofErr w:type="spellStart"/>
            <w:r>
              <w:rPr>
                <w:rFonts w:ascii="Verdana" w:eastAsia="Times New Roman" w:hAnsi="Verdana" w:cs="Times New Roman"/>
                <w:sz w:val="20"/>
                <w:szCs w:val="20"/>
              </w:rPr>
              <w:t>Τηλ</w:t>
            </w:r>
            <w:proofErr w:type="spellEnd"/>
            <w:r>
              <w:rPr>
                <w:rFonts w:ascii="Verdana" w:eastAsia="Times New Roman" w:hAnsi="Verdana" w:cs="Times New Roman"/>
                <w:sz w:val="20"/>
                <w:szCs w:val="20"/>
              </w:rPr>
              <w:t>: 210 3742013</w:t>
            </w:r>
          </w:p>
          <w:p w14:paraId="1A12E76D" w14:textId="77777777" w:rsidR="009F355C" w:rsidRDefault="007C2193" w:rsidP="000A3270">
            <w:pPr>
              <w:spacing w:before="60" w:after="0"/>
              <w:jc w:val="both"/>
              <w:rPr>
                <w:rFonts w:ascii="Verdana" w:eastAsia="Times New Roman" w:hAnsi="Verdana" w:cs="Times New Roman"/>
                <w:sz w:val="20"/>
                <w:szCs w:val="20"/>
              </w:rPr>
            </w:pPr>
            <w:r>
              <w:rPr>
                <w:rFonts w:ascii="Verdana" w:eastAsia="Times New Roman" w:hAnsi="Verdana" w:cs="Times New Roman"/>
                <w:sz w:val="20"/>
                <w:szCs w:val="20"/>
                <w:lang w:val="en-US"/>
              </w:rPr>
              <w:t>Fax</w:t>
            </w:r>
            <w:r>
              <w:rPr>
                <w:rFonts w:ascii="Verdana" w:eastAsia="Times New Roman" w:hAnsi="Verdana" w:cs="Times New Roman"/>
                <w:sz w:val="20"/>
                <w:szCs w:val="20"/>
              </w:rPr>
              <w:t xml:space="preserve"> :210 3742060</w:t>
            </w:r>
          </w:p>
        </w:tc>
        <w:tc>
          <w:tcPr>
            <w:tcW w:w="4116" w:type="dxa"/>
            <w:vMerge/>
          </w:tcPr>
          <w:p w14:paraId="6244FAE4" w14:textId="77777777" w:rsidR="009F355C" w:rsidRDefault="009F355C" w:rsidP="00BA5207">
            <w:pPr>
              <w:jc w:val="both"/>
              <w:rPr>
                <w:rFonts w:ascii="Verdana" w:eastAsia="Times New Roman" w:hAnsi="Verdana" w:cs="Times New Roman"/>
                <w:sz w:val="20"/>
                <w:szCs w:val="20"/>
              </w:rPr>
            </w:pPr>
          </w:p>
        </w:tc>
      </w:tr>
      <w:tr w:rsidR="00D84792" w:rsidRPr="00A1641D" w14:paraId="3C63F40A" w14:textId="77777777" w:rsidTr="00974BAF">
        <w:trPr>
          <w:trHeight w:val="510"/>
        </w:trPr>
        <w:tc>
          <w:tcPr>
            <w:tcW w:w="5920" w:type="dxa"/>
          </w:tcPr>
          <w:p w14:paraId="15D15324" w14:textId="77777777" w:rsidR="009F355C" w:rsidRDefault="00D84792" w:rsidP="000A3270">
            <w:pPr>
              <w:spacing w:before="60" w:after="0"/>
              <w:jc w:val="both"/>
              <w:rPr>
                <w:rFonts w:ascii="Verdana" w:eastAsia="Times New Roman" w:hAnsi="Verdana" w:cs="Times New Roman"/>
                <w:sz w:val="20"/>
                <w:szCs w:val="20"/>
              </w:rPr>
            </w:pPr>
            <w:r w:rsidRPr="00A1641D">
              <w:rPr>
                <w:rFonts w:ascii="Verdana" w:eastAsia="Times New Roman" w:hAnsi="Verdana" w:cs="Times New Roman"/>
                <w:sz w:val="20"/>
                <w:szCs w:val="20"/>
              </w:rPr>
              <w:t>Ε-</w:t>
            </w:r>
            <w:r w:rsidRPr="00A1641D">
              <w:rPr>
                <w:rFonts w:ascii="Verdana" w:eastAsia="Times New Roman" w:hAnsi="Verdana" w:cs="Times New Roman"/>
                <w:sz w:val="20"/>
                <w:szCs w:val="20"/>
                <w:lang w:val="fr-FR"/>
              </w:rPr>
              <w:t>mail</w:t>
            </w:r>
            <w:r w:rsidR="007C2193">
              <w:rPr>
                <w:rFonts w:ascii="Verdana" w:eastAsia="Times New Roman" w:hAnsi="Verdana" w:cs="Times New Roman"/>
                <w:sz w:val="20"/>
                <w:szCs w:val="20"/>
              </w:rPr>
              <w:t>:</w:t>
            </w:r>
            <w:proofErr w:type="spellStart"/>
            <w:r w:rsidR="007C2193">
              <w:rPr>
                <w:rFonts w:ascii="Verdana" w:eastAsia="Times New Roman" w:hAnsi="Verdana" w:cs="Times New Roman"/>
                <w:sz w:val="20"/>
                <w:szCs w:val="20"/>
                <w:lang w:val="en-US"/>
              </w:rPr>
              <w:t>siss</w:t>
            </w:r>
            <w:proofErr w:type="spellEnd"/>
            <w:r w:rsidR="007C2193">
              <w:rPr>
                <w:rFonts w:ascii="Verdana" w:eastAsia="Times New Roman" w:hAnsi="Verdana" w:cs="Times New Roman"/>
                <w:sz w:val="20"/>
                <w:szCs w:val="20"/>
              </w:rPr>
              <w:t>@</w:t>
            </w:r>
            <w:proofErr w:type="spellStart"/>
            <w:r w:rsidR="007C2193">
              <w:rPr>
                <w:rFonts w:ascii="Verdana" w:eastAsia="Times New Roman" w:hAnsi="Verdana" w:cs="Times New Roman"/>
                <w:sz w:val="20"/>
                <w:szCs w:val="20"/>
                <w:lang w:val="en-US"/>
              </w:rPr>
              <w:t>mnec</w:t>
            </w:r>
            <w:proofErr w:type="spellEnd"/>
            <w:r w:rsidR="007C2193">
              <w:rPr>
                <w:rFonts w:ascii="Verdana" w:eastAsia="Times New Roman" w:hAnsi="Verdana" w:cs="Times New Roman"/>
                <w:sz w:val="20"/>
                <w:szCs w:val="20"/>
              </w:rPr>
              <w:t>.</w:t>
            </w:r>
            <w:r w:rsidR="007C2193">
              <w:rPr>
                <w:rFonts w:ascii="Verdana" w:eastAsia="Times New Roman" w:hAnsi="Verdana" w:cs="Times New Roman"/>
                <w:sz w:val="20"/>
                <w:szCs w:val="20"/>
                <w:lang w:val="en-US"/>
              </w:rPr>
              <w:t>gr</w:t>
            </w:r>
          </w:p>
        </w:tc>
        <w:tc>
          <w:tcPr>
            <w:tcW w:w="4116" w:type="dxa"/>
            <w:vMerge/>
          </w:tcPr>
          <w:p w14:paraId="1A6F56DC" w14:textId="77777777" w:rsidR="009F355C" w:rsidRDefault="009F355C" w:rsidP="00BA5207">
            <w:pPr>
              <w:jc w:val="both"/>
              <w:rPr>
                <w:rFonts w:ascii="Verdana" w:eastAsia="Times New Roman" w:hAnsi="Verdana" w:cs="Times New Roman"/>
                <w:sz w:val="20"/>
                <w:szCs w:val="20"/>
              </w:rPr>
            </w:pPr>
          </w:p>
        </w:tc>
      </w:tr>
    </w:tbl>
    <w:p w14:paraId="6195ED5C" w14:textId="77777777" w:rsidR="009F355C" w:rsidRDefault="009F355C" w:rsidP="00BA5207">
      <w:pPr>
        <w:jc w:val="both"/>
        <w:rPr>
          <w:rFonts w:ascii="Verdana" w:hAnsi="Verdana"/>
          <w:b/>
          <w:sz w:val="20"/>
          <w:szCs w:val="20"/>
        </w:rPr>
      </w:pPr>
    </w:p>
    <w:p w14:paraId="4FBFD86F" w14:textId="5647F75A" w:rsidR="006B3F18" w:rsidRPr="00C9386C" w:rsidRDefault="00271653" w:rsidP="00C9386C">
      <w:pPr>
        <w:ind w:left="851" w:hanging="851"/>
        <w:jc w:val="both"/>
        <w:rPr>
          <w:rFonts w:ascii="Verdana" w:hAnsi="Verdana"/>
          <w:b/>
          <w:sz w:val="20"/>
          <w:szCs w:val="20"/>
        </w:rPr>
      </w:pPr>
      <w:r w:rsidRPr="00FE2C48">
        <w:rPr>
          <w:rFonts w:ascii="Verdana" w:hAnsi="Verdana"/>
          <w:b/>
          <w:sz w:val="20"/>
          <w:szCs w:val="20"/>
        </w:rPr>
        <w:t>Θέμα:</w:t>
      </w:r>
      <w:ins w:id="8" w:author="ΕΥΘΥ" w:date="2018-12-10T15:33:00Z">
        <w:r w:rsidR="00397F5E" w:rsidRPr="00397F5E">
          <w:rPr>
            <w:rFonts w:ascii="Verdana" w:hAnsi="Verdana"/>
            <w:b/>
            <w:sz w:val="20"/>
            <w:szCs w:val="20"/>
          </w:rPr>
          <w:tab/>
        </w:r>
        <w:r w:rsidR="00992177">
          <w:rPr>
            <w:rFonts w:ascii="Verdana" w:hAnsi="Verdana"/>
            <w:b/>
            <w:sz w:val="20"/>
            <w:szCs w:val="20"/>
          </w:rPr>
          <w:t xml:space="preserve">Αντικατάσταση </w:t>
        </w:r>
        <w:r w:rsidR="007739D6">
          <w:rPr>
            <w:rFonts w:ascii="Verdana" w:hAnsi="Verdana"/>
            <w:b/>
            <w:sz w:val="20"/>
            <w:szCs w:val="20"/>
          </w:rPr>
          <w:t xml:space="preserve">της </w:t>
        </w:r>
        <w:r w:rsidR="007739D6" w:rsidRPr="00B050B6">
          <w:rPr>
            <w:rFonts w:ascii="Verdana" w:hAnsi="Verdana"/>
            <w:b/>
            <w:sz w:val="20"/>
            <w:szCs w:val="20"/>
          </w:rPr>
          <w:t xml:space="preserve">υπ’ αριθ. </w:t>
        </w:r>
        <w:r w:rsidR="00C9386C" w:rsidRPr="00C9386C">
          <w:rPr>
            <w:rFonts w:ascii="Verdana" w:hAnsi="Verdana"/>
            <w:b/>
            <w:sz w:val="20"/>
            <w:szCs w:val="20"/>
          </w:rPr>
          <w:t>110427/EΥΘΥ/1020</w:t>
        </w:r>
        <w:r w:rsidR="007739D6" w:rsidRPr="00B050B6">
          <w:rPr>
            <w:rFonts w:ascii="Verdana" w:hAnsi="Verdana"/>
            <w:b/>
            <w:sz w:val="20"/>
            <w:szCs w:val="20"/>
          </w:rPr>
          <w:t>/</w:t>
        </w:r>
        <w:r w:rsidR="00992177" w:rsidRPr="00992177">
          <w:rPr>
            <w:rFonts w:ascii="Verdana" w:hAnsi="Verdana"/>
            <w:b/>
            <w:sz w:val="20"/>
            <w:szCs w:val="20"/>
          </w:rPr>
          <w:t xml:space="preserve">20.10.2016 (ΦΕΚ Β΄3521) </w:t>
        </w:r>
        <w:r w:rsidR="00992177">
          <w:rPr>
            <w:rFonts w:ascii="Verdana" w:hAnsi="Verdana"/>
            <w:b/>
            <w:sz w:val="20"/>
            <w:szCs w:val="20"/>
          </w:rPr>
          <w:t>υ</w:t>
        </w:r>
        <w:r w:rsidR="00992177" w:rsidRPr="00992177">
          <w:rPr>
            <w:rFonts w:ascii="Verdana" w:hAnsi="Verdana"/>
            <w:b/>
            <w:sz w:val="20"/>
            <w:szCs w:val="20"/>
          </w:rPr>
          <w:t>πουργικής απόφασης με τίτλο «</w:t>
        </w:r>
      </w:ins>
      <w:r w:rsidR="00992177" w:rsidRPr="00992177">
        <w:rPr>
          <w:rFonts w:ascii="Verdana" w:hAnsi="Verdana"/>
          <w:b/>
          <w:sz w:val="20"/>
          <w:szCs w:val="20"/>
        </w:rPr>
        <w:t xml:space="preserve">Τροποποίηση και αντικατάσταση της υπ’ αριθ. 81986/ΕΥΘΥ712/31.07.2015 (ΦΕΚ Β΄1822) υπουργικής απόφασης </w:t>
      </w:r>
      <w:del w:id="9" w:author="ΕΥΘΥ" w:date="2018-12-10T15:33:00Z">
        <w:r w:rsidRPr="00FE2C48">
          <w:rPr>
            <w:rFonts w:ascii="Verdana" w:hAnsi="Verdana"/>
            <w:b/>
            <w:sz w:val="20"/>
            <w:szCs w:val="20"/>
          </w:rPr>
          <w:delText>«</w:delText>
        </w:r>
      </w:del>
      <w:ins w:id="10" w:author="ΕΥΘΥ" w:date="2018-12-10T15:33:00Z">
        <w:r w:rsidR="00992177" w:rsidRPr="00992177" w:rsidDel="00992177">
          <w:rPr>
            <w:rFonts w:ascii="Verdana" w:hAnsi="Verdana"/>
            <w:b/>
            <w:sz w:val="20"/>
            <w:szCs w:val="20"/>
          </w:rPr>
          <w:t xml:space="preserve"> </w:t>
        </w:r>
        <w:r w:rsidR="00130837" w:rsidRPr="00130837">
          <w:rPr>
            <w:rFonts w:ascii="Verdana" w:hAnsi="Verdana"/>
            <w:b/>
            <w:sz w:val="20"/>
            <w:szCs w:val="20"/>
          </w:rPr>
          <w:t>“</w:t>
        </w:r>
      </w:ins>
      <w:r w:rsidRPr="00FE2C48">
        <w:rPr>
          <w:rFonts w:ascii="Verdana" w:hAnsi="Verdana"/>
          <w:b/>
          <w:sz w:val="20"/>
          <w:szCs w:val="20"/>
        </w:rPr>
        <w:t xml:space="preserve">Εθνικοί κανόνες επιλεξιμότητας δαπανών για τα προγράμματα του ΕΣΠΑ 2014 </w:t>
      </w:r>
      <w:r w:rsidR="00D16B9A">
        <w:rPr>
          <w:rFonts w:ascii="Verdana" w:hAnsi="Verdana"/>
          <w:b/>
          <w:sz w:val="20"/>
          <w:szCs w:val="20"/>
        </w:rPr>
        <w:t>–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del w:id="11" w:author="ΕΥΘΥ" w:date="2018-12-10T15:33:00Z">
        <w:r w:rsidR="00D16B9A">
          <w:rPr>
            <w:rFonts w:ascii="Verdana" w:hAnsi="Verdana"/>
            <w:b/>
            <w:sz w:val="20"/>
            <w:szCs w:val="20"/>
          </w:rPr>
          <w:delText>»</w:delText>
        </w:r>
      </w:del>
      <w:ins w:id="12" w:author="ΕΥΘΥ" w:date="2018-12-10T15:33:00Z">
        <w:r w:rsidR="00130837" w:rsidRPr="00130837">
          <w:rPr>
            <w:rFonts w:ascii="Verdana" w:hAnsi="Verdana"/>
            <w:b/>
            <w:sz w:val="20"/>
            <w:szCs w:val="20"/>
          </w:rPr>
          <w:t>”</w:t>
        </w:r>
        <w:r w:rsidR="00D16B9A">
          <w:rPr>
            <w:rFonts w:ascii="Verdana" w:hAnsi="Verdana"/>
            <w:b/>
            <w:sz w:val="20"/>
            <w:szCs w:val="20"/>
          </w:rPr>
          <w:t>»</w:t>
        </w:r>
      </w:ins>
    </w:p>
    <w:p w14:paraId="0DDEF763" w14:textId="77777777" w:rsidR="00C9386C" w:rsidRPr="00B0282A" w:rsidRDefault="00D97B87" w:rsidP="00C9386C">
      <w:pPr>
        <w:pStyle w:val="Default"/>
        <w:spacing w:after="120" w:line="264" w:lineRule="auto"/>
        <w:jc w:val="center"/>
        <w:outlineLvl w:val="0"/>
        <w:rPr>
          <w:rFonts w:ascii="Verdana" w:hAnsi="Verdana"/>
          <w:b/>
          <w:sz w:val="20"/>
          <w:szCs w:val="20"/>
        </w:rPr>
      </w:pPr>
      <w:r w:rsidRPr="00280CEA">
        <w:rPr>
          <w:rFonts w:ascii="Verdana" w:hAnsi="Verdana"/>
          <w:b/>
          <w:sz w:val="20"/>
          <w:szCs w:val="20"/>
        </w:rPr>
        <w:t xml:space="preserve"> </w:t>
      </w:r>
    </w:p>
    <w:p w14:paraId="3DC55B5E" w14:textId="77777777" w:rsidR="006B3F18" w:rsidRDefault="00D16B9A">
      <w:pPr>
        <w:pStyle w:val="Default"/>
        <w:spacing w:after="120" w:line="264" w:lineRule="auto"/>
        <w:jc w:val="center"/>
        <w:outlineLvl w:val="0"/>
        <w:rPr>
          <w:rFonts w:ascii="Verdana" w:hAnsi="Verdana"/>
          <w:b/>
          <w:sz w:val="20"/>
          <w:szCs w:val="20"/>
        </w:rPr>
      </w:pPr>
      <w:r>
        <w:rPr>
          <w:rFonts w:ascii="Verdana" w:hAnsi="Verdana"/>
          <w:b/>
          <w:sz w:val="20"/>
          <w:szCs w:val="20"/>
        </w:rPr>
        <w:t>ΑΠΟΦΑΣΗ</w:t>
      </w:r>
    </w:p>
    <w:p w14:paraId="574F0D26" w14:textId="6115C04F" w:rsidR="006B3F18" w:rsidRDefault="00D16B9A" w:rsidP="005C7CDF">
      <w:pPr>
        <w:spacing w:before="360"/>
        <w:jc w:val="center"/>
        <w:rPr>
          <w:rFonts w:ascii="Verdana" w:hAnsi="Verdana" w:cs="MSTT31c5b2"/>
          <w:b/>
          <w:sz w:val="20"/>
          <w:szCs w:val="20"/>
        </w:rPr>
      </w:pPr>
      <w:r>
        <w:rPr>
          <w:rFonts w:ascii="Verdana" w:hAnsi="Verdana" w:cs="MSTT31c5b2"/>
          <w:b/>
          <w:sz w:val="20"/>
          <w:szCs w:val="20"/>
        </w:rPr>
        <w:t>Ο Υ</w:t>
      </w:r>
      <w:ins w:id="13" w:author="ΕΥΘΥ" w:date="2018-12-19T12:31:00Z">
        <w:r w:rsidR="00070DFB">
          <w:rPr>
            <w:rFonts w:ascii="Verdana" w:hAnsi="Verdana" w:cs="MSTT31c5b2"/>
            <w:b/>
            <w:sz w:val="20"/>
            <w:szCs w:val="20"/>
          </w:rPr>
          <w:t>ΦΥ</w:t>
        </w:r>
      </w:ins>
      <w:r>
        <w:rPr>
          <w:rFonts w:ascii="Verdana" w:hAnsi="Verdana" w:cs="MSTT31c5b2"/>
          <w:b/>
          <w:sz w:val="20"/>
          <w:szCs w:val="20"/>
        </w:rPr>
        <w:t>ΠΟΥΡΓΟΣ ΟΙΚΟΝΟΜΙΑΣ</w:t>
      </w:r>
      <w:del w:id="14" w:author="ΕΥΘΥ" w:date="2018-12-10T15:33:00Z">
        <w:r>
          <w:rPr>
            <w:rFonts w:ascii="Verdana" w:hAnsi="Verdana" w:cs="MSTT31c5b2"/>
            <w:b/>
            <w:sz w:val="20"/>
            <w:szCs w:val="20"/>
          </w:rPr>
          <w:delText>,</w:delText>
        </w:r>
      </w:del>
      <w:ins w:id="15" w:author="ΕΥΘΥ" w:date="2018-12-10T15:33:00Z">
        <w:r w:rsidR="00C9386C">
          <w:rPr>
            <w:rFonts w:ascii="Verdana" w:hAnsi="Verdana" w:cs="MSTT31c5b2"/>
            <w:b/>
            <w:sz w:val="20"/>
            <w:szCs w:val="20"/>
          </w:rPr>
          <w:t xml:space="preserve"> &amp;</w:t>
        </w:r>
      </w:ins>
      <w:r>
        <w:rPr>
          <w:rFonts w:ascii="Verdana" w:hAnsi="Verdana" w:cs="MSTT31c5b2"/>
          <w:b/>
          <w:sz w:val="20"/>
          <w:szCs w:val="20"/>
        </w:rPr>
        <w:t xml:space="preserve"> </w:t>
      </w:r>
      <w:r w:rsidR="00573C41">
        <w:rPr>
          <w:rFonts w:ascii="Verdana" w:hAnsi="Verdana" w:cs="MSTT31c5b2"/>
          <w:b/>
          <w:sz w:val="20"/>
          <w:szCs w:val="20"/>
        </w:rPr>
        <w:t>ΑΝΑΠΤΥΞΗΣ</w:t>
      </w:r>
      <w:r>
        <w:rPr>
          <w:rFonts w:ascii="Verdana" w:hAnsi="Verdana" w:cs="MSTT31c5b2"/>
          <w:b/>
          <w:sz w:val="20"/>
          <w:szCs w:val="20"/>
        </w:rPr>
        <w:t xml:space="preserve"> </w:t>
      </w:r>
      <w:del w:id="16" w:author="ΕΥΘΥ" w:date="2018-12-10T15:33:00Z">
        <w:r>
          <w:rPr>
            <w:rFonts w:ascii="Verdana" w:hAnsi="Verdana" w:cs="MSTT31c5b2"/>
            <w:b/>
            <w:sz w:val="20"/>
            <w:szCs w:val="20"/>
          </w:rPr>
          <w:delText>&amp; ΤΟΥΡΙΣΜΟΥ</w:delText>
        </w:r>
      </w:del>
    </w:p>
    <w:p w14:paraId="0EB84925" w14:textId="77777777" w:rsidR="006B3F18" w:rsidRDefault="00D16B9A" w:rsidP="008F240E">
      <w:pPr>
        <w:spacing w:before="240"/>
        <w:rPr>
          <w:rFonts w:ascii="Verdana" w:hAnsi="Verdana" w:cs="MSTT31c5b2"/>
          <w:sz w:val="20"/>
          <w:szCs w:val="20"/>
        </w:rPr>
      </w:pPr>
      <w:r>
        <w:rPr>
          <w:rFonts w:ascii="Verdana" w:hAnsi="Verdana" w:cs="MSTT31c5b2"/>
          <w:sz w:val="20"/>
          <w:szCs w:val="20"/>
        </w:rPr>
        <w:t>Έχοντας υπόψη:</w:t>
      </w:r>
    </w:p>
    <w:p w14:paraId="4EDAB7DA" w14:textId="77777777" w:rsidR="006B3F18" w:rsidRDefault="00D16B9A" w:rsidP="00040D60">
      <w:pPr>
        <w:numPr>
          <w:ilvl w:val="0"/>
          <w:numId w:val="1"/>
        </w:numPr>
        <w:tabs>
          <w:tab w:val="num" w:pos="426"/>
        </w:tabs>
        <w:autoSpaceDE w:val="0"/>
        <w:autoSpaceDN w:val="0"/>
        <w:adjustRightInd w:val="0"/>
        <w:ind w:left="426" w:hanging="426"/>
        <w:jc w:val="both"/>
        <w:rPr>
          <w:rFonts w:ascii="Verdana" w:eastAsia="Times New Roman" w:hAnsi="Verdana" w:cs="MSTT31c5b2"/>
          <w:sz w:val="20"/>
          <w:szCs w:val="20"/>
        </w:rPr>
      </w:pPr>
      <w:r>
        <w:rPr>
          <w:rFonts w:ascii="Verdana" w:eastAsia="Times New Roman" w:hAnsi="Verdana" w:cs="MSTT31c5b2"/>
          <w:sz w:val="20"/>
          <w:szCs w:val="20"/>
        </w:rPr>
        <w:t xml:space="preserve">Το άρθρο 90 του «Κώδικα Νομοθεσίας για την Κυβέρνηση και τα Κυβερνητικά Όργανα» που κυρώθηκε για το άρθρο πρώτο του </w:t>
      </w:r>
      <w:proofErr w:type="spellStart"/>
      <w:r>
        <w:rPr>
          <w:rFonts w:ascii="Verdana" w:eastAsia="Times New Roman" w:hAnsi="Verdana" w:cs="MSTT31c5b2"/>
          <w:sz w:val="20"/>
          <w:szCs w:val="20"/>
        </w:rPr>
        <w:t>π.δ</w:t>
      </w:r>
      <w:proofErr w:type="spellEnd"/>
      <w:r>
        <w:rPr>
          <w:rFonts w:ascii="Verdana" w:eastAsia="Times New Roman" w:hAnsi="Verdana" w:cs="MSTT31c5b2"/>
          <w:sz w:val="20"/>
          <w:szCs w:val="20"/>
        </w:rPr>
        <w:t>. 63/2005 (ΦΕΚ Α΄98).</w:t>
      </w:r>
    </w:p>
    <w:p w14:paraId="37CC14DD" w14:textId="77777777" w:rsidR="006B3F18" w:rsidRDefault="00D16B9A" w:rsidP="00040D60">
      <w:pPr>
        <w:numPr>
          <w:ilvl w:val="0"/>
          <w:numId w:val="1"/>
        </w:numPr>
        <w:tabs>
          <w:tab w:val="num" w:pos="426"/>
        </w:tabs>
        <w:autoSpaceDE w:val="0"/>
        <w:autoSpaceDN w:val="0"/>
        <w:adjustRightInd w:val="0"/>
        <w:ind w:left="426" w:hanging="426"/>
        <w:jc w:val="both"/>
        <w:rPr>
          <w:rFonts w:ascii="Verdana" w:eastAsia="Times New Roman" w:hAnsi="Verdana" w:cs="MSTT31c5b2"/>
          <w:sz w:val="20"/>
          <w:szCs w:val="20"/>
        </w:rPr>
      </w:pPr>
      <w:r>
        <w:rPr>
          <w:rFonts w:ascii="Verdana" w:eastAsia="Times New Roman" w:hAnsi="Verdana" w:cs="MSTT31c5b2"/>
          <w:sz w:val="20"/>
          <w:szCs w:val="20"/>
        </w:rPr>
        <w:t>Το ν. 4314/2014 (ΦΕΚ Α΄265) σχετικά με τη διαχείριση, τον έλεγχο και την εφαρμογή αναπτυξιακών παρεμβάσεων για την προγραμματική περίοδο 2014-2020 και λοιπές δ</w:t>
      </w:r>
      <w:r w:rsidR="005031C7">
        <w:rPr>
          <w:rFonts w:ascii="Verdana" w:eastAsia="Times New Roman" w:hAnsi="Verdana" w:cs="MSTT31c5b2"/>
          <w:sz w:val="20"/>
          <w:szCs w:val="20"/>
        </w:rPr>
        <w:t>ιατάξεις, όπως κάθε φορά ισχύει</w:t>
      </w:r>
      <w:r>
        <w:rPr>
          <w:rFonts w:ascii="Verdana" w:eastAsia="Times New Roman" w:hAnsi="Verdana" w:cs="MSTT31c5b2"/>
          <w:sz w:val="20"/>
          <w:szCs w:val="20"/>
        </w:rPr>
        <w:t xml:space="preserve"> και ειδικότερα </w:t>
      </w:r>
      <w:r>
        <w:rPr>
          <w:rFonts w:ascii="Verdana" w:hAnsi="Verdana" w:cs="MSTT31c5b2"/>
          <w:sz w:val="20"/>
          <w:szCs w:val="20"/>
        </w:rPr>
        <w:t>τ</w:t>
      </w:r>
      <w:r w:rsidR="00040D60">
        <w:rPr>
          <w:rFonts w:ascii="Verdana" w:hAnsi="Verdana" w:cs="MSTT31c5b2"/>
          <w:sz w:val="20"/>
          <w:szCs w:val="20"/>
        </w:rPr>
        <w:t>α</w:t>
      </w:r>
      <w:r>
        <w:rPr>
          <w:rFonts w:ascii="Verdana" w:hAnsi="Verdana" w:cs="MSTT31c5b2"/>
          <w:sz w:val="20"/>
          <w:szCs w:val="20"/>
        </w:rPr>
        <w:t xml:space="preserve"> άρθρ</w:t>
      </w:r>
      <w:r w:rsidR="00040D60">
        <w:rPr>
          <w:rFonts w:ascii="Verdana" w:hAnsi="Verdana" w:cs="MSTT31c5b2"/>
          <w:sz w:val="20"/>
          <w:szCs w:val="20"/>
        </w:rPr>
        <w:t>α</w:t>
      </w:r>
      <w:r>
        <w:rPr>
          <w:rFonts w:ascii="Verdana" w:hAnsi="Verdana" w:cs="MSTT31c5b2"/>
          <w:sz w:val="20"/>
          <w:szCs w:val="20"/>
        </w:rPr>
        <w:t xml:space="preserve"> 58 παρ. 2</w:t>
      </w:r>
      <w:r w:rsidR="00D9023D">
        <w:rPr>
          <w:rFonts w:ascii="Verdana" w:hAnsi="Verdana" w:cs="MSTT31c5b2"/>
          <w:sz w:val="20"/>
          <w:szCs w:val="20"/>
        </w:rPr>
        <w:t>, 21 παρ. 2 και 28 παρ. 12</w:t>
      </w:r>
      <w:r>
        <w:rPr>
          <w:rFonts w:ascii="Verdana" w:eastAsia="Times New Roman" w:hAnsi="Verdana" w:cs="MSTT31c5b2"/>
          <w:sz w:val="20"/>
          <w:szCs w:val="20"/>
        </w:rPr>
        <w:t>.</w:t>
      </w:r>
    </w:p>
    <w:p w14:paraId="2B4946FE" w14:textId="77777777" w:rsidR="006B3F18" w:rsidRDefault="00D16B9A" w:rsidP="00040D60">
      <w:pPr>
        <w:numPr>
          <w:ilvl w:val="0"/>
          <w:numId w:val="1"/>
        </w:numPr>
        <w:tabs>
          <w:tab w:val="num" w:pos="426"/>
        </w:tabs>
        <w:autoSpaceDE w:val="0"/>
        <w:autoSpaceDN w:val="0"/>
        <w:adjustRightInd w:val="0"/>
        <w:ind w:left="426" w:hanging="426"/>
        <w:jc w:val="both"/>
        <w:rPr>
          <w:rFonts w:ascii="Verdana" w:eastAsia="Times New Roman" w:hAnsi="Verdana" w:cs="MSTT31c5b2"/>
          <w:sz w:val="20"/>
          <w:szCs w:val="20"/>
        </w:rPr>
      </w:pPr>
      <w:r>
        <w:rPr>
          <w:rFonts w:ascii="Verdana" w:eastAsia="Times New Roman" w:hAnsi="Verdana" w:cs="MSTT31c5b2"/>
          <w:sz w:val="20"/>
          <w:szCs w:val="20"/>
        </w:rPr>
        <w:t xml:space="preserve">Τον Κανονισμό (ΕΕ) </w:t>
      </w:r>
      <w:r w:rsidR="00040D60" w:rsidRPr="00040D60">
        <w:rPr>
          <w:rFonts w:ascii="Verdana" w:eastAsia="Times New Roman" w:hAnsi="Verdana" w:cs="MSTT31c5b2"/>
          <w:sz w:val="20"/>
          <w:szCs w:val="20"/>
        </w:rPr>
        <w:t>αριθ.</w:t>
      </w:r>
      <w:r w:rsidR="00040D60">
        <w:rPr>
          <w:rFonts w:ascii="Verdana" w:eastAsia="Times New Roman" w:hAnsi="Verdana" w:cs="MSTT31c5b2"/>
          <w:sz w:val="20"/>
          <w:szCs w:val="20"/>
        </w:rPr>
        <w:t xml:space="preserve"> </w:t>
      </w:r>
      <w:r>
        <w:rPr>
          <w:rFonts w:ascii="Verdana" w:eastAsia="Times New Roman" w:hAnsi="Verdana" w:cs="MSTT31c5b2"/>
          <w:sz w:val="20"/>
          <w:szCs w:val="20"/>
        </w:rPr>
        <w:t>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3535368C" w14:textId="77777777" w:rsidR="00040D60" w:rsidRDefault="00040D60" w:rsidP="00040D60">
      <w:pPr>
        <w:numPr>
          <w:ilvl w:val="0"/>
          <w:numId w:val="1"/>
        </w:numPr>
        <w:autoSpaceDE w:val="0"/>
        <w:autoSpaceDN w:val="0"/>
        <w:adjustRightInd w:val="0"/>
        <w:ind w:left="426" w:hanging="426"/>
        <w:jc w:val="both"/>
        <w:rPr>
          <w:rFonts w:ascii="Verdana" w:eastAsia="Times New Roman" w:hAnsi="Verdana" w:cs="MSTT31c5b2"/>
          <w:sz w:val="20"/>
          <w:szCs w:val="20"/>
        </w:rPr>
      </w:pPr>
      <w:r w:rsidRPr="00040D60">
        <w:rPr>
          <w:rFonts w:ascii="Verdana" w:eastAsia="Times New Roman" w:hAnsi="Verdana" w:cs="MSTT31c5b2"/>
          <w:sz w:val="20"/>
          <w:szCs w:val="20"/>
        </w:rPr>
        <w:lastRenderedPageBreak/>
        <w:t>Τον Κανονισμό (ΕΕ) αριθ. 1301/2013 του Ευρωπαϊκού Κοινοβουλίου και του Συμβουλίου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1080/2006</w:t>
      </w:r>
      <w:r>
        <w:rPr>
          <w:rFonts w:ascii="Verdana" w:eastAsia="Times New Roman" w:hAnsi="Verdana" w:cs="MSTT31c5b2"/>
          <w:sz w:val="20"/>
          <w:szCs w:val="20"/>
        </w:rPr>
        <w:t>.</w:t>
      </w:r>
    </w:p>
    <w:p w14:paraId="557A5C25" w14:textId="77777777" w:rsidR="00040D60" w:rsidRPr="00040D60" w:rsidRDefault="00040D60" w:rsidP="00040D60">
      <w:pPr>
        <w:numPr>
          <w:ilvl w:val="0"/>
          <w:numId w:val="1"/>
        </w:numPr>
        <w:autoSpaceDE w:val="0"/>
        <w:autoSpaceDN w:val="0"/>
        <w:adjustRightInd w:val="0"/>
        <w:ind w:left="426" w:hanging="426"/>
        <w:jc w:val="both"/>
        <w:rPr>
          <w:rFonts w:ascii="Verdana" w:eastAsia="Times New Roman" w:hAnsi="Verdana" w:cs="MSTT31c5b2"/>
          <w:sz w:val="20"/>
          <w:szCs w:val="20"/>
        </w:rPr>
      </w:pPr>
      <w:r w:rsidRPr="00040D60">
        <w:rPr>
          <w:rFonts w:ascii="Verdana" w:eastAsia="Times New Roman" w:hAnsi="Verdana" w:cs="MSTT31c5b2"/>
          <w:sz w:val="20"/>
          <w:szCs w:val="20"/>
        </w:rPr>
        <w:t>Τον Κανονισμό (ΕΕ) αριθ. 1304/2013 του Ευρωπαϊκού Κοινοβουλίου και του Συμβουλίου της 17ης Δεκεμβρίου 2013 για το Ευρωπαϊκό Κοινωνικό Ταμείο και την κατάργηση του κανονισμού (ΕΚ) αριθ. 1081/2006 του Συμβουλίου</w:t>
      </w:r>
    </w:p>
    <w:p w14:paraId="522DD5A0" w14:textId="77777777" w:rsidR="00040D60" w:rsidRDefault="00040D60" w:rsidP="00040D60">
      <w:pPr>
        <w:numPr>
          <w:ilvl w:val="0"/>
          <w:numId w:val="1"/>
        </w:numPr>
        <w:autoSpaceDE w:val="0"/>
        <w:autoSpaceDN w:val="0"/>
        <w:adjustRightInd w:val="0"/>
        <w:ind w:left="426" w:hanging="426"/>
        <w:jc w:val="both"/>
        <w:rPr>
          <w:rFonts w:ascii="Verdana" w:eastAsia="Times New Roman" w:hAnsi="Verdana" w:cs="MSTT31c5b2"/>
          <w:sz w:val="20"/>
          <w:szCs w:val="20"/>
        </w:rPr>
      </w:pPr>
      <w:r w:rsidRPr="00040D60">
        <w:rPr>
          <w:rFonts w:ascii="Verdana" w:eastAsia="Times New Roman" w:hAnsi="Verdana" w:cs="MSTT31c5b2"/>
          <w:sz w:val="20"/>
          <w:szCs w:val="20"/>
        </w:rPr>
        <w:t xml:space="preserve">Τον Κανονισμό (ΕΕ) αριθ. 1300/2013 του Ευρωπαϊκού Κοινοβουλίου και του Συμβουλίου της 17ης Δεκεμβρίου 2013σχετικά με το Ταμείο Συνοχής και την κατάργηση του κανονισμού (ΕΚ) αριθ. 1084/2006 </w:t>
      </w:r>
    </w:p>
    <w:p w14:paraId="43694154" w14:textId="77777777" w:rsidR="00191341" w:rsidRDefault="00191341" w:rsidP="00040D60">
      <w:pPr>
        <w:numPr>
          <w:ilvl w:val="0"/>
          <w:numId w:val="1"/>
        </w:numPr>
        <w:tabs>
          <w:tab w:val="num" w:pos="426"/>
        </w:tabs>
        <w:autoSpaceDE w:val="0"/>
        <w:autoSpaceDN w:val="0"/>
        <w:adjustRightInd w:val="0"/>
        <w:ind w:left="426" w:hanging="426"/>
        <w:jc w:val="both"/>
        <w:rPr>
          <w:rFonts w:ascii="Verdana" w:eastAsia="Times New Roman" w:hAnsi="Verdana" w:cs="MSTT31c5b2"/>
          <w:sz w:val="20"/>
          <w:szCs w:val="20"/>
        </w:rPr>
      </w:pPr>
      <w:r w:rsidRPr="00191341">
        <w:rPr>
          <w:rFonts w:ascii="Verdana" w:eastAsia="Times New Roman" w:hAnsi="Verdana" w:cs="MSTT31c5b2"/>
          <w:sz w:val="20"/>
          <w:szCs w:val="20"/>
        </w:rPr>
        <w:t>Τον Κανονισμό (ΕΕ)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r>
        <w:rPr>
          <w:rFonts w:ascii="Verdana" w:eastAsia="Times New Roman" w:hAnsi="Verdana" w:cs="MSTT31c5b2"/>
          <w:sz w:val="20"/>
          <w:szCs w:val="20"/>
        </w:rPr>
        <w:t>.</w:t>
      </w:r>
    </w:p>
    <w:p w14:paraId="37FC0410" w14:textId="77777777" w:rsidR="00191341" w:rsidRDefault="00191341" w:rsidP="00191341">
      <w:pPr>
        <w:numPr>
          <w:ilvl w:val="0"/>
          <w:numId w:val="1"/>
        </w:numPr>
        <w:autoSpaceDE w:val="0"/>
        <w:autoSpaceDN w:val="0"/>
        <w:adjustRightInd w:val="0"/>
        <w:ind w:left="426" w:hanging="426"/>
        <w:jc w:val="both"/>
        <w:rPr>
          <w:rFonts w:ascii="Verdana" w:eastAsia="Times New Roman" w:hAnsi="Verdana" w:cs="MSTT31c5b2"/>
          <w:sz w:val="20"/>
          <w:szCs w:val="20"/>
        </w:rPr>
      </w:pPr>
      <w:r w:rsidRPr="00191341">
        <w:rPr>
          <w:rFonts w:ascii="Verdana" w:eastAsia="Times New Roman" w:hAnsi="Verdana" w:cs="MSTT31c5b2"/>
          <w:sz w:val="20"/>
          <w:szCs w:val="20"/>
        </w:rPr>
        <w:t>Τον Κανονισμό (ΕΕ) 508/2014 του Ευρωπαϊκού Κοινοβουλίου και του Συμβουλίου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w:t>
      </w:r>
      <w:r w:rsidRPr="0093307F">
        <w:rPr>
          <w:rFonts w:ascii="Verdana" w:eastAsia="Times New Roman" w:hAnsi="Verdana" w:cs="MSTT31c5b2"/>
          <w:sz w:val="20"/>
          <w:szCs w:val="20"/>
        </w:rPr>
        <w:t>. 791/2007 και του κανονισμού (ΕΕ) αριθ. 1255/2011 του Ευρωπαϊκού Κοινοβουλίου και του Συμβουλίου</w:t>
      </w:r>
      <w:r>
        <w:rPr>
          <w:rFonts w:ascii="Verdana" w:eastAsia="Times New Roman" w:hAnsi="Verdana" w:cs="MSTT31c5b2"/>
          <w:sz w:val="20"/>
          <w:szCs w:val="20"/>
        </w:rPr>
        <w:t>.</w:t>
      </w:r>
    </w:p>
    <w:p w14:paraId="5A34BDC4" w14:textId="77777777" w:rsidR="0067126C" w:rsidRDefault="0067126C" w:rsidP="0067126C">
      <w:pPr>
        <w:numPr>
          <w:ilvl w:val="0"/>
          <w:numId w:val="1"/>
        </w:numPr>
        <w:autoSpaceDE w:val="0"/>
        <w:autoSpaceDN w:val="0"/>
        <w:adjustRightInd w:val="0"/>
        <w:ind w:left="426" w:hanging="426"/>
        <w:jc w:val="both"/>
        <w:rPr>
          <w:ins w:id="17" w:author="ΕΥΘΥ" w:date="2018-12-10T15:33:00Z"/>
          <w:rFonts w:ascii="Verdana" w:eastAsia="Times New Roman" w:hAnsi="Verdana" w:cs="MSTT31c5b2"/>
          <w:sz w:val="20"/>
          <w:szCs w:val="20"/>
        </w:rPr>
      </w:pPr>
      <w:ins w:id="18" w:author="ΕΥΘΥ" w:date="2018-12-10T15:33:00Z">
        <w:r w:rsidRPr="0067126C">
          <w:rPr>
            <w:rFonts w:ascii="Verdana" w:eastAsia="Times New Roman" w:hAnsi="Verdana" w:cs="MSTT31c5b2"/>
            <w:sz w:val="20"/>
            <w:szCs w:val="20"/>
          </w:rPr>
          <w:t xml:space="preserve">Τον Κανονισμό (ΕΕ, </w:t>
        </w:r>
        <w:proofErr w:type="spellStart"/>
        <w:r w:rsidRPr="0067126C">
          <w:rPr>
            <w:rFonts w:ascii="Verdana" w:eastAsia="Times New Roman" w:hAnsi="Verdana" w:cs="MSTT31c5b2"/>
            <w:sz w:val="20"/>
            <w:szCs w:val="20"/>
          </w:rPr>
          <w:t>Ευρατόμ</w:t>
        </w:r>
        <w:proofErr w:type="spellEnd"/>
        <w:r w:rsidRPr="0067126C">
          <w:rPr>
            <w:rFonts w:ascii="Verdana" w:eastAsia="Times New Roman" w:hAnsi="Verdana" w:cs="MSTT31c5b2"/>
            <w:sz w:val="20"/>
            <w:szCs w:val="20"/>
          </w:rPr>
          <w:t xml:space="preserve">)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67126C">
          <w:rPr>
            <w:rFonts w:ascii="Verdana" w:eastAsia="Times New Roman" w:hAnsi="Verdana" w:cs="MSTT31c5b2"/>
            <w:sz w:val="20"/>
            <w:szCs w:val="20"/>
          </w:rPr>
          <w:t>Ευρατόμ</w:t>
        </w:r>
        <w:proofErr w:type="spellEnd"/>
        <w:r w:rsidRPr="0067126C">
          <w:rPr>
            <w:rFonts w:ascii="Verdana" w:eastAsia="Times New Roman" w:hAnsi="Verdana" w:cs="MSTT31c5b2"/>
            <w:sz w:val="20"/>
            <w:szCs w:val="20"/>
          </w:rPr>
          <w:t>) αριθ. 966/2012</w:t>
        </w:r>
        <w:r w:rsidR="00331EB2">
          <w:rPr>
            <w:rFonts w:ascii="Verdana" w:eastAsia="Times New Roman" w:hAnsi="Verdana" w:cs="MSTT31c5b2"/>
            <w:sz w:val="20"/>
            <w:szCs w:val="20"/>
          </w:rPr>
          <w:t>.</w:t>
        </w:r>
      </w:ins>
    </w:p>
    <w:p w14:paraId="3460EDE2" w14:textId="77777777" w:rsidR="005C7CDF" w:rsidRPr="005C7CDF" w:rsidRDefault="005C7CDF" w:rsidP="005C7CDF">
      <w:pPr>
        <w:numPr>
          <w:ilvl w:val="0"/>
          <w:numId w:val="1"/>
        </w:numPr>
        <w:autoSpaceDE w:val="0"/>
        <w:autoSpaceDN w:val="0"/>
        <w:adjustRightInd w:val="0"/>
        <w:ind w:left="426" w:hanging="426"/>
        <w:jc w:val="both"/>
        <w:rPr>
          <w:ins w:id="19" w:author="ΕΥΘΥ" w:date="2018-12-10T15:33:00Z"/>
          <w:rFonts w:ascii="Verdana" w:eastAsia="Times New Roman" w:hAnsi="Verdana" w:cs="MSTT31c5b2"/>
          <w:sz w:val="20"/>
          <w:szCs w:val="20"/>
        </w:rPr>
      </w:pPr>
      <w:ins w:id="20" w:author="ΕΥΘΥ" w:date="2018-12-10T15:33:00Z">
        <w:r w:rsidRPr="0067126C">
          <w:rPr>
            <w:rFonts w:ascii="Verdana" w:eastAsia="Times New Roman" w:hAnsi="Verdana" w:cs="MSTT31c5b2"/>
            <w:sz w:val="20"/>
            <w:szCs w:val="20"/>
          </w:rPr>
          <w:t>Τον Κανονισμό</w:t>
        </w:r>
        <w:r w:rsidRPr="005C7CDF">
          <w:rPr>
            <w:rFonts w:ascii="Verdana" w:eastAsia="Times New Roman" w:hAnsi="Verdana" w:cs="MSTT31c5b2"/>
            <w:sz w:val="20"/>
            <w:szCs w:val="20"/>
          </w:rPr>
          <w:t xml:space="preserve"> (ΕΕ) 2017/2393 </w:t>
        </w:r>
        <w:r w:rsidRPr="0067126C">
          <w:rPr>
            <w:rFonts w:ascii="Verdana" w:eastAsia="Times New Roman" w:hAnsi="Verdana" w:cs="MSTT31c5b2"/>
            <w:sz w:val="20"/>
            <w:szCs w:val="20"/>
          </w:rPr>
          <w:t xml:space="preserve">του Ευρωπαϊκού Κοινοβουλίου και του Συμβουλίου </w:t>
        </w:r>
        <w:r w:rsidRPr="005C7CDF">
          <w:rPr>
            <w:rFonts w:ascii="Verdana" w:eastAsia="Times New Roman" w:hAnsi="Verdana" w:cs="MSTT31c5b2"/>
            <w:sz w:val="20"/>
            <w:szCs w:val="20"/>
          </w:rPr>
          <w:t>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ins>
    </w:p>
    <w:p w14:paraId="0592BD3D" w14:textId="757452CD" w:rsidR="006B3F18" w:rsidRDefault="00D16B9A" w:rsidP="00D80F92">
      <w:pPr>
        <w:numPr>
          <w:ilvl w:val="0"/>
          <w:numId w:val="1"/>
        </w:numPr>
        <w:autoSpaceDE w:val="0"/>
        <w:autoSpaceDN w:val="0"/>
        <w:adjustRightInd w:val="0"/>
        <w:ind w:left="426" w:hanging="426"/>
        <w:jc w:val="both"/>
        <w:rPr>
          <w:rFonts w:ascii="Verdana" w:eastAsia="Times New Roman" w:hAnsi="Verdana" w:cs="MSTT31c5b2"/>
          <w:sz w:val="20"/>
          <w:szCs w:val="20"/>
        </w:rPr>
      </w:pPr>
      <w:r>
        <w:rPr>
          <w:rFonts w:ascii="Verdana" w:eastAsia="Times New Roman" w:hAnsi="Verdana" w:cs="MSTT31c5b2"/>
          <w:sz w:val="20"/>
          <w:szCs w:val="20"/>
        </w:rPr>
        <w:t xml:space="preserve">Το </w:t>
      </w:r>
      <w:proofErr w:type="spellStart"/>
      <w:r>
        <w:rPr>
          <w:rFonts w:ascii="Verdana" w:eastAsia="Times New Roman" w:hAnsi="Verdana" w:cs="MSTT31c5b2"/>
          <w:sz w:val="20"/>
          <w:szCs w:val="20"/>
        </w:rPr>
        <w:t>π.δ</w:t>
      </w:r>
      <w:proofErr w:type="spellEnd"/>
      <w:r>
        <w:rPr>
          <w:rFonts w:ascii="Verdana" w:eastAsia="Times New Roman" w:hAnsi="Verdana" w:cs="MSTT31c5b2"/>
          <w:sz w:val="20"/>
          <w:szCs w:val="20"/>
        </w:rPr>
        <w:t xml:space="preserve">. </w:t>
      </w:r>
      <w:del w:id="21" w:author="ΕΥΘΥ" w:date="2018-12-10T15:33:00Z">
        <w:r>
          <w:rPr>
            <w:rFonts w:ascii="Verdana" w:eastAsia="Times New Roman" w:hAnsi="Verdana" w:cs="MSTT31c5b2"/>
            <w:sz w:val="20"/>
            <w:szCs w:val="20"/>
          </w:rPr>
          <w:delText>116/2014</w:delText>
        </w:r>
      </w:del>
      <w:ins w:id="22" w:author="ΕΥΘΥ" w:date="2018-12-10T15:33:00Z">
        <w:r w:rsidR="00BD4795">
          <w:rPr>
            <w:rFonts w:ascii="Verdana" w:eastAsia="Times New Roman" w:hAnsi="Verdana" w:cs="MSTT31c5b2"/>
            <w:sz w:val="20"/>
            <w:szCs w:val="20"/>
          </w:rPr>
          <w:t>147</w:t>
        </w:r>
        <w:r>
          <w:rPr>
            <w:rFonts w:ascii="Verdana" w:eastAsia="Times New Roman" w:hAnsi="Verdana" w:cs="MSTT31c5b2"/>
            <w:sz w:val="20"/>
            <w:szCs w:val="20"/>
          </w:rPr>
          <w:t>/</w:t>
        </w:r>
        <w:r w:rsidR="00BD4795">
          <w:rPr>
            <w:rFonts w:ascii="Verdana" w:eastAsia="Times New Roman" w:hAnsi="Verdana" w:cs="MSTT31c5b2"/>
            <w:sz w:val="20"/>
            <w:szCs w:val="20"/>
          </w:rPr>
          <w:t>2017</w:t>
        </w:r>
      </w:ins>
      <w:r>
        <w:rPr>
          <w:rFonts w:ascii="Verdana" w:eastAsia="Times New Roman" w:hAnsi="Verdana" w:cs="MSTT31c5b2"/>
          <w:sz w:val="20"/>
          <w:szCs w:val="20"/>
        </w:rPr>
        <w:t xml:space="preserve"> (ΦΕΚ Α΄</w:t>
      </w:r>
      <w:del w:id="23" w:author="ΕΥΘΥ" w:date="2018-12-10T15:33:00Z">
        <w:r>
          <w:rPr>
            <w:rFonts w:ascii="Verdana" w:eastAsia="Times New Roman" w:hAnsi="Verdana" w:cs="MSTT31c5b2"/>
            <w:sz w:val="20"/>
            <w:szCs w:val="20"/>
          </w:rPr>
          <w:delText>185</w:delText>
        </w:r>
      </w:del>
      <w:ins w:id="24" w:author="ΕΥΘΥ" w:date="2018-12-10T15:33:00Z">
        <w:r w:rsidR="00BD4795">
          <w:rPr>
            <w:rFonts w:ascii="Verdana" w:eastAsia="Times New Roman" w:hAnsi="Verdana" w:cs="MSTT31c5b2"/>
            <w:sz w:val="20"/>
            <w:szCs w:val="20"/>
          </w:rPr>
          <w:t>192</w:t>
        </w:r>
      </w:ins>
      <w:r>
        <w:rPr>
          <w:rFonts w:ascii="Verdana" w:eastAsia="Times New Roman" w:hAnsi="Verdana" w:cs="MSTT31c5b2"/>
          <w:sz w:val="20"/>
          <w:szCs w:val="20"/>
        </w:rPr>
        <w:t xml:space="preserve">) «Οργανισμός του Υπουργείου </w:t>
      </w:r>
      <w:ins w:id="25" w:author="ΕΥΘΥ" w:date="2018-12-10T15:33:00Z">
        <w:r w:rsidR="00BD4795">
          <w:rPr>
            <w:rFonts w:ascii="Verdana" w:eastAsia="Times New Roman" w:hAnsi="Verdana" w:cs="MSTT31c5b2"/>
            <w:sz w:val="20"/>
            <w:szCs w:val="20"/>
          </w:rPr>
          <w:t xml:space="preserve">Οικονομίας και </w:t>
        </w:r>
      </w:ins>
      <w:r>
        <w:rPr>
          <w:rFonts w:ascii="Verdana" w:eastAsia="Times New Roman" w:hAnsi="Verdana" w:cs="MSTT31c5b2"/>
          <w:sz w:val="20"/>
          <w:szCs w:val="20"/>
        </w:rPr>
        <w:t>Ανάπτυξης</w:t>
      </w:r>
      <w:del w:id="26" w:author="ΕΥΘΥ" w:date="2018-12-10T15:33:00Z">
        <w:r>
          <w:rPr>
            <w:rFonts w:ascii="Verdana" w:eastAsia="Times New Roman" w:hAnsi="Verdana" w:cs="MSTT31c5b2"/>
            <w:sz w:val="20"/>
            <w:szCs w:val="20"/>
          </w:rPr>
          <w:delText xml:space="preserve"> &amp; Ανταγωνιστικότητας</w:delText>
        </w:r>
      </w:del>
      <w:r>
        <w:rPr>
          <w:rFonts w:ascii="Verdana" w:eastAsia="Times New Roman" w:hAnsi="Verdana" w:cs="MSTT31c5b2"/>
          <w:sz w:val="20"/>
          <w:szCs w:val="20"/>
        </w:rPr>
        <w:t>»</w:t>
      </w:r>
      <w:r w:rsidR="005031C7" w:rsidRPr="005031C7">
        <w:rPr>
          <w:rFonts w:ascii="Verdana" w:eastAsia="Times New Roman" w:hAnsi="Verdana" w:cs="MSTT31c5b2"/>
          <w:sz w:val="20"/>
          <w:szCs w:val="20"/>
        </w:rPr>
        <w:t>.</w:t>
      </w:r>
    </w:p>
    <w:p w14:paraId="6972813C" w14:textId="3E3418A6" w:rsidR="00097B94" w:rsidRPr="00097B94" w:rsidRDefault="00097B94" w:rsidP="00D80F92">
      <w:pPr>
        <w:numPr>
          <w:ilvl w:val="0"/>
          <w:numId w:val="1"/>
        </w:numPr>
        <w:autoSpaceDE w:val="0"/>
        <w:autoSpaceDN w:val="0"/>
        <w:adjustRightInd w:val="0"/>
        <w:ind w:left="426" w:hanging="426"/>
        <w:jc w:val="both"/>
        <w:rPr>
          <w:rFonts w:ascii="Verdana" w:eastAsia="Times New Roman" w:hAnsi="Verdana" w:cs="MSTT31c5b2"/>
          <w:sz w:val="20"/>
          <w:szCs w:val="20"/>
        </w:rPr>
      </w:pPr>
      <w:r w:rsidRPr="00097B94">
        <w:rPr>
          <w:rFonts w:ascii="Verdana" w:eastAsia="Times New Roman" w:hAnsi="Verdana" w:cs="MSTT31c5b2"/>
          <w:sz w:val="20"/>
          <w:szCs w:val="20"/>
        </w:rPr>
        <w:t xml:space="preserve">Το </w:t>
      </w:r>
      <w:proofErr w:type="spellStart"/>
      <w:r>
        <w:rPr>
          <w:rFonts w:ascii="Verdana" w:eastAsia="Times New Roman" w:hAnsi="Verdana" w:cs="MSTT31c5b2"/>
          <w:sz w:val="20"/>
          <w:szCs w:val="20"/>
        </w:rPr>
        <w:t>π</w:t>
      </w:r>
      <w:r w:rsidRPr="00097B94">
        <w:rPr>
          <w:rFonts w:ascii="Verdana" w:eastAsia="Times New Roman" w:hAnsi="Verdana" w:cs="MSTT31c5b2"/>
          <w:sz w:val="20"/>
          <w:szCs w:val="20"/>
        </w:rPr>
        <w:t>.δ</w:t>
      </w:r>
      <w:proofErr w:type="spellEnd"/>
      <w:r w:rsidRPr="00097B94">
        <w:rPr>
          <w:rFonts w:ascii="Verdana" w:eastAsia="Times New Roman" w:hAnsi="Verdana" w:cs="MSTT31c5b2"/>
          <w:sz w:val="20"/>
          <w:szCs w:val="20"/>
        </w:rPr>
        <w:t xml:space="preserve">. </w:t>
      </w:r>
      <w:del w:id="27" w:author="ΕΥΘΥ" w:date="2018-12-10T15:33:00Z">
        <w:r w:rsidRPr="00097B94">
          <w:rPr>
            <w:rFonts w:ascii="Verdana" w:eastAsia="Times New Roman" w:hAnsi="Verdana" w:cs="MSTT31c5b2"/>
            <w:sz w:val="20"/>
            <w:szCs w:val="20"/>
          </w:rPr>
          <w:delText>70/2015</w:delText>
        </w:r>
      </w:del>
      <w:ins w:id="28" w:author="ΕΥΘΥ" w:date="2018-12-10T15:33:00Z">
        <w:r w:rsidR="00BD4795" w:rsidRPr="00BD4795">
          <w:rPr>
            <w:rFonts w:ascii="Verdana" w:eastAsia="Times New Roman" w:hAnsi="Verdana" w:cs="MSTT31c5b2"/>
            <w:sz w:val="20"/>
            <w:szCs w:val="20"/>
          </w:rPr>
          <w:t>123/2016</w:t>
        </w:r>
      </w:ins>
      <w:r w:rsidR="00BD4795" w:rsidRPr="00BD4795">
        <w:rPr>
          <w:rFonts w:ascii="Verdana" w:eastAsia="Times New Roman" w:hAnsi="Verdana" w:cs="MSTT31c5b2"/>
          <w:sz w:val="20"/>
          <w:szCs w:val="20"/>
        </w:rPr>
        <w:t xml:space="preserve"> </w:t>
      </w:r>
      <w:r w:rsidRPr="00097B94">
        <w:rPr>
          <w:rFonts w:ascii="Verdana" w:eastAsia="Times New Roman" w:hAnsi="Verdana" w:cs="MSTT31c5b2"/>
          <w:sz w:val="20"/>
          <w:szCs w:val="20"/>
        </w:rPr>
        <w:t>(ΦΕΚ Α΄</w:t>
      </w:r>
      <w:r>
        <w:rPr>
          <w:rFonts w:ascii="Verdana" w:eastAsia="Times New Roman" w:hAnsi="Verdana" w:cs="MSTT31c5b2"/>
          <w:sz w:val="20"/>
          <w:szCs w:val="20"/>
        </w:rPr>
        <w:t xml:space="preserve"> </w:t>
      </w:r>
      <w:del w:id="29" w:author="ΕΥΘΥ" w:date="2018-12-10T15:33:00Z">
        <w:r w:rsidRPr="00097B94">
          <w:rPr>
            <w:rFonts w:ascii="Verdana" w:eastAsia="Times New Roman" w:hAnsi="Verdana" w:cs="MSTT31c5b2"/>
            <w:sz w:val="20"/>
            <w:szCs w:val="20"/>
          </w:rPr>
          <w:delText>114</w:delText>
        </w:r>
      </w:del>
      <w:ins w:id="30" w:author="ΕΥΘΥ" w:date="2018-12-10T15:33:00Z">
        <w:r w:rsidR="00BD4795">
          <w:rPr>
            <w:rFonts w:ascii="Verdana" w:eastAsia="Times New Roman" w:hAnsi="Verdana" w:cs="MSTT31c5b2"/>
            <w:sz w:val="20"/>
            <w:szCs w:val="20"/>
          </w:rPr>
          <w:t>208</w:t>
        </w:r>
      </w:ins>
      <w:r w:rsidRPr="00097B94">
        <w:rPr>
          <w:rFonts w:ascii="Verdana" w:eastAsia="Times New Roman" w:hAnsi="Verdana" w:cs="MSTT31c5b2"/>
          <w:sz w:val="20"/>
          <w:szCs w:val="20"/>
        </w:rPr>
        <w:t>) περί ανασύστασης και μετονομασίας Υπουργείων.</w:t>
      </w:r>
    </w:p>
    <w:p w14:paraId="68D4BDDA" w14:textId="68BAC1A4" w:rsidR="00097B94" w:rsidRDefault="00097B94" w:rsidP="00191341">
      <w:pPr>
        <w:numPr>
          <w:ilvl w:val="0"/>
          <w:numId w:val="1"/>
        </w:numPr>
        <w:autoSpaceDE w:val="0"/>
        <w:autoSpaceDN w:val="0"/>
        <w:adjustRightInd w:val="0"/>
        <w:ind w:left="426" w:hanging="426"/>
        <w:jc w:val="both"/>
        <w:rPr>
          <w:ins w:id="31" w:author="ΕΥΘΥ" w:date="2018-12-10T15:33:00Z"/>
          <w:rFonts w:ascii="Verdana" w:eastAsia="Times New Roman" w:hAnsi="Verdana" w:cs="MSTT31c5b2"/>
          <w:sz w:val="20"/>
          <w:szCs w:val="20"/>
        </w:rPr>
      </w:pPr>
      <w:r w:rsidRPr="00097B94">
        <w:rPr>
          <w:rFonts w:ascii="Verdana" w:eastAsia="Times New Roman" w:hAnsi="Verdana" w:cs="MSTT31c5b2"/>
          <w:sz w:val="20"/>
          <w:szCs w:val="20"/>
        </w:rPr>
        <w:t xml:space="preserve">Το </w:t>
      </w:r>
      <w:proofErr w:type="spellStart"/>
      <w:r w:rsidRPr="00097B94">
        <w:rPr>
          <w:rFonts w:ascii="Verdana" w:eastAsia="Times New Roman" w:hAnsi="Verdana" w:cs="MSTT31c5b2"/>
          <w:sz w:val="20"/>
          <w:szCs w:val="20"/>
        </w:rPr>
        <w:t>Π.δ</w:t>
      </w:r>
      <w:proofErr w:type="spellEnd"/>
      <w:r w:rsidRPr="00097B94">
        <w:rPr>
          <w:rFonts w:ascii="Verdana" w:eastAsia="Times New Roman" w:hAnsi="Verdana" w:cs="MSTT31c5b2"/>
          <w:sz w:val="20"/>
          <w:szCs w:val="20"/>
        </w:rPr>
        <w:t xml:space="preserve">. </w:t>
      </w:r>
      <w:del w:id="32" w:author="ΕΥΘΥ" w:date="2018-12-10T15:33:00Z">
        <w:r w:rsidRPr="00097B94">
          <w:rPr>
            <w:rFonts w:ascii="Verdana" w:eastAsia="Times New Roman" w:hAnsi="Verdana" w:cs="MSTT31c5b2"/>
            <w:sz w:val="20"/>
            <w:szCs w:val="20"/>
          </w:rPr>
          <w:delText>73/2015</w:delText>
        </w:r>
      </w:del>
      <w:ins w:id="33" w:author="ΕΥΘΥ" w:date="2018-12-10T15:33:00Z">
        <w:r w:rsidR="00D80F92">
          <w:rPr>
            <w:rFonts w:ascii="Verdana" w:eastAsia="Times New Roman" w:hAnsi="Verdana" w:cs="MSTT31c5b2"/>
            <w:sz w:val="20"/>
            <w:szCs w:val="20"/>
          </w:rPr>
          <w:t>22</w:t>
        </w:r>
        <w:r w:rsidRPr="00097B94">
          <w:rPr>
            <w:rFonts w:ascii="Verdana" w:eastAsia="Times New Roman" w:hAnsi="Verdana" w:cs="MSTT31c5b2"/>
            <w:sz w:val="20"/>
            <w:szCs w:val="20"/>
          </w:rPr>
          <w:t>/</w:t>
        </w:r>
        <w:r w:rsidR="00D80F92">
          <w:rPr>
            <w:rFonts w:ascii="Verdana" w:eastAsia="Times New Roman" w:hAnsi="Verdana" w:cs="MSTT31c5b2"/>
            <w:sz w:val="20"/>
            <w:szCs w:val="20"/>
          </w:rPr>
          <w:t>2018</w:t>
        </w:r>
      </w:ins>
      <w:r w:rsidR="00D80F92" w:rsidRPr="00097B94">
        <w:rPr>
          <w:rFonts w:ascii="Verdana" w:eastAsia="Times New Roman" w:hAnsi="Verdana" w:cs="MSTT31c5b2"/>
          <w:sz w:val="20"/>
          <w:szCs w:val="20"/>
        </w:rPr>
        <w:t xml:space="preserve"> </w:t>
      </w:r>
      <w:r w:rsidRPr="00097B94">
        <w:rPr>
          <w:rFonts w:ascii="Verdana" w:eastAsia="Times New Roman" w:hAnsi="Verdana" w:cs="MSTT31c5b2"/>
          <w:sz w:val="20"/>
          <w:szCs w:val="20"/>
        </w:rPr>
        <w:t xml:space="preserve">(ΦΕΚ </w:t>
      </w:r>
      <w:r w:rsidRPr="0083106B">
        <w:rPr>
          <w:rFonts w:ascii="Verdana" w:eastAsia="Times New Roman" w:hAnsi="Verdana" w:cs="MSTT31c5b2"/>
          <w:sz w:val="20"/>
          <w:szCs w:val="20"/>
        </w:rPr>
        <w:t>Α΄</w:t>
      </w:r>
      <w:del w:id="34" w:author="ΕΥΘΥ" w:date="2018-12-10T15:33:00Z">
        <w:r w:rsidRPr="00097B94">
          <w:rPr>
            <w:rFonts w:ascii="Verdana" w:eastAsia="Times New Roman" w:hAnsi="Verdana" w:cs="MSTT31c5b2"/>
            <w:sz w:val="20"/>
            <w:szCs w:val="20"/>
          </w:rPr>
          <w:delText>116</w:delText>
        </w:r>
      </w:del>
      <w:ins w:id="35" w:author="ΕΥΘΥ" w:date="2018-12-10T15:33:00Z">
        <w:r w:rsidR="00D80F92">
          <w:rPr>
            <w:rFonts w:ascii="Verdana" w:eastAsia="Times New Roman" w:hAnsi="Verdana" w:cs="MSTT31c5b2"/>
            <w:sz w:val="20"/>
            <w:szCs w:val="20"/>
          </w:rPr>
          <w:t>37</w:t>
        </w:r>
      </w:ins>
      <w:r w:rsidRPr="00097B94">
        <w:rPr>
          <w:rFonts w:ascii="Verdana" w:eastAsia="Times New Roman" w:hAnsi="Verdana" w:cs="MSTT31c5b2"/>
          <w:sz w:val="20"/>
          <w:szCs w:val="20"/>
        </w:rPr>
        <w:t xml:space="preserve">) περί διορισμού </w:t>
      </w:r>
      <w:del w:id="36" w:author="ΕΥΘΥ" w:date="2018-12-10T15:33:00Z">
        <w:r w:rsidRPr="00097B94">
          <w:rPr>
            <w:rFonts w:ascii="Verdana" w:eastAsia="Times New Roman" w:hAnsi="Verdana" w:cs="MSTT31c5b2"/>
            <w:sz w:val="20"/>
            <w:szCs w:val="20"/>
          </w:rPr>
          <w:delText>Αντιπροέδρου της Κυβέρνησης,</w:delText>
        </w:r>
      </w:del>
      <w:ins w:id="37" w:author="ΕΥΘΥ" w:date="2018-12-10T15:33:00Z">
        <w:r w:rsidRPr="00097B94">
          <w:rPr>
            <w:rFonts w:ascii="Verdana" w:eastAsia="Times New Roman" w:hAnsi="Verdana" w:cs="MSTT31c5b2"/>
            <w:sz w:val="20"/>
            <w:szCs w:val="20"/>
          </w:rPr>
          <w:t>Υπουργών, Αναπληρωτ</w:t>
        </w:r>
        <w:r w:rsidR="00D80F92">
          <w:rPr>
            <w:rFonts w:ascii="Verdana" w:eastAsia="Times New Roman" w:hAnsi="Verdana" w:cs="MSTT31c5b2"/>
            <w:sz w:val="20"/>
            <w:szCs w:val="20"/>
          </w:rPr>
          <w:t>ή</w:t>
        </w:r>
        <w:r w:rsidRPr="00097B94">
          <w:rPr>
            <w:rFonts w:ascii="Verdana" w:eastAsia="Times New Roman" w:hAnsi="Verdana" w:cs="MSTT31c5b2"/>
            <w:sz w:val="20"/>
            <w:szCs w:val="20"/>
          </w:rPr>
          <w:t xml:space="preserve"> Υπουργ</w:t>
        </w:r>
        <w:r w:rsidR="00D80F92">
          <w:rPr>
            <w:rFonts w:ascii="Verdana" w:eastAsia="Times New Roman" w:hAnsi="Verdana" w:cs="MSTT31c5b2"/>
            <w:sz w:val="20"/>
            <w:szCs w:val="20"/>
          </w:rPr>
          <w:t>ού</w:t>
        </w:r>
        <w:r w:rsidRPr="00097B94">
          <w:rPr>
            <w:rFonts w:ascii="Verdana" w:eastAsia="Times New Roman" w:hAnsi="Verdana" w:cs="MSTT31c5b2"/>
            <w:sz w:val="20"/>
            <w:szCs w:val="20"/>
          </w:rPr>
          <w:t xml:space="preserve"> και Υφυπουργών.</w:t>
        </w:r>
      </w:ins>
    </w:p>
    <w:p w14:paraId="448432FB" w14:textId="77777777" w:rsidR="00D80F92" w:rsidRDefault="00D80F92" w:rsidP="00D80F92">
      <w:pPr>
        <w:numPr>
          <w:ilvl w:val="0"/>
          <w:numId w:val="1"/>
        </w:numPr>
        <w:autoSpaceDE w:val="0"/>
        <w:autoSpaceDN w:val="0"/>
        <w:adjustRightInd w:val="0"/>
        <w:ind w:left="426" w:hanging="426"/>
        <w:jc w:val="both"/>
        <w:rPr>
          <w:rFonts w:ascii="Verdana" w:eastAsia="Times New Roman" w:hAnsi="Verdana" w:cs="MSTT31c5b2"/>
          <w:sz w:val="20"/>
          <w:szCs w:val="20"/>
        </w:rPr>
      </w:pPr>
      <w:ins w:id="38" w:author="ΕΥΘΥ" w:date="2018-12-10T15:33:00Z">
        <w:r w:rsidRPr="00097B94">
          <w:rPr>
            <w:rFonts w:ascii="Verdana" w:eastAsia="Times New Roman" w:hAnsi="Verdana" w:cs="MSTT31c5b2"/>
            <w:sz w:val="20"/>
            <w:szCs w:val="20"/>
          </w:rPr>
          <w:t xml:space="preserve">Το </w:t>
        </w:r>
        <w:proofErr w:type="spellStart"/>
        <w:r w:rsidRPr="00097B94">
          <w:rPr>
            <w:rFonts w:ascii="Verdana" w:eastAsia="Times New Roman" w:hAnsi="Verdana" w:cs="MSTT31c5b2"/>
            <w:sz w:val="20"/>
            <w:szCs w:val="20"/>
          </w:rPr>
          <w:t>Π.δ</w:t>
        </w:r>
        <w:proofErr w:type="spellEnd"/>
        <w:r w:rsidRPr="00097B94">
          <w:rPr>
            <w:rFonts w:ascii="Verdana" w:eastAsia="Times New Roman" w:hAnsi="Verdana" w:cs="MSTT31c5b2"/>
            <w:sz w:val="20"/>
            <w:szCs w:val="20"/>
          </w:rPr>
          <w:t xml:space="preserve">. </w:t>
        </w:r>
        <w:r>
          <w:rPr>
            <w:rFonts w:ascii="Verdana" w:eastAsia="Times New Roman" w:hAnsi="Verdana" w:cs="MSTT31c5b2"/>
            <w:sz w:val="20"/>
            <w:szCs w:val="20"/>
          </w:rPr>
          <w:t>88</w:t>
        </w:r>
        <w:r w:rsidRPr="00097B94">
          <w:rPr>
            <w:rFonts w:ascii="Verdana" w:eastAsia="Times New Roman" w:hAnsi="Verdana" w:cs="MSTT31c5b2"/>
            <w:sz w:val="20"/>
            <w:szCs w:val="20"/>
          </w:rPr>
          <w:t>/</w:t>
        </w:r>
        <w:r>
          <w:rPr>
            <w:rFonts w:ascii="Verdana" w:eastAsia="Times New Roman" w:hAnsi="Verdana" w:cs="MSTT31c5b2"/>
            <w:sz w:val="20"/>
            <w:szCs w:val="20"/>
          </w:rPr>
          <w:t>2018</w:t>
        </w:r>
        <w:r w:rsidRPr="00097B94">
          <w:rPr>
            <w:rFonts w:ascii="Verdana" w:eastAsia="Times New Roman" w:hAnsi="Verdana" w:cs="MSTT31c5b2"/>
            <w:sz w:val="20"/>
            <w:szCs w:val="20"/>
          </w:rPr>
          <w:t xml:space="preserve"> (ΦΕΚ </w:t>
        </w:r>
        <w:r w:rsidRPr="0083106B">
          <w:rPr>
            <w:rFonts w:ascii="Verdana" w:eastAsia="Times New Roman" w:hAnsi="Verdana" w:cs="MSTT31c5b2"/>
            <w:sz w:val="20"/>
            <w:szCs w:val="20"/>
          </w:rPr>
          <w:t>Α΄</w:t>
        </w:r>
        <w:r>
          <w:rPr>
            <w:rFonts w:ascii="Verdana" w:eastAsia="Times New Roman" w:hAnsi="Verdana" w:cs="MSTT31c5b2"/>
            <w:sz w:val="20"/>
            <w:szCs w:val="20"/>
          </w:rPr>
          <w:t>160</w:t>
        </w:r>
        <w:r w:rsidRPr="00097B94">
          <w:rPr>
            <w:rFonts w:ascii="Verdana" w:eastAsia="Times New Roman" w:hAnsi="Verdana" w:cs="MSTT31c5b2"/>
            <w:sz w:val="20"/>
            <w:szCs w:val="20"/>
          </w:rPr>
          <w:t>) περί διορισμού</w:t>
        </w:r>
      </w:ins>
      <w:r w:rsidRPr="00097B94">
        <w:rPr>
          <w:rFonts w:ascii="Verdana" w:eastAsia="Times New Roman" w:hAnsi="Verdana" w:cs="MSTT31c5b2"/>
          <w:sz w:val="20"/>
          <w:szCs w:val="20"/>
        </w:rPr>
        <w:t xml:space="preserve"> Υπουργών, </w:t>
      </w:r>
      <w:r w:rsidRPr="00D80F92">
        <w:rPr>
          <w:rFonts w:ascii="Verdana" w:eastAsia="Times New Roman" w:hAnsi="Verdana" w:cs="MSTT31c5b2"/>
          <w:sz w:val="20"/>
          <w:szCs w:val="20"/>
        </w:rPr>
        <w:t xml:space="preserve">Αναπληρωτών Υπουργών </w:t>
      </w:r>
      <w:r w:rsidRPr="00097B94">
        <w:rPr>
          <w:rFonts w:ascii="Verdana" w:eastAsia="Times New Roman" w:hAnsi="Verdana" w:cs="MSTT31c5b2"/>
          <w:sz w:val="20"/>
          <w:szCs w:val="20"/>
        </w:rPr>
        <w:t>και Υφυπουργών.</w:t>
      </w:r>
    </w:p>
    <w:p w14:paraId="1EA49869" w14:textId="0CAED8F7" w:rsidR="00325AA6" w:rsidRPr="00815A39" w:rsidRDefault="00325AA6" w:rsidP="00815A39">
      <w:pPr>
        <w:numPr>
          <w:ilvl w:val="0"/>
          <w:numId w:val="1"/>
        </w:numPr>
        <w:autoSpaceDE w:val="0"/>
        <w:autoSpaceDN w:val="0"/>
        <w:adjustRightInd w:val="0"/>
        <w:ind w:left="426" w:hanging="426"/>
        <w:jc w:val="both"/>
        <w:rPr>
          <w:rFonts w:ascii="Verdana" w:eastAsia="Times New Roman" w:hAnsi="Verdana" w:cs="MSTT31c5b2"/>
          <w:sz w:val="20"/>
          <w:szCs w:val="20"/>
        </w:rPr>
      </w:pPr>
      <w:r w:rsidRPr="00325AA6">
        <w:rPr>
          <w:rFonts w:ascii="Verdana" w:eastAsia="Times New Roman" w:hAnsi="Verdana" w:cs="MSTT31c5b2"/>
          <w:sz w:val="20"/>
          <w:szCs w:val="20"/>
        </w:rPr>
        <w:lastRenderedPageBreak/>
        <w:t xml:space="preserve">Την </w:t>
      </w:r>
      <w:r w:rsidRPr="00660926">
        <w:rPr>
          <w:rFonts w:ascii="Verdana" w:eastAsia="Times New Roman" w:hAnsi="Verdana" w:cs="MSTT31c5b2"/>
          <w:sz w:val="20"/>
          <w:szCs w:val="20"/>
        </w:rPr>
        <w:t>υπ’ αριθ</w:t>
      </w:r>
      <w:r w:rsidRPr="00325AA6">
        <w:rPr>
          <w:rFonts w:ascii="Verdana" w:eastAsia="Times New Roman" w:hAnsi="Verdana" w:cs="MSTT31c5b2"/>
          <w:sz w:val="20"/>
          <w:szCs w:val="20"/>
        </w:rPr>
        <w:t xml:space="preserve">. </w:t>
      </w:r>
      <w:del w:id="39" w:author="ΕΥΘΥ" w:date="2018-12-10T15:33:00Z">
        <w:r w:rsidRPr="00325AA6">
          <w:rPr>
            <w:rFonts w:ascii="Verdana" w:eastAsia="Times New Roman" w:hAnsi="Verdana" w:cs="MSTT31c5b2"/>
            <w:sz w:val="20"/>
            <w:szCs w:val="20"/>
          </w:rPr>
          <w:delText>105755/2015</w:delText>
        </w:r>
      </w:del>
      <w:ins w:id="40" w:author="ΕΥΘΥ" w:date="2018-12-10T15:33:00Z">
        <w:r w:rsidR="00815A39" w:rsidRPr="00815A39">
          <w:rPr>
            <w:rFonts w:ascii="Verdana" w:eastAsia="Times New Roman" w:hAnsi="Verdana" w:cs="MSTT31c5b2"/>
            <w:sz w:val="20"/>
            <w:szCs w:val="20"/>
          </w:rPr>
          <w:t>91589</w:t>
        </w:r>
        <w:r w:rsidRPr="00325AA6">
          <w:rPr>
            <w:rFonts w:ascii="Verdana" w:eastAsia="Times New Roman" w:hAnsi="Verdana" w:cs="MSTT31c5b2"/>
            <w:sz w:val="20"/>
            <w:szCs w:val="20"/>
          </w:rPr>
          <w:t>/</w:t>
        </w:r>
        <w:r w:rsidR="00815A39" w:rsidRPr="00325AA6">
          <w:rPr>
            <w:rFonts w:ascii="Verdana" w:eastAsia="Times New Roman" w:hAnsi="Verdana" w:cs="MSTT31c5b2"/>
            <w:sz w:val="20"/>
            <w:szCs w:val="20"/>
          </w:rPr>
          <w:t>201</w:t>
        </w:r>
        <w:r w:rsidR="00815A39" w:rsidRPr="00815A39">
          <w:rPr>
            <w:rFonts w:ascii="Verdana" w:eastAsia="Times New Roman" w:hAnsi="Verdana" w:cs="MSTT31c5b2"/>
            <w:sz w:val="20"/>
            <w:szCs w:val="20"/>
          </w:rPr>
          <w:t>8</w:t>
        </w:r>
      </w:ins>
      <w:r w:rsidR="00815A39" w:rsidRPr="00325AA6">
        <w:rPr>
          <w:rFonts w:ascii="Verdana" w:eastAsia="Times New Roman" w:hAnsi="Verdana" w:cs="MSTT31c5b2"/>
          <w:sz w:val="20"/>
          <w:szCs w:val="20"/>
        </w:rPr>
        <w:t xml:space="preserve"> </w:t>
      </w:r>
      <w:r w:rsidRPr="00325AA6">
        <w:rPr>
          <w:rFonts w:ascii="Verdana" w:eastAsia="Times New Roman" w:hAnsi="Verdana" w:cs="MSTT31c5b2"/>
          <w:sz w:val="20"/>
          <w:szCs w:val="20"/>
        </w:rPr>
        <w:t>Απόφαση του Πρωθυπουργού και του Υπουργού Οικονομίας</w:t>
      </w:r>
      <w:del w:id="41" w:author="ΕΥΘΥ" w:date="2018-12-10T15:33:00Z">
        <w:r w:rsidRPr="00325AA6">
          <w:rPr>
            <w:rFonts w:ascii="Verdana" w:eastAsia="Times New Roman" w:hAnsi="Verdana" w:cs="MSTT31c5b2"/>
            <w:sz w:val="20"/>
            <w:szCs w:val="20"/>
          </w:rPr>
          <w:delText>,</w:delText>
        </w:r>
      </w:del>
      <w:ins w:id="42" w:author="ΕΥΘΥ" w:date="2018-12-10T15:33:00Z">
        <w:r w:rsidR="00815A39" w:rsidRPr="00815A39">
          <w:rPr>
            <w:rFonts w:ascii="Verdana" w:eastAsia="Times New Roman" w:hAnsi="Verdana" w:cs="MSTT31c5b2"/>
            <w:sz w:val="20"/>
            <w:szCs w:val="20"/>
          </w:rPr>
          <w:t xml:space="preserve"> </w:t>
        </w:r>
        <w:r w:rsidR="00815A39">
          <w:rPr>
            <w:rFonts w:ascii="Verdana" w:eastAsia="Times New Roman" w:hAnsi="Verdana" w:cs="MSTT31c5b2"/>
            <w:sz w:val="20"/>
            <w:szCs w:val="20"/>
          </w:rPr>
          <w:t>και</w:t>
        </w:r>
      </w:ins>
      <w:r w:rsidRPr="00325AA6">
        <w:rPr>
          <w:rFonts w:ascii="Verdana" w:eastAsia="Times New Roman" w:hAnsi="Verdana" w:cs="MSTT31c5b2"/>
          <w:sz w:val="20"/>
          <w:szCs w:val="20"/>
        </w:rPr>
        <w:t xml:space="preserve"> Ανάπτυξης </w:t>
      </w:r>
      <w:del w:id="43" w:author="ΕΥΘΥ" w:date="2018-12-10T15:33:00Z">
        <w:r w:rsidRPr="00325AA6">
          <w:rPr>
            <w:rFonts w:ascii="Verdana" w:eastAsia="Times New Roman" w:hAnsi="Verdana" w:cs="MSTT31c5b2"/>
            <w:sz w:val="20"/>
            <w:szCs w:val="20"/>
          </w:rPr>
          <w:delText xml:space="preserve">και Τουρισμού </w:delText>
        </w:r>
      </w:del>
      <w:r w:rsidRPr="00325AA6">
        <w:rPr>
          <w:rFonts w:ascii="Verdana" w:eastAsia="Times New Roman" w:hAnsi="Verdana" w:cs="MSTT31c5b2"/>
          <w:sz w:val="20"/>
          <w:szCs w:val="20"/>
        </w:rPr>
        <w:t xml:space="preserve">(ΦΕΚ </w:t>
      </w:r>
      <w:del w:id="44" w:author="ΕΥΘΥ" w:date="2018-12-10T15:33:00Z">
        <w:r w:rsidRPr="00325AA6">
          <w:rPr>
            <w:rFonts w:ascii="Verdana" w:eastAsia="Times New Roman" w:hAnsi="Verdana" w:cs="MSTT31c5b2"/>
            <w:sz w:val="20"/>
            <w:szCs w:val="20"/>
          </w:rPr>
          <w:delText>2222</w:delText>
        </w:r>
      </w:del>
      <w:ins w:id="45" w:author="ΕΥΘΥ" w:date="2018-12-10T15:33:00Z">
        <w:r w:rsidR="00815A39">
          <w:rPr>
            <w:rFonts w:ascii="Verdana" w:eastAsia="Times New Roman" w:hAnsi="Verdana" w:cs="MSTT31c5b2"/>
            <w:sz w:val="20"/>
            <w:szCs w:val="20"/>
          </w:rPr>
          <w:t>3814</w:t>
        </w:r>
      </w:ins>
      <w:r w:rsidRPr="00325AA6">
        <w:rPr>
          <w:rFonts w:ascii="Verdana" w:eastAsia="Times New Roman" w:hAnsi="Verdana" w:cs="MSTT31c5b2"/>
          <w:sz w:val="20"/>
          <w:szCs w:val="20"/>
        </w:rPr>
        <w:t>/Β/</w:t>
      </w:r>
      <w:del w:id="46" w:author="ΕΥΘΥ" w:date="2018-12-10T15:33:00Z">
        <w:r w:rsidRPr="00325AA6">
          <w:rPr>
            <w:rFonts w:ascii="Verdana" w:eastAsia="Times New Roman" w:hAnsi="Verdana" w:cs="MSTT31c5b2"/>
            <w:sz w:val="20"/>
            <w:szCs w:val="20"/>
          </w:rPr>
          <w:delText>15.10.2015</w:delText>
        </w:r>
      </w:del>
      <w:ins w:id="47" w:author="ΕΥΘΥ" w:date="2018-12-10T15:33:00Z">
        <w:r w:rsidR="00815A39">
          <w:rPr>
            <w:rFonts w:ascii="Verdana" w:eastAsia="Times New Roman" w:hAnsi="Verdana" w:cs="MSTT31c5b2"/>
            <w:sz w:val="20"/>
            <w:szCs w:val="20"/>
          </w:rPr>
          <w:t>04.09.2018</w:t>
        </w:r>
      </w:ins>
      <w:r w:rsidRPr="00325AA6">
        <w:rPr>
          <w:rFonts w:ascii="Verdana" w:eastAsia="Times New Roman" w:hAnsi="Verdana" w:cs="MSTT31c5b2"/>
          <w:sz w:val="20"/>
          <w:szCs w:val="20"/>
        </w:rPr>
        <w:t>) «Ανάθεση Αρμοδιοτήτων στον Υφυπουργό Οικονομίας</w:t>
      </w:r>
      <w:del w:id="48" w:author="ΕΥΘΥ" w:date="2018-12-10T15:33:00Z">
        <w:r w:rsidRPr="00325AA6">
          <w:rPr>
            <w:rFonts w:ascii="Verdana" w:eastAsia="Times New Roman" w:hAnsi="Verdana" w:cs="MSTT31c5b2"/>
            <w:sz w:val="20"/>
            <w:szCs w:val="20"/>
          </w:rPr>
          <w:delText>,</w:delText>
        </w:r>
      </w:del>
      <w:ins w:id="49" w:author="ΕΥΘΥ" w:date="2018-12-10T15:33:00Z">
        <w:r w:rsidR="00815A39">
          <w:rPr>
            <w:rFonts w:ascii="Verdana" w:eastAsia="Times New Roman" w:hAnsi="Verdana" w:cs="MSTT31c5b2"/>
            <w:sz w:val="20"/>
            <w:szCs w:val="20"/>
          </w:rPr>
          <w:t xml:space="preserve"> και</w:t>
        </w:r>
      </w:ins>
      <w:r w:rsidRPr="00325AA6">
        <w:rPr>
          <w:rFonts w:ascii="Verdana" w:eastAsia="Times New Roman" w:hAnsi="Verdana" w:cs="MSTT31c5b2"/>
          <w:sz w:val="20"/>
          <w:szCs w:val="20"/>
        </w:rPr>
        <w:t xml:space="preserve"> Ανάπτυξης</w:t>
      </w:r>
      <w:del w:id="50" w:author="ΕΥΘΥ" w:date="2018-12-10T15:33:00Z">
        <w:r w:rsidRPr="00325AA6">
          <w:rPr>
            <w:rFonts w:ascii="Verdana" w:eastAsia="Times New Roman" w:hAnsi="Verdana" w:cs="MSTT31c5b2"/>
            <w:sz w:val="20"/>
            <w:szCs w:val="20"/>
          </w:rPr>
          <w:delText xml:space="preserve"> και Τουρισμού, Αλέξανδρο Χαρίτση</w:delText>
        </w:r>
      </w:del>
      <w:ins w:id="51" w:author="ΕΥΘΥ" w:date="2018-12-10T15:33:00Z">
        <w:r w:rsidRPr="00325AA6">
          <w:rPr>
            <w:rFonts w:ascii="Verdana" w:eastAsia="Times New Roman" w:hAnsi="Verdana" w:cs="MSTT31c5b2"/>
            <w:sz w:val="20"/>
            <w:szCs w:val="20"/>
          </w:rPr>
          <w:t xml:space="preserve">, </w:t>
        </w:r>
        <w:r w:rsidR="00815A39" w:rsidRPr="00815A39">
          <w:rPr>
            <w:rFonts w:ascii="Verdana" w:eastAsia="Times New Roman" w:hAnsi="Verdana" w:cs="MSTT31c5b2"/>
            <w:sz w:val="20"/>
            <w:szCs w:val="20"/>
          </w:rPr>
          <w:t xml:space="preserve">Ευστάθιο </w:t>
        </w:r>
        <w:proofErr w:type="spellStart"/>
        <w:r w:rsidR="00815A39" w:rsidRPr="00815A39">
          <w:rPr>
            <w:rFonts w:ascii="Verdana" w:eastAsia="Times New Roman" w:hAnsi="Verdana" w:cs="MSTT31c5b2"/>
            <w:sz w:val="20"/>
            <w:szCs w:val="20"/>
          </w:rPr>
          <w:t>Γιαννακίδη</w:t>
        </w:r>
      </w:ins>
      <w:proofErr w:type="spellEnd"/>
      <w:r w:rsidRPr="00325AA6">
        <w:rPr>
          <w:rFonts w:ascii="Verdana" w:eastAsia="Times New Roman" w:hAnsi="Verdana" w:cs="MSTT31c5b2"/>
          <w:sz w:val="20"/>
          <w:szCs w:val="20"/>
        </w:rPr>
        <w:t>».</w:t>
      </w:r>
    </w:p>
    <w:p w14:paraId="2B77A3BA" w14:textId="77777777" w:rsidR="00660926" w:rsidRPr="008717BC" w:rsidRDefault="00660926" w:rsidP="0067126C">
      <w:pPr>
        <w:numPr>
          <w:ilvl w:val="0"/>
          <w:numId w:val="1"/>
        </w:numPr>
        <w:autoSpaceDE w:val="0"/>
        <w:autoSpaceDN w:val="0"/>
        <w:adjustRightInd w:val="0"/>
        <w:ind w:left="426" w:hanging="426"/>
        <w:jc w:val="both"/>
        <w:rPr>
          <w:rFonts w:ascii="Verdana" w:eastAsia="Times New Roman" w:hAnsi="Verdana" w:cs="MSTT31c5b2"/>
          <w:sz w:val="20"/>
          <w:szCs w:val="20"/>
        </w:rPr>
      </w:pPr>
      <w:r w:rsidRPr="00660926">
        <w:rPr>
          <w:rFonts w:ascii="Verdana" w:eastAsia="Times New Roman" w:hAnsi="Verdana" w:cs="MSTT31c5b2"/>
          <w:sz w:val="20"/>
          <w:szCs w:val="20"/>
        </w:rPr>
        <w:t xml:space="preserve">Την υπ’ αριθ. 69137/ΕΥΘΥ628/22.06.2015 (ΦΕΚ Β΄1451) </w:t>
      </w:r>
      <w:r w:rsidR="00097B94">
        <w:rPr>
          <w:rFonts w:ascii="Verdana" w:eastAsia="Times New Roman" w:hAnsi="Verdana" w:cs="MSTT31c5b2"/>
          <w:sz w:val="20"/>
          <w:szCs w:val="20"/>
        </w:rPr>
        <w:t>Υπουργική Απόφαση</w:t>
      </w:r>
      <w:r w:rsidR="00097B94" w:rsidRPr="00660926">
        <w:rPr>
          <w:rFonts w:ascii="Verdana" w:eastAsia="Times New Roman" w:hAnsi="Verdana" w:cs="MSTT31c5b2"/>
          <w:sz w:val="20"/>
          <w:szCs w:val="20"/>
        </w:rPr>
        <w:t xml:space="preserve"> </w:t>
      </w:r>
      <w:r w:rsidRPr="00660926">
        <w:rPr>
          <w:rFonts w:ascii="Verdana" w:eastAsia="Times New Roman" w:hAnsi="Verdana" w:cs="MSTT31c5b2"/>
          <w:sz w:val="20"/>
          <w:szCs w:val="20"/>
        </w:rPr>
        <w:t xml:space="preserve">«Αναδιάρθρωση της Ειδικής Υπηρεσίας Θεσμικής Υποστήριξης του άρθρου 15 παρ. 3 του Ν. 4314/2014 και αντικατάσταση της υπ’ </w:t>
      </w:r>
      <w:proofErr w:type="spellStart"/>
      <w:r w:rsidRPr="00660926">
        <w:rPr>
          <w:rFonts w:ascii="Verdana" w:eastAsia="Times New Roman" w:hAnsi="Verdana" w:cs="MSTT31c5b2"/>
          <w:sz w:val="20"/>
          <w:szCs w:val="20"/>
        </w:rPr>
        <w:t>αριθμ</w:t>
      </w:r>
      <w:proofErr w:type="spellEnd"/>
      <w:r w:rsidRPr="00660926">
        <w:rPr>
          <w:rFonts w:ascii="Verdana" w:eastAsia="Times New Roman" w:hAnsi="Verdana" w:cs="MSTT31c5b2"/>
          <w:sz w:val="20"/>
          <w:szCs w:val="20"/>
        </w:rPr>
        <w:t>. 3851/ΕΥΣ 524/29.1.2008 (ΦΕΚ 333/Β΄/29.2.2008) κοινή υπουργική απόφαση, όπως ισχύει</w:t>
      </w:r>
      <w:r w:rsidR="00747996">
        <w:rPr>
          <w:rFonts w:ascii="Verdana" w:eastAsia="Times New Roman" w:hAnsi="Verdana" w:cs="MSTT31c5b2"/>
          <w:sz w:val="20"/>
          <w:szCs w:val="20"/>
        </w:rPr>
        <w:t>»</w:t>
      </w:r>
      <w:r w:rsidR="00397974">
        <w:rPr>
          <w:rFonts w:ascii="Verdana" w:eastAsia="Times New Roman" w:hAnsi="Verdana" w:cs="MSTT31c5b2"/>
          <w:sz w:val="20"/>
          <w:szCs w:val="20"/>
        </w:rPr>
        <w:t>.</w:t>
      </w:r>
    </w:p>
    <w:p w14:paraId="35FFCD07" w14:textId="680D0935" w:rsidR="00397974" w:rsidRPr="00660926" w:rsidRDefault="00397974" w:rsidP="00AE41C8">
      <w:pPr>
        <w:numPr>
          <w:ilvl w:val="0"/>
          <w:numId w:val="1"/>
        </w:numPr>
        <w:autoSpaceDE w:val="0"/>
        <w:autoSpaceDN w:val="0"/>
        <w:adjustRightInd w:val="0"/>
        <w:ind w:left="426" w:hanging="426"/>
        <w:jc w:val="both"/>
        <w:rPr>
          <w:rFonts w:ascii="Verdana" w:eastAsia="Times New Roman" w:hAnsi="Verdana" w:cs="MSTT31c5b2"/>
          <w:sz w:val="20"/>
          <w:szCs w:val="20"/>
        </w:rPr>
      </w:pPr>
      <w:r w:rsidRPr="00660926">
        <w:rPr>
          <w:rFonts w:ascii="Verdana" w:eastAsia="Times New Roman" w:hAnsi="Verdana" w:cs="MSTT31c5b2"/>
          <w:sz w:val="20"/>
          <w:szCs w:val="20"/>
        </w:rPr>
        <w:t xml:space="preserve">Την υπ’ αριθ. </w:t>
      </w:r>
      <w:del w:id="52" w:author="ΕΥΘΥ" w:date="2018-12-10T15:33:00Z">
        <w:r>
          <w:rPr>
            <w:rFonts w:ascii="Verdana" w:eastAsia="Times New Roman" w:hAnsi="Verdana" w:cs="MSTT31c5b2"/>
            <w:sz w:val="20"/>
            <w:szCs w:val="20"/>
          </w:rPr>
          <w:delText>81986</w:delText>
        </w:r>
        <w:r w:rsidRPr="00660926">
          <w:rPr>
            <w:rFonts w:ascii="Verdana" w:eastAsia="Times New Roman" w:hAnsi="Verdana" w:cs="MSTT31c5b2"/>
            <w:sz w:val="20"/>
            <w:szCs w:val="20"/>
          </w:rPr>
          <w:delText>/ΕΥΘΥ</w:delText>
        </w:r>
        <w:r>
          <w:rPr>
            <w:rFonts w:ascii="Verdana" w:eastAsia="Times New Roman" w:hAnsi="Verdana" w:cs="MSTT31c5b2"/>
            <w:sz w:val="20"/>
            <w:szCs w:val="20"/>
          </w:rPr>
          <w:delText>712</w:delText>
        </w:r>
        <w:r w:rsidRPr="00660926">
          <w:rPr>
            <w:rFonts w:ascii="Verdana" w:eastAsia="Times New Roman" w:hAnsi="Verdana" w:cs="MSTT31c5b2"/>
            <w:sz w:val="20"/>
            <w:szCs w:val="20"/>
          </w:rPr>
          <w:delText>/</w:delText>
        </w:r>
        <w:r>
          <w:rPr>
            <w:rFonts w:ascii="Verdana" w:eastAsia="Times New Roman" w:hAnsi="Verdana" w:cs="MSTT31c5b2"/>
            <w:sz w:val="20"/>
            <w:szCs w:val="20"/>
          </w:rPr>
          <w:delText>31</w:delText>
        </w:r>
        <w:r w:rsidRPr="00660926">
          <w:rPr>
            <w:rFonts w:ascii="Verdana" w:eastAsia="Times New Roman" w:hAnsi="Verdana" w:cs="MSTT31c5b2"/>
            <w:sz w:val="20"/>
            <w:szCs w:val="20"/>
          </w:rPr>
          <w:delText>.0</w:delText>
        </w:r>
        <w:r>
          <w:rPr>
            <w:rFonts w:ascii="Verdana" w:eastAsia="Times New Roman" w:hAnsi="Verdana" w:cs="MSTT31c5b2"/>
            <w:sz w:val="20"/>
            <w:szCs w:val="20"/>
          </w:rPr>
          <w:delText>7</w:delText>
        </w:r>
        <w:r w:rsidRPr="00660926">
          <w:rPr>
            <w:rFonts w:ascii="Verdana" w:eastAsia="Times New Roman" w:hAnsi="Verdana" w:cs="MSTT31c5b2"/>
            <w:sz w:val="20"/>
            <w:szCs w:val="20"/>
          </w:rPr>
          <w:delText>.2015</w:delText>
        </w:r>
      </w:del>
      <w:ins w:id="53" w:author="ΕΥΘΥ" w:date="2018-12-10T15:33:00Z">
        <w:r w:rsidR="005257A1" w:rsidRPr="005257A1">
          <w:rPr>
            <w:rFonts w:ascii="Verdana" w:eastAsia="Times New Roman" w:hAnsi="Verdana" w:cs="MSTT31c5b2"/>
            <w:sz w:val="20"/>
            <w:szCs w:val="20"/>
          </w:rPr>
          <w:t>110427/EΥΘΥ/1020/20/10/2016</w:t>
        </w:r>
      </w:ins>
      <w:r w:rsidR="005257A1" w:rsidRPr="005257A1">
        <w:rPr>
          <w:rFonts w:ascii="Verdana" w:eastAsia="Times New Roman" w:hAnsi="Verdana" w:cs="MSTT31c5b2"/>
          <w:sz w:val="20"/>
          <w:szCs w:val="20"/>
        </w:rPr>
        <w:t xml:space="preserve"> (ΦΕΚ Β΄</w:t>
      </w:r>
      <w:del w:id="54" w:author="ΕΥΘΥ" w:date="2018-12-10T15:33:00Z">
        <w:r w:rsidRPr="00660926">
          <w:rPr>
            <w:rFonts w:ascii="Verdana" w:eastAsia="Times New Roman" w:hAnsi="Verdana" w:cs="MSTT31c5b2"/>
            <w:sz w:val="20"/>
            <w:szCs w:val="20"/>
          </w:rPr>
          <w:delText>1</w:delText>
        </w:r>
        <w:r>
          <w:rPr>
            <w:rFonts w:ascii="Verdana" w:eastAsia="Times New Roman" w:hAnsi="Verdana" w:cs="MSTT31c5b2"/>
            <w:sz w:val="20"/>
            <w:szCs w:val="20"/>
          </w:rPr>
          <w:delText>822</w:delText>
        </w:r>
      </w:del>
      <w:ins w:id="55" w:author="ΕΥΘΥ" w:date="2018-12-10T15:33:00Z">
        <w:r w:rsidR="005257A1" w:rsidRPr="005257A1">
          <w:rPr>
            <w:rFonts w:ascii="Verdana" w:eastAsia="Times New Roman" w:hAnsi="Verdana" w:cs="MSTT31c5b2"/>
            <w:sz w:val="20"/>
            <w:szCs w:val="20"/>
          </w:rPr>
          <w:t>3521</w:t>
        </w:r>
      </w:ins>
      <w:r w:rsidR="005257A1" w:rsidRPr="005257A1">
        <w:rPr>
          <w:rFonts w:ascii="Verdana" w:eastAsia="Times New Roman" w:hAnsi="Verdana" w:cs="MSTT31c5b2"/>
          <w:sz w:val="20"/>
          <w:szCs w:val="20"/>
        </w:rPr>
        <w:t>)</w:t>
      </w:r>
      <w:r>
        <w:rPr>
          <w:rFonts w:ascii="Verdana" w:eastAsia="Times New Roman" w:hAnsi="Verdana" w:cs="MSTT31c5b2"/>
          <w:sz w:val="20"/>
          <w:szCs w:val="20"/>
        </w:rPr>
        <w:t xml:space="preserve"> Υπουργική Απόφαση</w:t>
      </w:r>
      <w:r w:rsidRPr="00660926">
        <w:rPr>
          <w:rFonts w:ascii="Verdana" w:eastAsia="Times New Roman" w:hAnsi="Verdana" w:cs="MSTT31c5b2"/>
          <w:sz w:val="20"/>
          <w:szCs w:val="20"/>
        </w:rPr>
        <w:t xml:space="preserve"> </w:t>
      </w:r>
      <w:r w:rsidR="00130837" w:rsidRPr="00130837">
        <w:rPr>
          <w:rFonts w:ascii="Verdana" w:eastAsia="Times New Roman" w:hAnsi="Verdana" w:cs="MSTT31c5b2"/>
          <w:sz w:val="20"/>
          <w:szCs w:val="20"/>
        </w:rPr>
        <w:t>«</w:t>
      </w:r>
      <w:r w:rsidRPr="00397974">
        <w:rPr>
          <w:rFonts w:ascii="Verdana" w:eastAsia="Times New Roman" w:hAnsi="Verdana" w:cs="MSTT31c5b2"/>
          <w:sz w:val="20"/>
          <w:szCs w:val="20"/>
        </w:rPr>
        <w:t>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w:t>
      </w:r>
      <w:r w:rsidR="00130837" w:rsidRPr="00130837">
        <w:rPr>
          <w:rFonts w:ascii="Verdana" w:eastAsia="Times New Roman" w:hAnsi="Verdana" w:cs="MSTT31c5b2"/>
          <w:sz w:val="20"/>
          <w:szCs w:val="20"/>
        </w:rPr>
        <w:t xml:space="preserve"> και </w:t>
      </w:r>
      <w:r w:rsidRPr="00397974">
        <w:rPr>
          <w:rFonts w:ascii="Verdana" w:eastAsia="Times New Roman" w:hAnsi="Verdana" w:cs="MSTT31c5b2"/>
          <w:sz w:val="20"/>
          <w:szCs w:val="20"/>
        </w:rPr>
        <w:t>Ενδιάμεσους Φορείς – Διαδικασία ενστάσεων επί των αποτελεσμάτων αξιολόγησης πράξεων</w:t>
      </w:r>
      <w:r>
        <w:rPr>
          <w:rFonts w:ascii="Verdana" w:eastAsia="Times New Roman" w:hAnsi="Verdana" w:cs="MSTT31c5b2"/>
          <w:sz w:val="20"/>
          <w:szCs w:val="20"/>
        </w:rPr>
        <w:t>»</w:t>
      </w:r>
      <w:ins w:id="56" w:author="ΕΥΘΥ" w:date="2019-01-10T12:32:00Z">
        <w:r w:rsidR="00AE41C8">
          <w:rPr>
            <w:rFonts w:ascii="Verdana" w:eastAsia="Times New Roman" w:hAnsi="Verdana" w:cs="MSTT31c5b2"/>
            <w:sz w:val="20"/>
            <w:szCs w:val="20"/>
            <w:lang w:val="en-US"/>
          </w:rPr>
          <w:t xml:space="preserve"> </w:t>
        </w:r>
        <w:r w:rsidR="00AE41C8" w:rsidRPr="00AE41C8">
          <w:rPr>
            <w:rFonts w:ascii="Verdana" w:eastAsia="Times New Roman" w:hAnsi="Verdana" w:cs="MSTT31c5b2"/>
            <w:sz w:val="20"/>
            <w:szCs w:val="20"/>
            <w:lang w:val="en-US"/>
          </w:rPr>
          <w:t>και το</w:t>
        </w:r>
        <w:bookmarkStart w:id="57" w:name="_GoBack"/>
        <w:bookmarkEnd w:id="57"/>
        <w:r w:rsidR="00AE41C8" w:rsidRPr="00AE41C8">
          <w:rPr>
            <w:rFonts w:ascii="Verdana" w:eastAsia="Times New Roman" w:hAnsi="Verdana" w:cs="MSTT31c5b2"/>
            <w:sz w:val="20"/>
            <w:szCs w:val="20"/>
            <w:lang w:val="en-US"/>
          </w:rPr>
          <w:t xml:space="preserve"> από 10-12-2018 εισηγητικό σημείωμα της ΕΥΘΥ</w:t>
        </w:r>
      </w:ins>
      <w:r>
        <w:rPr>
          <w:rFonts w:ascii="Verdana" w:eastAsia="Times New Roman" w:hAnsi="Verdana" w:cs="MSTT31c5b2"/>
          <w:sz w:val="20"/>
          <w:szCs w:val="20"/>
        </w:rPr>
        <w:t>.</w:t>
      </w:r>
    </w:p>
    <w:p w14:paraId="31696860" w14:textId="77777777" w:rsidR="006B3F18" w:rsidRDefault="00D16B9A" w:rsidP="00191341">
      <w:pPr>
        <w:numPr>
          <w:ilvl w:val="0"/>
          <w:numId w:val="1"/>
        </w:numPr>
        <w:tabs>
          <w:tab w:val="num" w:pos="284"/>
        </w:tabs>
        <w:autoSpaceDE w:val="0"/>
        <w:autoSpaceDN w:val="0"/>
        <w:adjustRightInd w:val="0"/>
        <w:ind w:left="426" w:hanging="426"/>
        <w:jc w:val="both"/>
        <w:rPr>
          <w:rFonts w:ascii="Verdana" w:hAnsi="Verdana" w:cs="MSTT31c5b2"/>
          <w:sz w:val="20"/>
          <w:szCs w:val="20"/>
        </w:rPr>
      </w:pPr>
      <w:r>
        <w:rPr>
          <w:rFonts w:ascii="Verdana" w:hAnsi="Verdana" w:cs="MSTT31c5b2"/>
          <w:sz w:val="20"/>
          <w:szCs w:val="20"/>
        </w:rPr>
        <w:t>Το γεγονός ότι από την παρούσα δεν προκαλείται πρόσθετη δαπάνη σε βάρος του κρατικού προϋπολογισμού.</w:t>
      </w:r>
    </w:p>
    <w:p w14:paraId="33D5F4C1" w14:textId="77777777" w:rsidR="005031C7" w:rsidRPr="00D02B81" w:rsidRDefault="005031C7" w:rsidP="00BA5207">
      <w:pPr>
        <w:keepNext/>
        <w:autoSpaceDE w:val="0"/>
        <w:autoSpaceDN w:val="0"/>
        <w:adjustRightInd w:val="0"/>
        <w:jc w:val="center"/>
        <w:outlineLvl w:val="0"/>
        <w:rPr>
          <w:rFonts w:ascii="Verdana" w:eastAsia="Times New Roman" w:hAnsi="Verdana" w:cs="MSTT31c5b2"/>
          <w:b/>
          <w:bCs/>
          <w:w w:val="150"/>
          <w:sz w:val="20"/>
          <w:szCs w:val="20"/>
        </w:rPr>
      </w:pPr>
    </w:p>
    <w:p w14:paraId="321B6DB3" w14:textId="77777777" w:rsidR="006B3F18" w:rsidRPr="00397974" w:rsidRDefault="00D16B9A">
      <w:pPr>
        <w:keepNext/>
        <w:autoSpaceDE w:val="0"/>
        <w:autoSpaceDN w:val="0"/>
        <w:adjustRightInd w:val="0"/>
        <w:jc w:val="center"/>
        <w:outlineLvl w:val="0"/>
        <w:rPr>
          <w:rFonts w:ascii="Verdana" w:eastAsia="Times New Roman" w:hAnsi="Verdana" w:cs="MSTT31c5b2"/>
          <w:b/>
          <w:bCs/>
          <w:w w:val="150"/>
          <w:sz w:val="20"/>
          <w:szCs w:val="20"/>
        </w:rPr>
      </w:pPr>
      <w:r>
        <w:rPr>
          <w:rFonts w:ascii="Verdana" w:eastAsia="Times New Roman" w:hAnsi="Verdana" w:cs="MSTT31c5b2"/>
          <w:b/>
          <w:bCs/>
          <w:w w:val="150"/>
          <w:sz w:val="20"/>
          <w:szCs w:val="20"/>
        </w:rPr>
        <w:t>Αποφασίζουμε</w:t>
      </w:r>
    </w:p>
    <w:p w14:paraId="12875012" w14:textId="77777777" w:rsidR="005031C7" w:rsidRDefault="00C45D13" w:rsidP="00E71AA6">
      <w:pPr>
        <w:spacing w:before="240" w:after="240"/>
        <w:jc w:val="both"/>
        <w:rPr>
          <w:rFonts w:ascii="Verdana" w:hAnsi="Verdana"/>
          <w:sz w:val="20"/>
          <w:szCs w:val="20"/>
        </w:rPr>
      </w:pPr>
      <w:ins w:id="58" w:author="ΕΥΘΥ" w:date="2018-12-10T15:33:00Z">
        <w:r w:rsidRPr="00C45D13">
          <w:rPr>
            <w:rFonts w:ascii="Verdana" w:hAnsi="Verdana"/>
            <w:sz w:val="20"/>
            <w:szCs w:val="20"/>
          </w:rPr>
          <w:t xml:space="preserve">Την </w:t>
        </w:r>
        <w:r w:rsidR="00992177">
          <w:rPr>
            <w:rFonts w:ascii="Verdana" w:hAnsi="Verdana"/>
            <w:sz w:val="20"/>
            <w:szCs w:val="20"/>
          </w:rPr>
          <w:t>αντικατάσταση</w:t>
        </w:r>
        <w:r w:rsidRPr="00C45D13">
          <w:rPr>
            <w:rFonts w:ascii="Verdana" w:hAnsi="Verdana"/>
            <w:sz w:val="20"/>
            <w:szCs w:val="20"/>
          </w:rPr>
          <w:t xml:space="preserve"> της υπ’ αριθ. </w:t>
        </w:r>
        <w:r w:rsidR="005257A1" w:rsidRPr="005257A1">
          <w:rPr>
            <w:rFonts w:ascii="Verdana" w:hAnsi="Verdana"/>
            <w:sz w:val="20"/>
            <w:szCs w:val="20"/>
          </w:rPr>
          <w:t>110427/EΥΘΥ/1020</w:t>
        </w:r>
        <w:r w:rsidR="005C7CDF">
          <w:rPr>
            <w:rFonts w:ascii="Verdana" w:hAnsi="Verdana"/>
            <w:sz w:val="20"/>
            <w:szCs w:val="20"/>
          </w:rPr>
          <w:t>/</w:t>
        </w:r>
        <w:r w:rsidR="005257A1" w:rsidRPr="005257A1">
          <w:rPr>
            <w:rFonts w:ascii="Verdana" w:hAnsi="Verdana"/>
            <w:sz w:val="20"/>
            <w:szCs w:val="20"/>
          </w:rPr>
          <w:t>20</w:t>
        </w:r>
        <w:r w:rsidR="005C7CDF">
          <w:rPr>
            <w:rFonts w:ascii="Verdana" w:hAnsi="Verdana"/>
            <w:sz w:val="20"/>
            <w:szCs w:val="20"/>
          </w:rPr>
          <w:t>.</w:t>
        </w:r>
        <w:r w:rsidR="005257A1" w:rsidRPr="005257A1">
          <w:rPr>
            <w:rFonts w:ascii="Verdana" w:hAnsi="Verdana"/>
            <w:sz w:val="20"/>
            <w:szCs w:val="20"/>
          </w:rPr>
          <w:t>10</w:t>
        </w:r>
        <w:r w:rsidR="005C7CDF">
          <w:rPr>
            <w:rFonts w:ascii="Verdana" w:hAnsi="Verdana"/>
            <w:sz w:val="20"/>
            <w:szCs w:val="20"/>
          </w:rPr>
          <w:t>.</w:t>
        </w:r>
        <w:r w:rsidR="005257A1" w:rsidRPr="005257A1">
          <w:rPr>
            <w:rFonts w:ascii="Verdana" w:hAnsi="Verdana"/>
            <w:sz w:val="20"/>
            <w:szCs w:val="20"/>
          </w:rPr>
          <w:t>2016 (ΦΕΚ Β΄3521)</w:t>
        </w:r>
        <w:r w:rsidR="005C7CDF">
          <w:rPr>
            <w:rFonts w:ascii="Verdana" w:hAnsi="Verdana"/>
            <w:sz w:val="20"/>
            <w:szCs w:val="20"/>
          </w:rPr>
          <w:t xml:space="preserve"> υ</w:t>
        </w:r>
        <w:r w:rsidRPr="00C45D13">
          <w:rPr>
            <w:rFonts w:ascii="Verdana" w:hAnsi="Verdana"/>
            <w:sz w:val="20"/>
            <w:szCs w:val="20"/>
          </w:rPr>
          <w:t xml:space="preserve">πουργικής </w:t>
        </w:r>
        <w:r w:rsidR="005C7CDF">
          <w:rPr>
            <w:rFonts w:ascii="Verdana" w:hAnsi="Verdana"/>
            <w:sz w:val="20"/>
            <w:szCs w:val="20"/>
          </w:rPr>
          <w:t>α</w:t>
        </w:r>
        <w:r w:rsidR="005C7CDF" w:rsidRPr="00C45D13">
          <w:rPr>
            <w:rFonts w:ascii="Verdana" w:hAnsi="Verdana"/>
            <w:sz w:val="20"/>
            <w:szCs w:val="20"/>
          </w:rPr>
          <w:t xml:space="preserve">πόφασης </w:t>
        </w:r>
        <w:r w:rsidRPr="00C45D13">
          <w:rPr>
            <w:rFonts w:ascii="Verdana" w:hAnsi="Verdana"/>
            <w:sz w:val="20"/>
            <w:szCs w:val="20"/>
          </w:rPr>
          <w:t>«</w:t>
        </w:r>
        <w:r w:rsidR="005C7CDF" w:rsidRPr="005C7CDF">
          <w:rPr>
            <w:rFonts w:ascii="Verdana" w:hAnsi="Verdana"/>
            <w:sz w:val="20"/>
            <w:szCs w:val="20"/>
          </w:rPr>
          <w:t xml:space="preserve">Τροποποίηση και αντικατάσταση της υπ’ αριθ. 81986/ΕΥΘΥ712/31.07.2015 (ΦΕΚ Β΄1822) υπουργικής απόφασης  </w:t>
        </w:r>
      </w:ins>
      <w:r w:rsidR="00130837" w:rsidRPr="00BD3E5B">
        <w:rPr>
          <w:rFonts w:ascii="Verdana" w:hAnsi="Verdana"/>
          <w:sz w:val="20"/>
          <w:szCs w:val="20"/>
        </w:rPr>
        <w:t>“</w:t>
      </w:r>
      <w:r w:rsidR="005C7CDF" w:rsidRPr="005C7CDF">
        <w:rPr>
          <w:rFonts w:ascii="Verdana" w:hAnsi="Verdana"/>
          <w:sz w:val="20"/>
          <w:szCs w:val="20"/>
        </w:rPr>
        <w:t>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130837" w:rsidRPr="00BD3E5B">
        <w:rPr>
          <w:rFonts w:ascii="Verdana" w:hAnsi="Verdana"/>
          <w:sz w:val="20"/>
          <w:szCs w:val="20"/>
        </w:rPr>
        <w:t>”</w:t>
      </w:r>
      <w:r w:rsidRPr="00C45D13">
        <w:rPr>
          <w:rFonts w:ascii="Verdana" w:hAnsi="Verdana"/>
          <w:sz w:val="20"/>
          <w:szCs w:val="20"/>
        </w:rPr>
        <w:t>»</w:t>
      </w:r>
      <w:r>
        <w:rPr>
          <w:rFonts w:ascii="Verdana" w:hAnsi="Verdana"/>
          <w:sz w:val="20"/>
          <w:szCs w:val="20"/>
        </w:rPr>
        <w:t xml:space="preserve"> </w:t>
      </w:r>
      <w:r w:rsidRPr="00C45D13">
        <w:rPr>
          <w:rFonts w:ascii="Verdana" w:hAnsi="Verdana"/>
          <w:sz w:val="20"/>
          <w:szCs w:val="20"/>
        </w:rPr>
        <w:t>ως ακολούθως:</w:t>
      </w:r>
    </w:p>
    <w:p w14:paraId="6C178EBD" w14:textId="77777777" w:rsidR="006B3F18" w:rsidRDefault="006B3F18">
      <w:pPr>
        <w:pStyle w:val="a"/>
        <w:rPr>
          <w:b/>
        </w:rPr>
      </w:pPr>
    </w:p>
    <w:p w14:paraId="5ECBDE72" w14:textId="77777777" w:rsidR="006B3F18" w:rsidRDefault="00D16B9A">
      <w:pPr>
        <w:jc w:val="center"/>
        <w:rPr>
          <w:rFonts w:ascii="Verdana" w:hAnsi="Verdana"/>
          <w:b/>
          <w:sz w:val="20"/>
          <w:szCs w:val="20"/>
        </w:rPr>
      </w:pPr>
      <w:r>
        <w:rPr>
          <w:rFonts w:ascii="Verdana" w:hAnsi="Verdana"/>
          <w:b/>
          <w:sz w:val="20"/>
          <w:szCs w:val="20"/>
        </w:rPr>
        <w:t xml:space="preserve">Αντικείμενο </w:t>
      </w:r>
    </w:p>
    <w:p w14:paraId="4E21A9EF" w14:textId="74410B59" w:rsidR="002827EC" w:rsidRPr="00730846" w:rsidRDefault="00D16B9A" w:rsidP="00730846">
      <w:pPr>
        <w:ind w:left="426" w:hanging="426"/>
        <w:jc w:val="both"/>
        <w:rPr>
          <w:rFonts w:ascii="Verdana" w:hAnsi="Verdana"/>
          <w:sz w:val="20"/>
          <w:szCs w:val="20"/>
        </w:rPr>
      </w:pPr>
      <w:r>
        <w:rPr>
          <w:rFonts w:ascii="Verdana" w:hAnsi="Verdana"/>
          <w:sz w:val="20"/>
          <w:szCs w:val="20"/>
        </w:rPr>
        <w:t xml:space="preserve">1. </w:t>
      </w:r>
      <w:r w:rsidR="00497FF0">
        <w:rPr>
          <w:rFonts w:ascii="Verdana" w:hAnsi="Verdana"/>
          <w:sz w:val="20"/>
          <w:szCs w:val="20"/>
        </w:rPr>
        <w:tab/>
      </w:r>
      <w:r w:rsidR="00FD1E18">
        <w:rPr>
          <w:rFonts w:ascii="Verdana" w:hAnsi="Verdana"/>
          <w:sz w:val="20"/>
          <w:szCs w:val="20"/>
        </w:rPr>
        <w:t>Στο πρώτο μέρος προσδιορίζονται ο</w:t>
      </w:r>
      <w:r>
        <w:rPr>
          <w:rFonts w:ascii="Verdana" w:hAnsi="Verdana"/>
          <w:sz w:val="20"/>
          <w:szCs w:val="20"/>
        </w:rPr>
        <w:t xml:space="preserve">ι κανόνες επιλεξιμότητας των δαπανών των πράξεων που εντάσσονται στα προγράμματα του ΕΣΠΑ 2014-2020 </w:t>
      </w:r>
      <w:r w:rsidR="00FD1E18">
        <w:rPr>
          <w:rFonts w:ascii="Verdana" w:hAnsi="Verdana"/>
          <w:sz w:val="20"/>
          <w:szCs w:val="20"/>
        </w:rPr>
        <w:t xml:space="preserve">και </w:t>
      </w:r>
      <w:r>
        <w:rPr>
          <w:rFonts w:ascii="Verdana" w:hAnsi="Verdana"/>
          <w:sz w:val="20"/>
          <w:szCs w:val="20"/>
        </w:rPr>
        <w:t>συγχρηματοδοτούνται από το Ευρωπαϊκό Ταμείο Περιφερειακής Ανάπτυξης (ΕΤΠΑ), το Ευρωπαϊκό Κοινωνικό Ταμείο (ΕΚΤ)</w:t>
      </w:r>
      <w:r w:rsidR="00397974">
        <w:rPr>
          <w:rFonts w:ascii="Verdana" w:hAnsi="Verdana"/>
          <w:sz w:val="20"/>
          <w:szCs w:val="20"/>
        </w:rPr>
        <w:t xml:space="preserve">, </w:t>
      </w:r>
      <w:r>
        <w:rPr>
          <w:rFonts w:ascii="Verdana" w:hAnsi="Verdana"/>
          <w:sz w:val="20"/>
          <w:szCs w:val="20"/>
        </w:rPr>
        <w:t xml:space="preserve"> και το Ταμείο Συνοχής</w:t>
      </w:r>
      <w:r w:rsidR="00D9023D">
        <w:rPr>
          <w:rFonts w:ascii="Verdana" w:hAnsi="Verdana"/>
          <w:sz w:val="20"/>
          <w:szCs w:val="20"/>
        </w:rPr>
        <w:t xml:space="preserve"> (ΤΣ)</w:t>
      </w:r>
      <w:r w:rsidR="00397974">
        <w:rPr>
          <w:rFonts w:ascii="Verdana" w:hAnsi="Verdana"/>
          <w:sz w:val="20"/>
          <w:szCs w:val="20"/>
        </w:rPr>
        <w:t xml:space="preserve"> </w:t>
      </w:r>
      <w:r w:rsidR="002F7970">
        <w:rPr>
          <w:rFonts w:ascii="Verdana" w:hAnsi="Verdana"/>
          <w:sz w:val="20"/>
          <w:szCs w:val="20"/>
        </w:rPr>
        <w:t xml:space="preserve">στο πλαίσιο </w:t>
      </w:r>
      <w:r w:rsidR="002F7970" w:rsidRPr="0076412B">
        <w:rPr>
          <w:rFonts w:ascii="Verdana" w:eastAsia="EUAlbertina-Regu-Identity-H" w:hAnsi="Verdana" w:cs="EUAlbertina-Regu-Identity-H"/>
          <w:sz w:val="20"/>
          <w:szCs w:val="20"/>
        </w:rPr>
        <w:t xml:space="preserve">του στόχου </w:t>
      </w:r>
      <w:r w:rsidR="002F7970" w:rsidRPr="0076412B">
        <w:rPr>
          <w:rFonts w:ascii="Verdana" w:hAnsi="Verdana"/>
          <w:sz w:val="20"/>
          <w:szCs w:val="20"/>
        </w:rPr>
        <w:t>«Επενδύσεις στην ανάπτυξη και την απασχόληση»</w:t>
      </w:r>
      <w:r w:rsidR="002F7970" w:rsidRPr="00730846">
        <w:rPr>
          <w:rFonts w:ascii="Verdana" w:hAnsi="Verdana"/>
          <w:sz w:val="20"/>
          <w:szCs w:val="20"/>
        </w:rPr>
        <w:t xml:space="preserve">, </w:t>
      </w:r>
      <w:r w:rsidR="002F7970">
        <w:rPr>
          <w:rFonts w:ascii="Verdana" w:hAnsi="Verdana"/>
          <w:sz w:val="20"/>
          <w:szCs w:val="20"/>
        </w:rPr>
        <w:t xml:space="preserve">καθώς και </w:t>
      </w:r>
      <w:r w:rsidR="00B6715B">
        <w:rPr>
          <w:rFonts w:ascii="Verdana" w:hAnsi="Verdana"/>
          <w:sz w:val="20"/>
          <w:szCs w:val="20"/>
        </w:rPr>
        <w:t xml:space="preserve">το </w:t>
      </w:r>
      <w:r w:rsidR="00B6715B" w:rsidRPr="00B6715B">
        <w:rPr>
          <w:rFonts w:ascii="Verdana" w:hAnsi="Verdana"/>
          <w:sz w:val="20"/>
          <w:szCs w:val="20"/>
        </w:rPr>
        <w:t>Ευρωπαϊκό Γεωργικό Ταμείο Αγροτικής Ανάπτυξης (ΕΓΤΑΑ)</w:t>
      </w:r>
      <w:r w:rsidR="00B6715B">
        <w:rPr>
          <w:rFonts w:ascii="Verdana" w:hAnsi="Verdana"/>
          <w:sz w:val="20"/>
          <w:szCs w:val="20"/>
        </w:rPr>
        <w:t xml:space="preserve"> και το </w:t>
      </w:r>
      <w:r w:rsidR="00B6715B" w:rsidRPr="00B6715B">
        <w:rPr>
          <w:rFonts w:ascii="Verdana" w:hAnsi="Verdana"/>
          <w:sz w:val="20"/>
          <w:szCs w:val="20"/>
        </w:rPr>
        <w:t>Ευρωπαϊκό Ταμείο Θάλασσας και Αλιείας</w:t>
      </w:r>
      <w:r w:rsidR="00B6715B">
        <w:rPr>
          <w:rFonts w:ascii="Verdana" w:hAnsi="Verdana"/>
          <w:sz w:val="20"/>
          <w:szCs w:val="20"/>
        </w:rPr>
        <w:t xml:space="preserve"> (ΕΤΘΑ)</w:t>
      </w:r>
      <w:r>
        <w:rPr>
          <w:rFonts w:ascii="Verdana" w:hAnsi="Verdana"/>
          <w:sz w:val="20"/>
          <w:szCs w:val="20"/>
        </w:rPr>
        <w:t xml:space="preserve"> (στο εξής τα «Ταμεία»)</w:t>
      </w:r>
      <w:r w:rsidR="007C7C3D">
        <w:rPr>
          <w:rFonts w:ascii="Verdana" w:eastAsia="EUAlbertina-Regu-Identity-H" w:hAnsi="Verdana" w:cs="EUAlbertina-Regu-Identity-H"/>
          <w:sz w:val="20"/>
          <w:szCs w:val="20"/>
        </w:rPr>
        <w:t xml:space="preserve">. Οι κανόνες </w:t>
      </w:r>
      <w:r w:rsidR="007C7C3D">
        <w:rPr>
          <w:rFonts w:ascii="Verdana" w:hAnsi="Verdana"/>
          <w:sz w:val="20"/>
          <w:szCs w:val="20"/>
        </w:rPr>
        <w:t>α</w:t>
      </w:r>
      <w:r w:rsidR="007C7C3D" w:rsidRPr="00730846">
        <w:rPr>
          <w:rFonts w:ascii="Verdana" w:hAnsi="Verdana"/>
          <w:sz w:val="20"/>
          <w:szCs w:val="20"/>
        </w:rPr>
        <w:t>πορρέουν</w:t>
      </w:r>
      <w:r w:rsidR="007C7C3D">
        <w:rPr>
          <w:rFonts w:ascii="Verdana" w:hAnsi="Verdana"/>
          <w:sz w:val="20"/>
          <w:szCs w:val="20"/>
        </w:rPr>
        <w:t xml:space="preserve"> </w:t>
      </w:r>
      <w:r w:rsidR="002827EC" w:rsidRPr="00730846">
        <w:rPr>
          <w:rFonts w:ascii="Verdana" w:hAnsi="Verdana"/>
          <w:sz w:val="20"/>
          <w:szCs w:val="20"/>
        </w:rPr>
        <w:t xml:space="preserve">από τον </w:t>
      </w:r>
      <w:r w:rsidR="002827EC">
        <w:rPr>
          <w:rFonts w:ascii="Verdana" w:hAnsi="Verdana"/>
          <w:sz w:val="20"/>
          <w:szCs w:val="20"/>
        </w:rPr>
        <w:t>Καν</w:t>
      </w:r>
      <w:r w:rsidR="00EE6BE3">
        <w:rPr>
          <w:rFonts w:ascii="Verdana" w:hAnsi="Verdana"/>
          <w:sz w:val="20"/>
          <w:szCs w:val="20"/>
        </w:rPr>
        <w:t>ονισμό Κοινών Διατάξεων</w:t>
      </w:r>
      <w:r w:rsidR="002827EC">
        <w:rPr>
          <w:rFonts w:ascii="Verdana" w:hAnsi="Verdana"/>
          <w:sz w:val="20"/>
          <w:szCs w:val="20"/>
        </w:rPr>
        <w:t xml:space="preserve"> </w:t>
      </w:r>
      <w:r w:rsidR="002827EC" w:rsidRPr="00730846">
        <w:rPr>
          <w:rFonts w:ascii="Verdana" w:hAnsi="Verdana"/>
          <w:sz w:val="20"/>
          <w:szCs w:val="20"/>
        </w:rPr>
        <w:t xml:space="preserve">και τους ειδικούς Κανονισμούς για τα </w:t>
      </w:r>
      <w:r w:rsidR="0087624A">
        <w:rPr>
          <w:rFonts w:ascii="Verdana" w:hAnsi="Verdana"/>
          <w:sz w:val="20"/>
          <w:szCs w:val="20"/>
        </w:rPr>
        <w:t>Τ</w:t>
      </w:r>
      <w:r w:rsidR="002827EC" w:rsidRPr="00730846">
        <w:rPr>
          <w:rFonts w:ascii="Verdana" w:hAnsi="Verdana"/>
          <w:sz w:val="20"/>
          <w:szCs w:val="20"/>
        </w:rPr>
        <w:t xml:space="preserve">αμεία, </w:t>
      </w:r>
      <w:del w:id="59" w:author="ΕΥΘΥ" w:date="2018-12-10T15:33:00Z">
        <w:r w:rsidR="002827EC" w:rsidRPr="00730846">
          <w:rPr>
            <w:rFonts w:ascii="Verdana" w:hAnsi="Verdana"/>
            <w:sz w:val="20"/>
            <w:szCs w:val="20"/>
          </w:rPr>
          <w:delText>δηλαδή:</w:delText>
        </w:r>
      </w:del>
      <w:ins w:id="60" w:author="ΕΥΘΥ" w:date="2018-12-10T15:33:00Z">
        <w:r w:rsidR="00BE52F5" w:rsidRPr="005C7CDF">
          <w:rPr>
            <w:rFonts w:ascii="Verdana" w:hAnsi="Verdana"/>
            <w:sz w:val="20"/>
            <w:szCs w:val="20"/>
          </w:rPr>
          <w:t xml:space="preserve">όπως </w:t>
        </w:r>
        <w:r w:rsidR="00331EB2" w:rsidRPr="005C7CDF">
          <w:rPr>
            <w:rFonts w:ascii="Verdana" w:hAnsi="Verdana"/>
            <w:sz w:val="20"/>
            <w:szCs w:val="20"/>
          </w:rPr>
          <w:t xml:space="preserve">αυτοί </w:t>
        </w:r>
        <w:r w:rsidR="00BE52F5" w:rsidRPr="005C7CDF">
          <w:rPr>
            <w:rFonts w:ascii="Verdana" w:hAnsi="Verdana"/>
            <w:sz w:val="20"/>
            <w:szCs w:val="20"/>
          </w:rPr>
          <w:t xml:space="preserve">τροποποιήθηκαν από τον Κανονισμό </w:t>
        </w:r>
        <w:r w:rsidR="00D854EB" w:rsidRPr="005C7CDF">
          <w:rPr>
            <w:rFonts w:ascii="Verdana" w:hAnsi="Verdana" w:cs="MSTT31c5b2"/>
            <w:sz w:val="20"/>
            <w:szCs w:val="20"/>
          </w:rPr>
          <w:t xml:space="preserve">(ΕΕ, </w:t>
        </w:r>
        <w:proofErr w:type="spellStart"/>
        <w:r w:rsidR="00D854EB" w:rsidRPr="005C7CDF">
          <w:rPr>
            <w:rFonts w:ascii="Verdana" w:hAnsi="Verdana" w:cs="MSTT31c5b2"/>
            <w:sz w:val="20"/>
            <w:szCs w:val="20"/>
          </w:rPr>
          <w:t>Ευρατόμ</w:t>
        </w:r>
        <w:proofErr w:type="spellEnd"/>
        <w:r w:rsidR="00D854EB" w:rsidRPr="005C7CDF">
          <w:rPr>
            <w:rFonts w:ascii="Verdana" w:hAnsi="Verdana" w:cs="MSTT31c5b2"/>
            <w:sz w:val="20"/>
            <w:szCs w:val="20"/>
          </w:rPr>
          <w:t xml:space="preserve">) </w:t>
        </w:r>
        <w:r w:rsidR="00D854EB" w:rsidRPr="005C7CDF">
          <w:rPr>
            <w:rFonts w:ascii="Verdana" w:hAnsi="Verdana"/>
            <w:sz w:val="20"/>
            <w:szCs w:val="20"/>
          </w:rPr>
          <w:t xml:space="preserve">αριθ. </w:t>
        </w:r>
        <w:r w:rsidR="00D854EB" w:rsidRPr="005C7CDF">
          <w:rPr>
            <w:rFonts w:ascii="Verdana" w:hAnsi="Verdana" w:cs="MSTT31c5b2"/>
            <w:sz w:val="20"/>
            <w:szCs w:val="20"/>
          </w:rPr>
          <w:t>2018/1046</w:t>
        </w:r>
        <w:r w:rsidR="00D854EB" w:rsidRPr="005C7CDF">
          <w:rPr>
            <w:rFonts w:ascii="Verdana" w:hAnsi="Verdana"/>
            <w:sz w:val="20"/>
            <w:szCs w:val="20"/>
          </w:rPr>
          <w:t xml:space="preserve"> (Κανονισμός </w:t>
        </w:r>
        <w:r w:rsidR="00D854EB" w:rsidRPr="005C7CDF">
          <w:rPr>
            <w:rFonts w:ascii="Verdana" w:hAnsi="Verdana"/>
            <w:sz w:val="20"/>
            <w:szCs w:val="20"/>
            <w:lang w:val="en-US"/>
          </w:rPr>
          <w:t>Omnibus</w:t>
        </w:r>
        <w:r w:rsidR="00D854EB" w:rsidRPr="005C7CDF">
          <w:rPr>
            <w:rFonts w:ascii="Verdana" w:hAnsi="Verdana"/>
            <w:sz w:val="20"/>
            <w:szCs w:val="20"/>
          </w:rPr>
          <w:t xml:space="preserve">) και τον Κανονισμό </w:t>
        </w:r>
        <w:r w:rsidR="005C7CDF" w:rsidRPr="005C7CDF">
          <w:rPr>
            <w:rFonts w:ascii="Verdana" w:eastAsia="Times New Roman" w:hAnsi="Verdana" w:cs="MSTT31c5b2"/>
            <w:sz w:val="20"/>
            <w:szCs w:val="20"/>
          </w:rPr>
          <w:t xml:space="preserve">(ΕΕ) </w:t>
        </w:r>
        <w:r w:rsidR="0077760E">
          <w:rPr>
            <w:rFonts w:ascii="Verdana" w:eastAsia="Times New Roman" w:hAnsi="Verdana" w:cs="MSTT31c5b2"/>
            <w:sz w:val="20"/>
            <w:szCs w:val="20"/>
          </w:rPr>
          <w:t xml:space="preserve">αριθ. </w:t>
        </w:r>
        <w:r w:rsidR="005C7CDF" w:rsidRPr="005C7CDF">
          <w:rPr>
            <w:rFonts w:ascii="Verdana" w:eastAsia="Times New Roman" w:hAnsi="Verdana" w:cs="MSTT31c5b2"/>
            <w:sz w:val="20"/>
            <w:szCs w:val="20"/>
          </w:rPr>
          <w:t>2017/2393</w:t>
        </w:r>
        <w:r w:rsidR="00BE52F5" w:rsidRPr="005C7CDF">
          <w:rPr>
            <w:rFonts w:ascii="Verdana" w:hAnsi="Verdana"/>
            <w:sz w:val="20"/>
            <w:szCs w:val="20"/>
          </w:rPr>
          <w:t xml:space="preserve">, </w:t>
        </w:r>
        <w:r w:rsidR="002827EC" w:rsidRPr="005C7CDF">
          <w:rPr>
            <w:rFonts w:ascii="Verdana" w:hAnsi="Verdana"/>
            <w:sz w:val="20"/>
            <w:szCs w:val="20"/>
          </w:rPr>
          <w:t>δηλαδή:</w:t>
        </w:r>
      </w:ins>
      <w:r w:rsidR="002827EC" w:rsidRPr="00730846">
        <w:rPr>
          <w:rFonts w:ascii="Verdana" w:hAnsi="Verdana"/>
          <w:sz w:val="20"/>
          <w:szCs w:val="20"/>
        </w:rPr>
        <w:t xml:space="preserve"> </w:t>
      </w:r>
    </w:p>
    <w:p w14:paraId="7C810C96" w14:textId="77777777" w:rsidR="002827EC" w:rsidRPr="00730846" w:rsidRDefault="002827EC" w:rsidP="00BF1F2A">
      <w:pPr>
        <w:pStyle w:val="msonospacing0"/>
        <w:numPr>
          <w:ilvl w:val="0"/>
          <w:numId w:val="15"/>
        </w:numPr>
        <w:ind w:hanging="294"/>
        <w:jc w:val="both"/>
        <w:rPr>
          <w:rFonts w:ascii="Verdana" w:hAnsi="Verdana"/>
          <w:sz w:val="20"/>
          <w:szCs w:val="20"/>
        </w:rPr>
      </w:pPr>
      <w:r w:rsidRPr="00730846">
        <w:rPr>
          <w:rFonts w:ascii="Verdana" w:hAnsi="Verdana"/>
          <w:sz w:val="20"/>
          <w:szCs w:val="20"/>
        </w:rPr>
        <w:t>τον Κανονισμό (ΕΕ) αριθ. 1303/2013 (Κανονισμός Κοινών Διατάξεων)</w:t>
      </w:r>
    </w:p>
    <w:p w14:paraId="7DCCE3BB" w14:textId="77777777" w:rsidR="002827EC" w:rsidRPr="00730846" w:rsidRDefault="002827EC" w:rsidP="00BF1F2A">
      <w:pPr>
        <w:pStyle w:val="msonospacing0"/>
        <w:numPr>
          <w:ilvl w:val="0"/>
          <w:numId w:val="15"/>
        </w:numPr>
        <w:ind w:hanging="294"/>
        <w:jc w:val="both"/>
        <w:rPr>
          <w:rFonts w:ascii="Verdana" w:hAnsi="Verdana"/>
          <w:sz w:val="20"/>
          <w:szCs w:val="20"/>
        </w:rPr>
      </w:pPr>
      <w:r w:rsidRPr="00730846">
        <w:rPr>
          <w:rFonts w:ascii="Verdana" w:hAnsi="Verdana"/>
          <w:sz w:val="20"/>
          <w:szCs w:val="20"/>
        </w:rPr>
        <w:t>τον Κανονισμό (ΕΕ) αριθ. 1301/2013 (Κανονισμός ΕΤΠΑ)</w:t>
      </w:r>
    </w:p>
    <w:p w14:paraId="384965E9" w14:textId="77777777" w:rsidR="002827EC" w:rsidRPr="00730846" w:rsidRDefault="002827EC" w:rsidP="00BF1F2A">
      <w:pPr>
        <w:pStyle w:val="msonospacing0"/>
        <w:numPr>
          <w:ilvl w:val="0"/>
          <w:numId w:val="15"/>
        </w:numPr>
        <w:ind w:hanging="294"/>
        <w:jc w:val="both"/>
        <w:rPr>
          <w:rFonts w:ascii="Verdana" w:hAnsi="Verdana"/>
          <w:sz w:val="20"/>
          <w:szCs w:val="20"/>
        </w:rPr>
      </w:pPr>
      <w:r w:rsidRPr="00730846">
        <w:rPr>
          <w:rFonts w:ascii="Verdana" w:hAnsi="Verdana"/>
          <w:sz w:val="20"/>
          <w:szCs w:val="20"/>
        </w:rPr>
        <w:t>τον Κανονισμό (ΕΕ) αριθ. 1304/2013 (Κανονισμός ΕΚΤ)</w:t>
      </w:r>
    </w:p>
    <w:p w14:paraId="72D7618D" w14:textId="77777777" w:rsidR="002827EC" w:rsidRPr="00730846" w:rsidRDefault="002827EC" w:rsidP="00BF1F2A">
      <w:pPr>
        <w:pStyle w:val="msonospacing0"/>
        <w:numPr>
          <w:ilvl w:val="0"/>
          <w:numId w:val="15"/>
        </w:numPr>
        <w:ind w:hanging="294"/>
        <w:jc w:val="both"/>
        <w:rPr>
          <w:rFonts w:ascii="Verdana" w:hAnsi="Verdana"/>
          <w:sz w:val="20"/>
          <w:szCs w:val="20"/>
        </w:rPr>
      </w:pPr>
      <w:r w:rsidRPr="00730846">
        <w:rPr>
          <w:rFonts w:ascii="Verdana" w:hAnsi="Verdana"/>
          <w:sz w:val="20"/>
          <w:szCs w:val="20"/>
        </w:rPr>
        <w:t>τον Κανονισμό (ΕΕ) αριθ. 1300/2013 (Κανονισμός Ταμείου Συνοχής)</w:t>
      </w:r>
    </w:p>
    <w:p w14:paraId="4BC64A1E" w14:textId="77777777" w:rsidR="00AE5762" w:rsidRDefault="00AE5762" w:rsidP="00BF1F2A">
      <w:pPr>
        <w:pStyle w:val="msonospacing0"/>
        <w:numPr>
          <w:ilvl w:val="0"/>
          <w:numId w:val="15"/>
        </w:numPr>
        <w:ind w:hanging="294"/>
        <w:jc w:val="both"/>
        <w:rPr>
          <w:rFonts w:ascii="Verdana" w:hAnsi="Verdana"/>
          <w:sz w:val="20"/>
          <w:szCs w:val="20"/>
        </w:rPr>
      </w:pPr>
      <w:r>
        <w:rPr>
          <w:rFonts w:ascii="Verdana" w:hAnsi="Verdana"/>
          <w:sz w:val="20"/>
          <w:szCs w:val="20"/>
        </w:rPr>
        <w:t>τον Κανονισμό (ΕΕ) αριθ. 1305/2013 (Κανονισμός ΕΓΤΑΑ)</w:t>
      </w:r>
    </w:p>
    <w:p w14:paraId="11165052" w14:textId="7E5D4D37" w:rsidR="00BE52F5" w:rsidRPr="00BE52F5" w:rsidRDefault="00AE5762" w:rsidP="00BF1F2A">
      <w:pPr>
        <w:pStyle w:val="msonospacing0"/>
        <w:numPr>
          <w:ilvl w:val="0"/>
          <w:numId w:val="15"/>
        </w:numPr>
        <w:ind w:hanging="294"/>
        <w:jc w:val="both"/>
        <w:rPr>
          <w:rFonts w:ascii="Verdana" w:hAnsi="Verdana"/>
          <w:sz w:val="20"/>
          <w:szCs w:val="20"/>
        </w:rPr>
      </w:pPr>
      <w:r>
        <w:rPr>
          <w:rFonts w:ascii="Verdana" w:hAnsi="Verdana"/>
          <w:sz w:val="20"/>
          <w:szCs w:val="20"/>
        </w:rPr>
        <w:t>τον Κανονισμό (ΕΕ) αριθ. 508/2014 (Κανονισμός ΕΤΘΑ</w:t>
      </w:r>
      <w:del w:id="61" w:author="ΕΥΘΥ" w:date="2018-12-10T15:33:00Z">
        <w:r>
          <w:rPr>
            <w:rFonts w:ascii="Verdana" w:hAnsi="Verdana"/>
            <w:sz w:val="20"/>
            <w:szCs w:val="20"/>
          </w:rPr>
          <w:delText>)</w:delText>
        </w:r>
        <w:r w:rsidR="0087624A">
          <w:rPr>
            <w:rFonts w:ascii="Verdana" w:hAnsi="Verdana"/>
            <w:sz w:val="20"/>
            <w:szCs w:val="20"/>
          </w:rPr>
          <w:delText>,</w:delText>
        </w:r>
      </w:del>
      <w:ins w:id="62" w:author="ΕΥΘΥ" w:date="2018-12-10T15:33:00Z">
        <w:r>
          <w:rPr>
            <w:rFonts w:ascii="Verdana" w:hAnsi="Verdana"/>
            <w:sz w:val="20"/>
            <w:szCs w:val="20"/>
          </w:rPr>
          <w:t>)</w:t>
        </w:r>
      </w:ins>
    </w:p>
    <w:p w14:paraId="20141117" w14:textId="77777777" w:rsidR="00C50688" w:rsidRPr="00BE52F5" w:rsidRDefault="002827EC" w:rsidP="00730846">
      <w:pPr>
        <w:spacing w:before="120"/>
        <w:ind w:left="425"/>
        <w:jc w:val="both"/>
        <w:rPr>
          <w:rFonts w:ascii="Verdana" w:hAnsi="Verdana"/>
          <w:sz w:val="20"/>
          <w:szCs w:val="20"/>
        </w:rPr>
      </w:pPr>
      <w:r w:rsidRPr="00730846">
        <w:rPr>
          <w:rFonts w:ascii="Verdana" w:hAnsi="Verdana"/>
          <w:sz w:val="20"/>
          <w:szCs w:val="20"/>
        </w:rPr>
        <w:t xml:space="preserve">ενώ συμπληρώνονται με εθνικούς κανόνες, όπου κρίνεται απαραίτητο. </w:t>
      </w:r>
      <w:r w:rsidR="00C50688">
        <w:rPr>
          <w:rFonts w:ascii="Verdana" w:hAnsi="Verdana"/>
          <w:sz w:val="20"/>
          <w:szCs w:val="20"/>
        </w:rPr>
        <w:t>Ειδικές</w:t>
      </w:r>
      <w:r w:rsidR="00C50688" w:rsidRPr="00730846">
        <w:rPr>
          <w:rFonts w:ascii="Verdana" w:hAnsi="Verdana"/>
          <w:sz w:val="20"/>
          <w:szCs w:val="20"/>
        </w:rPr>
        <w:t xml:space="preserve"> διατάξεις που αφορούν </w:t>
      </w:r>
      <w:r w:rsidR="008B646B">
        <w:rPr>
          <w:rFonts w:ascii="Verdana" w:hAnsi="Verdana"/>
          <w:sz w:val="20"/>
          <w:szCs w:val="20"/>
        </w:rPr>
        <w:t xml:space="preserve">στην </w:t>
      </w:r>
      <w:r w:rsidR="008B646B" w:rsidRPr="00730846">
        <w:rPr>
          <w:rFonts w:ascii="Verdana" w:hAnsi="Verdana"/>
          <w:sz w:val="20"/>
          <w:szCs w:val="20"/>
        </w:rPr>
        <w:t xml:space="preserve">επιλεξιμότητα δαπανών για πράξεις συγχρηματοδοτούμενες από το ΕΓΤΑΑ και το ΕΤΘΑ </w:t>
      </w:r>
      <w:r w:rsidR="008B646B">
        <w:rPr>
          <w:rFonts w:ascii="Verdana" w:hAnsi="Verdana"/>
          <w:sz w:val="20"/>
          <w:szCs w:val="20"/>
        </w:rPr>
        <w:t xml:space="preserve">προσδιορίζονται στα άρθρα 38Α και 38Β της παρούσας, σύμφωνα με </w:t>
      </w:r>
      <w:r w:rsidR="008B646B" w:rsidRPr="00730846">
        <w:rPr>
          <w:rFonts w:ascii="Verdana" w:hAnsi="Verdana"/>
          <w:sz w:val="20"/>
          <w:szCs w:val="20"/>
        </w:rPr>
        <w:t xml:space="preserve">τον Κανονισμό (ΕΕ) αριθ. </w:t>
      </w:r>
      <w:r w:rsidR="008B646B" w:rsidRPr="00F14240">
        <w:rPr>
          <w:rFonts w:ascii="Verdana" w:hAnsi="Verdana"/>
          <w:sz w:val="20"/>
          <w:szCs w:val="20"/>
        </w:rPr>
        <w:t>1305/2013 και τον Κανονισμό (ΕΕ) αριθ. 508/2014</w:t>
      </w:r>
      <w:r w:rsidR="008F240E" w:rsidRPr="00F14240">
        <w:rPr>
          <w:rFonts w:ascii="Verdana" w:hAnsi="Verdana"/>
          <w:sz w:val="20"/>
          <w:szCs w:val="20"/>
        </w:rPr>
        <w:t>,</w:t>
      </w:r>
      <w:r w:rsidR="008B646B" w:rsidRPr="00F14240">
        <w:rPr>
          <w:rFonts w:ascii="Verdana" w:hAnsi="Verdana"/>
          <w:sz w:val="20"/>
          <w:szCs w:val="20"/>
        </w:rPr>
        <w:t xml:space="preserve"> και</w:t>
      </w:r>
      <w:r w:rsidR="008B646B">
        <w:rPr>
          <w:rFonts w:ascii="Verdana" w:hAnsi="Verdana"/>
          <w:sz w:val="20"/>
          <w:szCs w:val="20"/>
        </w:rPr>
        <w:t xml:space="preserve"> εξειδικεύονται, όπου απαιτείται, από τ</w:t>
      </w:r>
      <w:r w:rsidR="008F240E">
        <w:rPr>
          <w:rFonts w:ascii="Verdana" w:hAnsi="Verdana"/>
          <w:sz w:val="20"/>
          <w:szCs w:val="20"/>
        </w:rPr>
        <w:t>ις</w:t>
      </w:r>
      <w:r w:rsidR="008B646B">
        <w:rPr>
          <w:rFonts w:ascii="Verdana" w:hAnsi="Verdana"/>
          <w:sz w:val="20"/>
          <w:szCs w:val="20"/>
        </w:rPr>
        <w:t xml:space="preserve"> αρχές διαχείρισης του Προγράμματος Αγροτικής Ανάπτυξης της Ελλάδος </w:t>
      </w:r>
      <w:r w:rsidR="008B646B">
        <w:rPr>
          <w:rFonts w:ascii="Verdana" w:hAnsi="Verdana"/>
          <w:sz w:val="20"/>
          <w:szCs w:val="20"/>
        </w:rPr>
        <w:lastRenderedPageBreak/>
        <w:t>2014-2020 (ΠΑΑ) και του Επιχειρησιακού Προγράμματος Αλιείας &amp; Θάλασσας 2014-2020 (</w:t>
      </w:r>
      <w:proofErr w:type="spellStart"/>
      <w:r w:rsidR="008B646B">
        <w:rPr>
          <w:rFonts w:ascii="Verdana" w:hAnsi="Verdana"/>
          <w:sz w:val="20"/>
          <w:szCs w:val="20"/>
        </w:rPr>
        <w:t>ΕΠΑλΘ</w:t>
      </w:r>
      <w:proofErr w:type="spellEnd"/>
      <w:r w:rsidR="008B646B">
        <w:rPr>
          <w:rFonts w:ascii="Verdana" w:hAnsi="Verdana"/>
          <w:sz w:val="20"/>
          <w:szCs w:val="20"/>
        </w:rPr>
        <w:t>).</w:t>
      </w:r>
      <w:r w:rsidR="00BE52F5" w:rsidRPr="00BE52F5">
        <w:rPr>
          <w:rFonts w:ascii="Verdana" w:hAnsi="Verdana"/>
          <w:sz w:val="20"/>
          <w:szCs w:val="20"/>
        </w:rPr>
        <w:t xml:space="preserve"> </w:t>
      </w:r>
    </w:p>
    <w:p w14:paraId="3CE054C8" w14:textId="77777777" w:rsidR="006B3F18" w:rsidRDefault="00D16B9A">
      <w:pPr>
        <w:ind w:left="426"/>
        <w:jc w:val="both"/>
        <w:rPr>
          <w:rFonts w:ascii="Verdana" w:hAnsi="Verdana"/>
          <w:sz w:val="20"/>
          <w:szCs w:val="20"/>
        </w:rPr>
      </w:pPr>
      <w:r>
        <w:rPr>
          <w:rFonts w:ascii="Verdana" w:hAnsi="Verdana"/>
          <w:sz w:val="20"/>
          <w:szCs w:val="20"/>
        </w:rPr>
        <w:t xml:space="preserve">Οι κανόνες επιλεξιμότητας δαπανών έχουν υποχρεωτική εφαρμογή και πρέπει να τηρούνται από όλους τους φορείς που εμπλέκονται στη διαχείριση και τον έλεγχο των προγραμμάτων, αλλά και στην υλοποίηση των συγχρηματοδοτούμενων πράξεων. </w:t>
      </w:r>
    </w:p>
    <w:p w14:paraId="052143B1" w14:textId="77777777" w:rsidR="006B3F18" w:rsidRDefault="00D16B9A">
      <w:pPr>
        <w:ind w:left="426"/>
        <w:jc w:val="both"/>
        <w:rPr>
          <w:rFonts w:ascii="Verdana" w:hAnsi="Verdana"/>
          <w:sz w:val="20"/>
          <w:szCs w:val="20"/>
        </w:rPr>
      </w:pPr>
      <w:r>
        <w:rPr>
          <w:rFonts w:ascii="Verdana" w:hAnsi="Verdana"/>
          <w:sz w:val="20"/>
          <w:szCs w:val="20"/>
        </w:rPr>
        <w:t xml:space="preserve">Οι </w:t>
      </w:r>
      <w:r w:rsidR="00FD1E18">
        <w:rPr>
          <w:rFonts w:ascii="Verdana" w:hAnsi="Verdana"/>
          <w:sz w:val="20"/>
          <w:szCs w:val="20"/>
        </w:rPr>
        <w:t>φορείς διαχείρισης</w:t>
      </w:r>
      <w:r>
        <w:rPr>
          <w:rFonts w:ascii="Verdana" w:hAnsi="Verdana"/>
          <w:sz w:val="20"/>
          <w:szCs w:val="20"/>
        </w:rPr>
        <w:t xml:space="preserve"> διασφαλίζουν ότι οι δικαιούχοι είναι ενήμεροι σχετικά με τους κανόνες επιλεξιμότητας δαπανών των προγραμμάτων του ΕΣΠΑ 2014-2020, τον τρόπο αποτελεσματικής πρόσβασης και χρήσης των </w:t>
      </w:r>
      <w:r w:rsidR="00FD1E18">
        <w:rPr>
          <w:rFonts w:ascii="Verdana" w:hAnsi="Verdana"/>
          <w:sz w:val="20"/>
          <w:szCs w:val="20"/>
        </w:rPr>
        <w:t>Ταμείων</w:t>
      </w:r>
      <w:r w:rsidR="00B6715B">
        <w:rPr>
          <w:rFonts w:ascii="Verdana" w:hAnsi="Verdana"/>
          <w:sz w:val="20"/>
          <w:szCs w:val="20"/>
        </w:rPr>
        <w:t xml:space="preserve">, </w:t>
      </w:r>
      <w:r w:rsidR="00FD1E18">
        <w:rPr>
          <w:rFonts w:ascii="Verdana" w:hAnsi="Verdana"/>
          <w:sz w:val="20"/>
          <w:szCs w:val="20"/>
        </w:rPr>
        <w:t xml:space="preserve">καθώς </w:t>
      </w:r>
      <w:r>
        <w:rPr>
          <w:rFonts w:ascii="Verdana" w:hAnsi="Verdana"/>
          <w:sz w:val="20"/>
          <w:szCs w:val="20"/>
        </w:rPr>
        <w:t>και αξιοποίησης της συμπληρωματικότητας με άλλα μέσα σχετικών πολιτικών της Ευρωπαϊκής Ένωσης.</w:t>
      </w:r>
    </w:p>
    <w:p w14:paraId="682E9844" w14:textId="77777777" w:rsidR="00FD1E18" w:rsidRDefault="00FD1E18" w:rsidP="002A4E8C">
      <w:pPr>
        <w:spacing w:after="0"/>
        <w:ind w:left="425"/>
        <w:jc w:val="both"/>
        <w:rPr>
          <w:rFonts w:ascii="Verdana" w:hAnsi="Verdana"/>
          <w:sz w:val="20"/>
          <w:szCs w:val="20"/>
        </w:rPr>
      </w:pPr>
      <w:r>
        <w:rPr>
          <w:rFonts w:ascii="Verdana" w:hAnsi="Verdana"/>
          <w:sz w:val="20"/>
          <w:szCs w:val="20"/>
        </w:rPr>
        <w:t>Τα Ταμεία χρησιμοποιούνται για να παρέχουν υποστήριξη υπό τη μορφή:</w:t>
      </w:r>
    </w:p>
    <w:p w14:paraId="5E946708" w14:textId="77777777" w:rsidR="00FD1E18" w:rsidRPr="00FD1E18" w:rsidRDefault="00FD1E18" w:rsidP="00BF1F2A">
      <w:pPr>
        <w:pStyle w:val="a5"/>
        <w:numPr>
          <w:ilvl w:val="0"/>
          <w:numId w:val="12"/>
        </w:numPr>
        <w:ind w:left="851"/>
        <w:jc w:val="both"/>
        <w:rPr>
          <w:rFonts w:ascii="Verdana" w:hAnsi="Verdana"/>
          <w:sz w:val="20"/>
          <w:szCs w:val="20"/>
        </w:rPr>
      </w:pPr>
      <w:r w:rsidRPr="00FD1E18">
        <w:rPr>
          <w:rFonts w:ascii="Verdana" w:hAnsi="Verdana"/>
          <w:sz w:val="20"/>
          <w:szCs w:val="20"/>
        </w:rPr>
        <w:t xml:space="preserve">επιχορηγήσεων </w:t>
      </w:r>
    </w:p>
    <w:p w14:paraId="7E41812F" w14:textId="77777777" w:rsidR="00FD1E18" w:rsidRPr="00FD1E18" w:rsidRDefault="00FD1E18" w:rsidP="00BF1F2A">
      <w:pPr>
        <w:pStyle w:val="a5"/>
        <w:numPr>
          <w:ilvl w:val="0"/>
          <w:numId w:val="12"/>
        </w:numPr>
        <w:ind w:left="851"/>
        <w:jc w:val="both"/>
        <w:rPr>
          <w:rFonts w:ascii="Verdana" w:hAnsi="Verdana"/>
          <w:sz w:val="20"/>
          <w:szCs w:val="20"/>
        </w:rPr>
      </w:pPr>
      <w:r w:rsidRPr="00FD1E18">
        <w:rPr>
          <w:rFonts w:ascii="Verdana" w:hAnsi="Verdana"/>
          <w:sz w:val="20"/>
          <w:szCs w:val="20"/>
        </w:rPr>
        <w:t>επιστρεπτέας συνδρομής</w:t>
      </w:r>
    </w:p>
    <w:p w14:paraId="3205DBC4" w14:textId="77777777" w:rsidR="00FD1E18" w:rsidRPr="00FD1E18" w:rsidRDefault="00FD1E18" w:rsidP="00BF1F2A">
      <w:pPr>
        <w:pStyle w:val="a5"/>
        <w:numPr>
          <w:ilvl w:val="0"/>
          <w:numId w:val="12"/>
        </w:numPr>
        <w:ind w:left="851"/>
        <w:jc w:val="both"/>
        <w:rPr>
          <w:rFonts w:ascii="Verdana" w:hAnsi="Verdana"/>
          <w:sz w:val="20"/>
          <w:szCs w:val="20"/>
        </w:rPr>
      </w:pPr>
      <w:r w:rsidRPr="00FD1E18">
        <w:rPr>
          <w:rFonts w:ascii="Verdana" w:hAnsi="Verdana"/>
          <w:sz w:val="20"/>
          <w:szCs w:val="20"/>
        </w:rPr>
        <w:t>βραβείων</w:t>
      </w:r>
    </w:p>
    <w:p w14:paraId="25CCB310" w14:textId="77777777" w:rsidR="00FD1E18" w:rsidRPr="00FD1E18" w:rsidRDefault="00827A24" w:rsidP="00BF1F2A">
      <w:pPr>
        <w:pStyle w:val="a5"/>
        <w:numPr>
          <w:ilvl w:val="0"/>
          <w:numId w:val="12"/>
        </w:numPr>
        <w:ind w:left="851"/>
        <w:jc w:val="both"/>
        <w:rPr>
          <w:rFonts w:ascii="Verdana" w:hAnsi="Verdana"/>
          <w:sz w:val="20"/>
          <w:szCs w:val="20"/>
        </w:rPr>
      </w:pPr>
      <w:r>
        <w:rPr>
          <w:rFonts w:ascii="Verdana" w:hAnsi="Verdana"/>
          <w:sz w:val="20"/>
          <w:szCs w:val="20"/>
        </w:rPr>
        <w:t>μέσων χρηματοοικονομικής τεχνικής</w:t>
      </w:r>
      <w:ins w:id="63" w:author="ΕΥΘΥ" w:date="2018-12-10T15:33:00Z">
        <w:r w:rsidR="001F616A">
          <w:rPr>
            <w:rFonts w:ascii="Verdana" w:hAnsi="Verdana"/>
            <w:sz w:val="20"/>
            <w:szCs w:val="20"/>
          </w:rPr>
          <w:t xml:space="preserve"> (ή χρηματοοικονομικών μέσων)</w:t>
        </w:r>
      </w:ins>
    </w:p>
    <w:p w14:paraId="5C6828CC" w14:textId="77777777" w:rsidR="00FD1E18" w:rsidRPr="00FD1E18" w:rsidRDefault="00FD1E18" w:rsidP="00FD1E18">
      <w:pPr>
        <w:pStyle w:val="a5"/>
        <w:numPr>
          <w:ilvl w:val="0"/>
          <w:numId w:val="12"/>
        </w:numPr>
        <w:ind w:left="851"/>
        <w:jc w:val="both"/>
        <w:rPr>
          <w:del w:id="64" w:author="ΕΥΘΥ" w:date="2018-12-10T15:33:00Z"/>
          <w:rFonts w:ascii="Verdana" w:hAnsi="Verdana"/>
          <w:sz w:val="20"/>
          <w:szCs w:val="20"/>
        </w:rPr>
      </w:pPr>
      <w:r w:rsidRPr="00FD1E18">
        <w:rPr>
          <w:rFonts w:ascii="Verdana" w:hAnsi="Verdana"/>
          <w:sz w:val="20"/>
          <w:szCs w:val="20"/>
        </w:rPr>
        <w:t>συνδυασμού των ανωτέρω</w:t>
      </w:r>
    </w:p>
    <w:p w14:paraId="38FE43E1" w14:textId="22F1F0A7" w:rsidR="00FD1E18" w:rsidRPr="00FD1E18" w:rsidRDefault="00497FF0" w:rsidP="00BF1F2A">
      <w:pPr>
        <w:pStyle w:val="a5"/>
        <w:numPr>
          <w:ilvl w:val="0"/>
          <w:numId w:val="12"/>
        </w:numPr>
        <w:ind w:left="851"/>
        <w:jc w:val="both"/>
        <w:rPr>
          <w:rFonts w:ascii="Verdana" w:hAnsi="Verdana"/>
          <w:sz w:val="20"/>
          <w:szCs w:val="20"/>
        </w:rPr>
      </w:pPr>
      <w:del w:id="65" w:author="ΕΥΘΥ" w:date="2018-12-10T15:33:00Z">
        <w:r>
          <w:rPr>
            <w:rFonts w:ascii="Verdana" w:eastAsia="EUAlbertina-Regu-Identity-H" w:hAnsi="Verdana" w:cs="EUAlbertina-Regu-Identity-H"/>
            <w:sz w:val="20"/>
            <w:szCs w:val="20"/>
          </w:rPr>
          <w:tab/>
        </w:r>
        <w:r>
          <w:rPr>
            <w:rFonts w:ascii="Verdana" w:eastAsia="EUAlbertina-Regu-Identity-H" w:hAnsi="Verdana" w:cs="EUAlbertina-Regu-Identity-H"/>
            <w:sz w:val="20"/>
            <w:szCs w:val="20"/>
          </w:rPr>
          <w:tab/>
        </w:r>
        <w:r w:rsidR="004F3427" w:rsidRPr="004F3427">
          <w:rPr>
            <w:rFonts w:ascii="Verdana" w:eastAsia="EUAlbertina-Regu-Identity-H" w:hAnsi="Verdana" w:cs="EUAlbertina-Regu-Identity-H"/>
            <w:sz w:val="20"/>
            <w:szCs w:val="20"/>
          </w:rPr>
          <w:delText xml:space="preserve">Οι κανόνες επιλεξιμότητας της παρούσας αφορούν μόνο </w:delText>
        </w:r>
        <w:r w:rsidR="00FD1E18">
          <w:rPr>
            <w:rFonts w:ascii="Verdana" w:eastAsia="EUAlbertina-Regu-Identity-H" w:hAnsi="Verdana" w:cs="EUAlbertina-Regu-Identity-H"/>
            <w:sz w:val="20"/>
            <w:szCs w:val="20"/>
          </w:rPr>
          <w:delText xml:space="preserve">σε </w:delText>
        </w:r>
        <w:r w:rsidR="004F3427" w:rsidRPr="004F3427">
          <w:rPr>
            <w:rFonts w:ascii="Verdana" w:eastAsia="EUAlbertina-Regu-Identity-H" w:hAnsi="Verdana" w:cs="EUAlbertina-Regu-Identity-H"/>
            <w:sz w:val="20"/>
            <w:szCs w:val="20"/>
          </w:rPr>
          <w:delText>πράξεις οι οποίες υποστηρίζονται υπό μορφή επιχορηγήσεων και επιστρεπτέας συνδρομής</w:delText>
        </w:r>
      </w:del>
      <w:r w:rsidR="001F616A">
        <w:rPr>
          <w:rFonts w:ascii="Verdana" w:hAnsi="Verdana"/>
          <w:sz w:val="20"/>
          <w:szCs w:val="20"/>
        </w:rPr>
        <w:t>.</w:t>
      </w:r>
    </w:p>
    <w:p w14:paraId="0D7EEB21" w14:textId="77777777" w:rsidR="006B3F18" w:rsidRDefault="00D16B9A">
      <w:pPr>
        <w:ind w:left="426" w:hanging="426"/>
        <w:jc w:val="both"/>
        <w:rPr>
          <w:rFonts w:ascii="Verdana" w:hAnsi="Verdana"/>
          <w:sz w:val="20"/>
          <w:szCs w:val="20"/>
        </w:rPr>
      </w:pPr>
      <w:r>
        <w:rPr>
          <w:rFonts w:ascii="Verdana" w:hAnsi="Verdana"/>
          <w:sz w:val="20"/>
          <w:szCs w:val="20"/>
        </w:rPr>
        <w:t xml:space="preserve">2. </w:t>
      </w:r>
      <w:r w:rsidR="00497FF0">
        <w:rPr>
          <w:rFonts w:ascii="Verdana" w:hAnsi="Verdana"/>
          <w:sz w:val="20"/>
          <w:szCs w:val="20"/>
        </w:rPr>
        <w:tab/>
      </w:r>
      <w:r>
        <w:rPr>
          <w:rFonts w:ascii="Verdana" w:hAnsi="Verdana"/>
          <w:sz w:val="20"/>
          <w:szCs w:val="20"/>
        </w:rPr>
        <w:t>Στο δεύτερο μέρος προσδιορίζονται οι λεπτομέρειες που αφορούν στον έλεγχο νομιμότητας των δημόσιων συμβάσεων που συγχρηματοδοτούνται στο πλαίσιο του ΕΣΠΑ 2014-2020 και διενεργούνται από τις Αρχές Διαχείρισης και τους Ενδιάμεσους Φορείς.</w:t>
      </w:r>
    </w:p>
    <w:p w14:paraId="590F030A" w14:textId="77777777" w:rsidR="001344DB" w:rsidRDefault="00D16B9A" w:rsidP="00280CEA">
      <w:pPr>
        <w:ind w:left="426" w:hanging="426"/>
        <w:jc w:val="both"/>
        <w:rPr>
          <w:rFonts w:ascii="Verdana" w:hAnsi="Verdana"/>
          <w:sz w:val="20"/>
          <w:szCs w:val="20"/>
        </w:rPr>
      </w:pPr>
      <w:r>
        <w:rPr>
          <w:rFonts w:ascii="Verdana" w:hAnsi="Verdana"/>
          <w:sz w:val="20"/>
          <w:szCs w:val="20"/>
        </w:rPr>
        <w:t xml:space="preserve">3. </w:t>
      </w:r>
      <w:r w:rsidR="00497FF0">
        <w:rPr>
          <w:rFonts w:ascii="Verdana" w:hAnsi="Verdana"/>
          <w:sz w:val="20"/>
          <w:szCs w:val="20"/>
        </w:rPr>
        <w:tab/>
      </w:r>
      <w:r>
        <w:rPr>
          <w:rFonts w:ascii="Verdana" w:hAnsi="Verdana"/>
          <w:sz w:val="20"/>
          <w:szCs w:val="20"/>
        </w:rPr>
        <w:t xml:space="preserve">Στο τρίτο μέρος θεσπίζεται η δυνατότητα άσκησης </w:t>
      </w:r>
      <w:proofErr w:type="spellStart"/>
      <w:r>
        <w:rPr>
          <w:rFonts w:ascii="Verdana" w:hAnsi="Verdana"/>
          <w:sz w:val="20"/>
          <w:szCs w:val="20"/>
        </w:rPr>
        <w:t>ενδικοφανούς</w:t>
      </w:r>
      <w:proofErr w:type="spellEnd"/>
      <w:r>
        <w:rPr>
          <w:rFonts w:ascii="Verdana" w:hAnsi="Verdana"/>
          <w:sz w:val="20"/>
          <w:szCs w:val="20"/>
        </w:rPr>
        <w:t xml:space="preserve"> προσφυγής, </w:t>
      </w:r>
      <w:r>
        <w:rPr>
          <w:rFonts w:ascii="Verdana" w:eastAsia="Calibri" w:hAnsi="Verdana" w:cs="Times New Roman"/>
          <w:sz w:val="20"/>
          <w:szCs w:val="20"/>
        </w:rPr>
        <w:t>το διοικητικό όργανο προς το οποίο αυτή θα ασκηθεί, καθώς και η προθεσμία άσκησής της</w:t>
      </w:r>
      <w:r>
        <w:rPr>
          <w:rFonts w:ascii="Verdana" w:hAnsi="Verdana"/>
          <w:sz w:val="20"/>
          <w:szCs w:val="20"/>
        </w:rPr>
        <w:t xml:space="preserve"> από τους δυνητικούς δικαιούχους που συμμετέχουν στην διαδικασία υποβολής και αξιολόγησης προτάσεων, στο πλαίσιο πρόσκλησης για την ένταξη πράξεων στο ΕΣΠΑ 2014-2020, κατά του πίνακα κατάταξης αξιολογημένων προτάσεων.</w:t>
      </w:r>
      <w:r w:rsidR="00C80FE4">
        <w:rPr>
          <w:rFonts w:ascii="Verdana" w:hAnsi="Verdana"/>
          <w:sz w:val="20"/>
          <w:szCs w:val="20"/>
        </w:rPr>
        <w:br w:type="page"/>
      </w:r>
    </w:p>
    <w:p w14:paraId="2FF47D5C" w14:textId="77777777" w:rsidR="006B3F18" w:rsidRDefault="00D16B9A">
      <w:pPr>
        <w:pStyle w:val="msonospacing0"/>
        <w:spacing w:after="120" w:line="264" w:lineRule="auto"/>
        <w:jc w:val="center"/>
        <w:rPr>
          <w:rFonts w:ascii="Verdana" w:hAnsi="Verdana"/>
          <w:b/>
          <w:sz w:val="20"/>
          <w:szCs w:val="20"/>
        </w:rPr>
      </w:pPr>
      <w:r>
        <w:rPr>
          <w:rFonts w:ascii="Verdana" w:hAnsi="Verdana"/>
          <w:b/>
          <w:sz w:val="20"/>
          <w:szCs w:val="20"/>
        </w:rPr>
        <w:lastRenderedPageBreak/>
        <w:t>ΜΕΡΟΣ ΠΡΩΤΟ</w:t>
      </w:r>
    </w:p>
    <w:p w14:paraId="517A0D62" w14:textId="77777777" w:rsidR="006B3F18" w:rsidRPr="001B3CED" w:rsidRDefault="00D16B9A">
      <w:pPr>
        <w:pStyle w:val="msonospacing0"/>
        <w:spacing w:after="120" w:line="264" w:lineRule="auto"/>
        <w:jc w:val="center"/>
        <w:rPr>
          <w:rFonts w:ascii="Verdana" w:hAnsi="Verdana"/>
          <w:b/>
          <w:sz w:val="20"/>
          <w:szCs w:val="20"/>
        </w:rPr>
      </w:pPr>
      <w:r>
        <w:rPr>
          <w:rFonts w:ascii="Verdana" w:hAnsi="Verdana"/>
          <w:b/>
          <w:sz w:val="20"/>
          <w:szCs w:val="20"/>
        </w:rPr>
        <w:t xml:space="preserve">ΕΘΝΙΚΟΙ ΚΑΝΟΝΕΣ ΕΠΙΛΕΞΙΜΟΤΗΤΑΣ ΔΑΠΑΝΩΝ </w:t>
      </w:r>
      <w:r w:rsidR="00137CFE">
        <w:rPr>
          <w:rFonts w:ascii="Verdana" w:hAnsi="Verdana"/>
          <w:b/>
          <w:sz w:val="20"/>
          <w:szCs w:val="20"/>
        </w:rPr>
        <w:t xml:space="preserve">ΠΡΟΓΡΑΜΜΑΤΩΝ </w:t>
      </w:r>
      <w:r>
        <w:rPr>
          <w:rFonts w:ascii="Verdana" w:hAnsi="Verdana"/>
          <w:b/>
          <w:sz w:val="20"/>
          <w:szCs w:val="20"/>
        </w:rPr>
        <w:t>ΕΣΠΑ 2014 – 2020</w:t>
      </w:r>
    </w:p>
    <w:p w14:paraId="52605612" w14:textId="77777777" w:rsidR="00901BBD" w:rsidRDefault="00901BBD" w:rsidP="00901BBD">
      <w:pPr>
        <w:pStyle w:val="2"/>
        <w:numPr>
          <w:ilvl w:val="0"/>
          <w:numId w:val="0"/>
        </w:numPr>
        <w:spacing w:before="0"/>
        <w:jc w:val="center"/>
        <w:rPr>
          <w:rFonts w:ascii="Verdana" w:eastAsia="EUAlbertina-ReguItal-Identity-H" w:hAnsi="Verdana" w:cs="EUAlbertina-Bold-Identity-H"/>
          <w:b w:val="0"/>
          <w:color w:val="auto"/>
          <w:sz w:val="20"/>
          <w:szCs w:val="20"/>
        </w:rPr>
      </w:pPr>
      <w:r w:rsidRPr="004C31C4">
        <w:rPr>
          <w:rFonts w:ascii="Verdana" w:eastAsia="EUAlbertina-ReguItal-Identity-H" w:hAnsi="Verdana" w:cs="EUAlbertina-Bold-Identity-H"/>
          <w:b w:val="0"/>
          <w:color w:val="auto"/>
          <w:sz w:val="20"/>
          <w:szCs w:val="20"/>
        </w:rPr>
        <w:t>ΤΙΤΛΟΣ Ι</w:t>
      </w:r>
    </w:p>
    <w:p w14:paraId="54D2D8D7" w14:textId="77777777" w:rsidR="00901BBD" w:rsidRPr="00901BBD" w:rsidRDefault="00901BBD" w:rsidP="00901BBD">
      <w:pPr>
        <w:pStyle w:val="2"/>
        <w:numPr>
          <w:ilvl w:val="0"/>
          <w:numId w:val="0"/>
        </w:numPr>
        <w:spacing w:before="0"/>
        <w:jc w:val="center"/>
        <w:rPr>
          <w:rFonts w:ascii="Verdana" w:eastAsia="EUAlbertina-ReguItal-Identity-H" w:hAnsi="Verdana" w:cs="EUAlbertina-Bold-Identity-H"/>
          <w:color w:val="auto"/>
          <w:sz w:val="20"/>
          <w:szCs w:val="20"/>
        </w:rPr>
      </w:pPr>
      <w:r>
        <w:rPr>
          <w:rFonts w:ascii="Verdana" w:eastAsia="EUAlbertina-ReguItal-Identity-H" w:hAnsi="Verdana" w:cs="EUAlbertina-Bold-Identity-H"/>
          <w:color w:val="auto"/>
          <w:sz w:val="20"/>
          <w:szCs w:val="20"/>
        </w:rPr>
        <w:t>ΓΕΝΙΚΟΙ ΚΑΝΟΝΕΣ ΕΠΙΛΕΞΙΜΟΤΗΤΑΣ</w:t>
      </w:r>
    </w:p>
    <w:p w14:paraId="37D583F3" w14:textId="77777777" w:rsidR="006B3F18" w:rsidRDefault="006B3F18" w:rsidP="00A1175B">
      <w:pPr>
        <w:pStyle w:val="a"/>
        <w:rPr>
          <w:b/>
        </w:rPr>
      </w:pPr>
    </w:p>
    <w:p w14:paraId="1533E4EF" w14:textId="77777777" w:rsidR="006B3F18" w:rsidRDefault="00374B2A">
      <w:pPr>
        <w:pStyle w:val="msonospacing0"/>
        <w:spacing w:after="120" w:line="264" w:lineRule="auto"/>
        <w:jc w:val="center"/>
        <w:rPr>
          <w:rFonts w:ascii="Verdana" w:hAnsi="Verdana"/>
          <w:b/>
          <w:sz w:val="20"/>
          <w:szCs w:val="20"/>
        </w:rPr>
      </w:pPr>
      <w:r>
        <w:rPr>
          <w:rFonts w:ascii="Verdana" w:hAnsi="Verdana"/>
          <w:b/>
          <w:sz w:val="20"/>
          <w:szCs w:val="20"/>
        </w:rPr>
        <w:t>Γενικοί κανόνες</w:t>
      </w:r>
      <w:r w:rsidR="00C01A9B" w:rsidRPr="00C01A9B">
        <w:rPr>
          <w:rFonts w:ascii="Verdana" w:hAnsi="Verdana"/>
          <w:b/>
          <w:sz w:val="20"/>
          <w:szCs w:val="20"/>
        </w:rPr>
        <w:t xml:space="preserve"> </w:t>
      </w:r>
      <w:r w:rsidR="00901BBD">
        <w:rPr>
          <w:rFonts w:ascii="Verdana" w:hAnsi="Verdana"/>
          <w:b/>
          <w:sz w:val="20"/>
          <w:szCs w:val="20"/>
        </w:rPr>
        <w:t>επιλεξιμότητας</w:t>
      </w:r>
      <w:r w:rsidR="00C61328">
        <w:rPr>
          <w:rFonts w:ascii="Verdana" w:hAnsi="Verdana"/>
          <w:b/>
          <w:sz w:val="20"/>
          <w:szCs w:val="20"/>
        </w:rPr>
        <w:t xml:space="preserve"> από τα Ταμεία</w:t>
      </w:r>
    </w:p>
    <w:p w14:paraId="02E26EA2" w14:textId="77777777" w:rsidR="002E595E" w:rsidRDefault="00956BEC" w:rsidP="00956BEC">
      <w:pPr>
        <w:tabs>
          <w:tab w:val="left" w:pos="222"/>
        </w:tabs>
        <w:autoSpaceDE w:val="0"/>
        <w:autoSpaceDN w:val="0"/>
        <w:adjustRightInd w:val="0"/>
        <w:ind w:left="426" w:hanging="426"/>
        <w:jc w:val="both"/>
        <w:rPr>
          <w:rFonts w:ascii="Verdana" w:eastAsia="Times New Roman" w:hAnsi="Verdana" w:cs="Times New Roman"/>
          <w:sz w:val="20"/>
          <w:szCs w:val="20"/>
          <w:lang w:eastAsia="el-GR"/>
        </w:rPr>
      </w:pPr>
      <w:r>
        <w:rPr>
          <w:rFonts w:ascii="Verdana" w:hAnsi="Verdana"/>
          <w:sz w:val="20"/>
          <w:szCs w:val="20"/>
        </w:rPr>
        <w:t xml:space="preserve">1. </w:t>
      </w:r>
      <w:r>
        <w:rPr>
          <w:rFonts w:ascii="Verdana" w:hAnsi="Verdana"/>
          <w:sz w:val="20"/>
          <w:szCs w:val="20"/>
        </w:rPr>
        <w:tab/>
        <w:t>Όλες οι δαπάνες που έχουν πραγματοποιηθεί για την υλοποίηση των πράξεων που έχουν αποφασιστεί από τη διαχειριστική αρχή του οικείου προγράμματος ή υπό την ευθύνη της, σύμφωνα με τη μεθοδολογία και τα κριτήρια επιλογής που έχουν καθοριστεί εκ των προτέρων από την επιτροπή παρακολούθησης</w:t>
      </w:r>
      <w:r w:rsidR="00137CFE">
        <w:rPr>
          <w:rFonts w:ascii="Verdana" w:hAnsi="Verdana"/>
          <w:sz w:val="20"/>
          <w:szCs w:val="20"/>
        </w:rPr>
        <w:t>,</w:t>
      </w:r>
      <w:r>
        <w:rPr>
          <w:rFonts w:ascii="Verdana" w:hAnsi="Verdana"/>
          <w:sz w:val="20"/>
          <w:szCs w:val="20"/>
        </w:rPr>
        <w:t xml:space="preserve"> είναι επιλέξιμες για στήριξη από τα Ταμεία με την επιφύλαξη των όρων που διευκρινίζονται στις επόμενες παραγράφους του πρώτου μέρους του παρόντος εγγράφου.</w:t>
      </w:r>
      <w:r w:rsidR="00B6715B">
        <w:rPr>
          <w:rFonts w:ascii="Verdana" w:hAnsi="Verdana"/>
          <w:sz w:val="20"/>
          <w:szCs w:val="20"/>
        </w:rPr>
        <w:t xml:space="preserve"> </w:t>
      </w:r>
    </w:p>
    <w:p w14:paraId="43BAED1B" w14:textId="50A56CC7" w:rsidR="006B3F18" w:rsidRDefault="00956BEC">
      <w:pPr>
        <w:pStyle w:val="msonospacing0"/>
        <w:spacing w:after="120" w:line="264" w:lineRule="auto"/>
        <w:ind w:left="426" w:hanging="426"/>
        <w:jc w:val="both"/>
        <w:rPr>
          <w:rFonts w:ascii="Verdana" w:hAnsi="Verdana" w:cs="EU Albertina"/>
          <w:color w:val="19161B"/>
          <w:sz w:val="20"/>
          <w:szCs w:val="20"/>
        </w:rPr>
      </w:pPr>
      <w:r>
        <w:rPr>
          <w:rFonts w:ascii="Verdana" w:hAnsi="Verdana"/>
          <w:sz w:val="20"/>
          <w:szCs w:val="20"/>
        </w:rPr>
        <w:t>2</w:t>
      </w:r>
      <w:r w:rsidR="00D16B9A">
        <w:rPr>
          <w:rFonts w:ascii="Verdana" w:hAnsi="Verdana"/>
          <w:sz w:val="20"/>
          <w:szCs w:val="20"/>
        </w:rPr>
        <w:t xml:space="preserve">. </w:t>
      </w:r>
      <w:r w:rsidR="00795AC4">
        <w:rPr>
          <w:rFonts w:ascii="Verdana" w:hAnsi="Verdana"/>
          <w:sz w:val="20"/>
          <w:szCs w:val="20"/>
        </w:rPr>
        <w:tab/>
      </w:r>
      <w:r w:rsidR="0076412B">
        <w:rPr>
          <w:rFonts w:ascii="Verdana" w:hAnsi="Verdana"/>
          <w:sz w:val="20"/>
          <w:szCs w:val="20"/>
        </w:rPr>
        <w:t xml:space="preserve">Μια πράξη μπορεί να χρηματοδοτηθεί από ένα ή περισσότερα </w:t>
      </w:r>
      <w:r w:rsidR="001876DE">
        <w:rPr>
          <w:rFonts w:ascii="Verdana" w:hAnsi="Verdana"/>
          <w:sz w:val="20"/>
          <w:szCs w:val="20"/>
        </w:rPr>
        <w:t>Ταμεία</w:t>
      </w:r>
      <w:r w:rsidR="0076412B">
        <w:rPr>
          <w:rFonts w:ascii="Verdana" w:hAnsi="Verdana"/>
          <w:sz w:val="20"/>
          <w:szCs w:val="20"/>
        </w:rPr>
        <w:t xml:space="preserve"> ή από ένα ή περισσότερα προγράμματα και από άλλα </w:t>
      </w:r>
      <w:del w:id="66" w:author="ΕΥΘΥ" w:date="2018-12-10T15:33:00Z">
        <w:r w:rsidR="0076412B">
          <w:rPr>
            <w:rFonts w:ascii="Verdana" w:hAnsi="Verdana"/>
            <w:sz w:val="20"/>
            <w:szCs w:val="20"/>
          </w:rPr>
          <w:delText xml:space="preserve">χρηματοδοτικά </w:delText>
        </w:r>
      </w:del>
      <w:r w:rsidR="0076412B">
        <w:rPr>
          <w:rFonts w:ascii="Verdana" w:hAnsi="Verdana"/>
          <w:sz w:val="20"/>
          <w:szCs w:val="20"/>
        </w:rPr>
        <w:t xml:space="preserve">μέσα της Ένωσης, υπό τον όρο ότι η δαπάνη που </w:t>
      </w:r>
      <w:del w:id="67" w:author="ΕΥΘΥ" w:date="2018-12-10T15:33:00Z">
        <w:r w:rsidR="0076412B">
          <w:rPr>
            <w:rFonts w:ascii="Verdana" w:hAnsi="Verdana"/>
            <w:sz w:val="20"/>
            <w:szCs w:val="20"/>
          </w:rPr>
          <w:delText>περιλαμβάνεται</w:delText>
        </w:r>
      </w:del>
      <w:ins w:id="68" w:author="ΕΥΘΥ" w:date="2018-12-10T15:33:00Z">
        <w:r w:rsidR="0080211F">
          <w:rPr>
            <w:rFonts w:ascii="Verdana" w:hAnsi="Verdana"/>
            <w:sz w:val="20"/>
            <w:szCs w:val="20"/>
          </w:rPr>
          <w:t>δηλώνεται</w:t>
        </w:r>
      </w:ins>
      <w:r w:rsidR="0080211F">
        <w:rPr>
          <w:rFonts w:ascii="Verdana" w:hAnsi="Verdana"/>
          <w:sz w:val="20"/>
          <w:szCs w:val="20"/>
        </w:rPr>
        <w:t xml:space="preserve"> </w:t>
      </w:r>
      <w:r w:rsidR="0076412B">
        <w:rPr>
          <w:rFonts w:ascii="Verdana" w:hAnsi="Verdana"/>
          <w:sz w:val="20"/>
          <w:szCs w:val="20"/>
        </w:rPr>
        <w:t xml:space="preserve">σε αίτηση πληρωμής για </w:t>
      </w:r>
      <w:del w:id="69" w:author="ΕΥΘΥ" w:date="2018-12-10T15:33:00Z">
        <w:r w:rsidR="0076412B">
          <w:rPr>
            <w:rFonts w:ascii="Verdana" w:hAnsi="Verdana"/>
            <w:sz w:val="20"/>
            <w:szCs w:val="20"/>
          </w:rPr>
          <w:delText>επιστροφή</w:delText>
        </w:r>
      </w:del>
      <w:ins w:id="70" w:author="ΕΥΘΥ" w:date="2018-12-10T15:33:00Z">
        <w:r w:rsidR="0076412B">
          <w:rPr>
            <w:rFonts w:ascii="Verdana" w:hAnsi="Verdana" w:cs="EU Albertina"/>
            <w:color w:val="19161B"/>
            <w:sz w:val="20"/>
            <w:szCs w:val="20"/>
          </w:rPr>
          <w:t>ένα</w:t>
        </w:r>
      </w:ins>
      <w:r w:rsidR="0076412B">
        <w:rPr>
          <w:rFonts w:ascii="Verdana" w:hAnsi="Verdana" w:cs="EU Albertina"/>
          <w:color w:val="19161B"/>
          <w:sz w:val="20"/>
          <w:szCs w:val="20"/>
        </w:rPr>
        <w:t xml:space="preserve"> </w:t>
      </w:r>
      <w:r w:rsidR="0080211F">
        <w:rPr>
          <w:rFonts w:ascii="Verdana" w:hAnsi="Verdana" w:cs="EU Albertina"/>
          <w:color w:val="19161B"/>
          <w:sz w:val="20"/>
          <w:szCs w:val="20"/>
        </w:rPr>
        <w:t xml:space="preserve">από </w:t>
      </w:r>
      <w:del w:id="71" w:author="ΕΥΘΥ" w:date="2018-12-10T15:33:00Z">
        <w:r w:rsidR="0076412B">
          <w:rPr>
            <w:rFonts w:ascii="Verdana" w:hAnsi="Verdana" w:cs="EU Albertina"/>
            <w:color w:val="19161B"/>
            <w:sz w:val="20"/>
            <w:szCs w:val="20"/>
          </w:rPr>
          <w:delText xml:space="preserve">ένα </w:delText>
        </w:r>
        <w:r w:rsidR="001876DE">
          <w:rPr>
            <w:rFonts w:ascii="Verdana" w:hAnsi="Verdana" w:cs="EU Albertina"/>
            <w:color w:val="19161B"/>
            <w:sz w:val="20"/>
            <w:szCs w:val="20"/>
          </w:rPr>
          <w:delText>Ταμείο</w:delText>
        </w:r>
      </w:del>
      <w:ins w:id="72" w:author="ΕΥΘΥ" w:date="2018-12-10T15:33:00Z">
        <w:r w:rsidR="0080211F">
          <w:rPr>
            <w:rFonts w:ascii="Verdana" w:hAnsi="Verdana" w:cs="EU Albertina"/>
            <w:color w:val="19161B"/>
            <w:sz w:val="20"/>
            <w:szCs w:val="20"/>
          </w:rPr>
          <w:t xml:space="preserve">τα </w:t>
        </w:r>
        <w:r w:rsidR="001876DE">
          <w:rPr>
            <w:rFonts w:ascii="Verdana" w:hAnsi="Verdana" w:cs="EU Albertina"/>
            <w:color w:val="19161B"/>
            <w:sz w:val="20"/>
            <w:szCs w:val="20"/>
          </w:rPr>
          <w:t>Ταμεί</w:t>
        </w:r>
        <w:r w:rsidR="0080211F">
          <w:rPr>
            <w:rFonts w:ascii="Verdana" w:hAnsi="Verdana" w:cs="EU Albertina"/>
            <w:color w:val="19161B"/>
            <w:sz w:val="20"/>
            <w:szCs w:val="20"/>
          </w:rPr>
          <w:t>α</w:t>
        </w:r>
      </w:ins>
      <w:r w:rsidR="0076412B">
        <w:rPr>
          <w:rFonts w:ascii="Verdana" w:hAnsi="Verdana" w:cs="EU Albertina"/>
          <w:color w:val="19161B"/>
          <w:sz w:val="20"/>
          <w:szCs w:val="20"/>
        </w:rPr>
        <w:t xml:space="preserve"> δεν </w:t>
      </w:r>
      <w:del w:id="73" w:author="ΕΥΘΥ" w:date="2018-12-10T15:33:00Z">
        <w:r w:rsidR="0076412B">
          <w:rPr>
            <w:rFonts w:ascii="Verdana" w:hAnsi="Verdana" w:cs="EU Albertina"/>
            <w:color w:val="19161B"/>
            <w:sz w:val="20"/>
            <w:szCs w:val="20"/>
          </w:rPr>
          <w:delText xml:space="preserve">λαμβάνει </w:delText>
        </w:r>
      </w:del>
      <w:ins w:id="74" w:author="ΕΥΘΥ" w:date="2018-12-10T15:33:00Z">
        <w:r w:rsidR="0080211F" w:rsidRPr="0080211F">
          <w:rPr>
            <w:rFonts w:ascii="Verdana" w:hAnsi="Verdana"/>
            <w:sz w:val="20"/>
            <w:szCs w:val="20"/>
          </w:rPr>
          <w:t>δηλώνεται για</w:t>
        </w:r>
        <w:r w:rsidR="0076412B">
          <w:rPr>
            <w:rFonts w:ascii="Verdana" w:hAnsi="Verdana" w:cs="EU Albertina"/>
            <w:color w:val="19161B"/>
            <w:sz w:val="20"/>
            <w:szCs w:val="20"/>
          </w:rPr>
          <w:t xml:space="preserve"> </w:t>
        </w:r>
      </w:ins>
      <w:r w:rsidR="0076412B">
        <w:rPr>
          <w:rFonts w:ascii="Verdana" w:hAnsi="Verdana" w:cs="EU Albertina"/>
          <w:color w:val="19161B"/>
          <w:sz w:val="20"/>
          <w:szCs w:val="20"/>
        </w:rPr>
        <w:t xml:space="preserve">υποστήριξη από άλλο Ταμείο ή </w:t>
      </w:r>
      <w:del w:id="75" w:author="ΕΥΘΥ" w:date="2018-12-10T15:33:00Z">
        <w:r w:rsidR="0076412B">
          <w:rPr>
            <w:rFonts w:ascii="Verdana" w:hAnsi="Verdana" w:cs="EU Albertina"/>
            <w:color w:val="19161B"/>
            <w:sz w:val="20"/>
            <w:szCs w:val="20"/>
          </w:rPr>
          <w:delText xml:space="preserve">χρηματοδοτικό </w:delText>
        </w:r>
      </w:del>
      <w:r w:rsidR="0076412B">
        <w:rPr>
          <w:rFonts w:ascii="Verdana" w:hAnsi="Verdana" w:cs="EU Albertina"/>
          <w:color w:val="19161B"/>
          <w:sz w:val="20"/>
          <w:szCs w:val="20"/>
        </w:rPr>
        <w:t xml:space="preserve">μέσο της Ένωσης, </w:t>
      </w:r>
      <w:del w:id="76" w:author="ΕΥΘΥ" w:date="2018-12-10T15:33:00Z">
        <w:r w:rsidR="0076412B">
          <w:rPr>
            <w:rFonts w:ascii="Verdana" w:hAnsi="Verdana" w:cs="EU Albertina"/>
            <w:color w:val="19161B"/>
            <w:sz w:val="20"/>
            <w:szCs w:val="20"/>
          </w:rPr>
          <w:delText>ούτε χρηματοδοτείται</w:delText>
        </w:r>
      </w:del>
      <w:ins w:id="77" w:author="ΕΥΘΥ" w:date="2018-12-10T15:33:00Z">
        <w:r w:rsidR="0080211F" w:rsidRPr="0080211F">
          <w:rPr>
            <w:rFonts w:ascii="Verdana" w:hAnsi="Verdana"/>
            <w:sz w:val="20"/>
            <w:szCs w:val="20"/>
          </w:rPr>
          <w:t>ή για υποστήριξη</w:t>
        </w:r>
      </w:ins>
      <w:r w:rsidR="0080211F" w:rsidRPr="0080211F">
        <w:rPr>
          <w:rFonts w:ascii="Verdana" w:hAnsi="Verdana"/>
          <w:sz w:val="20"/>
          <w:szCs w:val="20"/>
        </w:rPr>
        <w:t xml:space="preserve"> </w:t>
      </w:r>
      <w:r w:rsidR="0076412B">
        <w:rPr>
          <w:rFonts w:ascii="Verdana" w:hAnsi="Verdana" w:cs="EU Albertina"/>
          <w:color w:val="19161B"/>
          <w:sz w:val="20"/>
          <w:szCs w:val="20"/>
        </w:rPr>
        <w:t>από το ίδιο Ταμείο στο πλαίσιο άλλου προγράμματος</w:t>
      </w:r>
      <w:del w:id="78" w:author="ΕΥΘΥ" w:date="2018-12-10T15:33:00Z">
        <w:r w:rsidR="0063050D">
          <w:rPr>
            <w:rFonts w:ascii="Verdana" w:hAnsi="Verdana" w:cs="EU Albertina"/>
            <w:color w:val="19161B"/>
            <w:sz w:val="20"/>
            <w:szCs w:val="20"/>
          </w:rPr>
          <w:delText xml:space="preserve"> ή </w:delText>
        </w:r>
      </w:del>
      <w:ins w:id="79" w:author="ΕΥΘΥ" w:date="2018-12-10T15:33:00Z">
        <w:r w:rsidR="006A31A1">
          <w:rPr>
            <w:rFonts w:ascii="Verdana" w:hAnsi="Verdana" w:cs="EU Albertina"/>
            <w:color w:val="19161B"/>
            <w:sz w:val="20"/>
            <w:szCs w:val="20"/>
          </w:rPr>
          <w:t>.</w:t>
        </w:r>
        <w:r w:rsidR="0063050D">
          <w:rPr>
            <w:rFonts w:ascii="Verdana" w:hAnsi="Verdana" w:cs="EU Albertina"/>
            <w:color w:val="19161B"/>
            <w:sz w:val="20"/>
            <w:szCs w:val="20"/>
          </w:rPr>
          <w:t xml:space="preserve"> </w:t>
        </w:r>
        <w:r w:rsidR="0080211F" w:rsidRPr="0080211F">
          <w:rPr>
            <w:rFonts w:ascii="Verdana" w:hAnsi="Verdana"/>
            <w:sz w:val="20"/>
            <w:szCs w:val="20"/>
          </w:rPr>
          <w:t xml:space="preserve">Το ύψος της δαπάνης που εισάγεται σε αίτηση πληρωμής ενός </w:t>
        </w:r>
        <w:r w:rsidR="0080211F">
          <w:rPr>
            <w:rFonts w:ascii="Verdana" w:hAnsi="Verdana"/>
            <w:sz w:val="20"/>
            <w:szCs w:val="20"/>
          </w:rPr>
          <w:t>Ταμείου</w:t>
        </w:r>
        <w:r w:rsidR="0080211F" w:rsidRPr="0080211F">
          <w:rPr>
            <w:rFonts w:ascii="Verdana" w:hAnsi="Verdana"/>
            <w:sz w:val="20"/>
            <w:szCs w:val="20"/>
          </w:rPr>
          <w:t xml:space="preserve"> μπορεί να υπολογίζεται κατ’ αναλογία για κάθε </w:t>
        </w:r>
        <w:r w:rsidR="0080211F">
          <w:rPr>
            <w:rFonts w:ascii="Verdana" w:hAnsi="Verdana"/>
            <w:sz w:val="20"/>
            <w:szCs w:val="20"/>
          </w:rPr>
          <w:t>Ταμείο</w:t>
        </w:r>
        <w:r w:rsidR="0080211F" w:rsidRPr="0080211F">
          <w:rPr>
            <w:rFonts w:ascii="Verdana" w:hAnsi="Verdana"/>
            <w:sz w:val="20"/>
            <w:szCs w:val="20"/>
          </w:rPr>
          <w:t xml:space="preserve"> </w:t>
        </w:r>
      </w:ins>
      <w:r w:rsidR="0080211F" w:rsidRPr="0080211F">
        <w:rPr>
          <w:rFonts w:ascii="Verdana" w:hAnsi="Verdana"/>
          <w:sz w:val="20"/>
          <w:szCs w:val="20"/>
        </w:rPr>
        <w:t xml:space="preserve">και </w:t>
      </w:r>
      <w:del w:id="80" w:author="ΕΥΘΥ" w:date="2018-12-10T15:33:00Z">
        <w:r w:rsidR="0063050D">
          <w:rPr>
            <w:rFonts w:ascii="Verdana" w:hAnsi="Verdana" w:cs="EU Albertina"/>
            <w:color w:val="19161B"/>
            <w:sz w:val="20"/>
            <w:szCs w:val="20"/>
          </w:rPr>
          <w:delText>εθνικούς πόρους.</w:delText>
        </w:r>
      </w:del>
      <w:ins w:id="81" w:author="ΕΥΘΥ" w:date="2018-12-10T15:33:00Z">
        <w:r w:rsidR="0080211F" w:rsidRPr="0080211F">
          <w:rPr>
            <w:rFonts w:ascii="Verdana" w:hAnsi="Verdana"/>
            <w:sz w:val="20"/>
            <w:szCs w:val="20"/>
          </w:rPr>
          <w:t>για το εκάστοτε πρόγραμμα ή προγράμματα σύμφωνα με το έγγραφο που ορίζει τους όρους της στήριξης.</w:t>
        </w:r>
      </w:ins>
    </w:p>
    <w:p w14:paraId="7526FDBF" w14:textId="7EB25229" w:rsidR="006B3F18" w:rsidRDefault="00956BEC">
      <w:pPr>
        <w:tabs>
          <w:tab w:val="left" w:pos="222"/>
        </w:tabs>
        <w:autoSpaceDE w:val="0"/>
        <w:autoSpaceDN w:val="0"/>
        <w:adjustRightInd w:val="0"/>
        <w:ind w:left="426" w:hanging="426"/>
        <w:jc w:val="both"/>
        <w:rPr>
          <w:rFonts w:ascii="Verdana" w:eastAsia="EUAlbertina-Regu-Identity-H" w:hAnsi="Verdana" w:cs="EUAlbertina-Regu-Identity-H"/>
          <w:sz w:val="20"/>
          <w:szCs w:val="20"/>
        </w:rPr>
      </w:pPr>
      <w:r>
        <w:rPr>
          <w:rFonts w:ascii="Verdana" w:eastAsia="EUAlbertina-Regu-Identity-H" w:hAnsi="Verdana" w:cs="EUAlbertina-Regu-Identity-H"/>
          <w:sz w:val="20"/>
          <w:szCs w:val="20"/>
        </w:rPr>
        <w:t>3</w:t>
      </w:r>
      <w:r w:rsidR="0076412B" w:rsidRPr="0076412B">
        <w:rPr>
          <w:rFonts w:ascii="Verdana" w:eastAsia="EUAlbertina-Regu-Identity-H" w:hAnsi="Verdana" w:cs="EUAlbertina-Regu-Identity-H"/>
          <w:sz w:val="20"/>
          <w:szCs w:val="20"/>
        </w:rPr>
        <w:t xml:space="preserve">. </w:t>
      </w:r>
      <w:r w:rsidR="0076412B" w:rsidRPr="0076412B">
        <w:rPr>
          <w:rFonts w:ascii="Verdana" w:eastAsia="EUAlbertina-Regu-Identity-H" w:hAnsi="Verdana" w:cs="EUAlbertina-Regu-Identity-H"/>
          <w:sz w:val="20"/>
          <w:szCs w:val="20"/>
        </w:rPr>
        <w:tab/>
        <w:t>Το ΕΤΠΑ και το ΕΚΤ μπορούν να χρηματοδοτούν, με συμπληρωματικό τρόπο και</w:t>
      </w:r>
      <w:r w:rsidR="002C5178" w:rsidRPr="002C5178">
        <w:rPr>
          <w:rFonts w:ascii="Verdana" w:eastAsia="EUAlbertina-Regu-Identity-H" w:hAnsi="Verdana" w:cs="EUAlbertina-Regu-Identity-H"/>
          <w:sz w:val="20"/>
          <w:szCs w:val="20"/>
        </w:rPr>
        <w:t xml:space="preserve"> </w:t>
      </w:r>
      <w:del w:id="82" w:author="ΕΥΘΥ" w:date="2018-12-10T15:33:00Z">
        <w:r w:rsidR="0076412B" w:rsidRPr="0076412B">
          <w:rPr>
            <w:rFonts w:ascii="Verdana" w:eastAsia="EUAlbertina-Regu-Identity-H" w:hAnsi="Verdana" w:cs="EUAlbertina-Regu-Identity-H"/>
            <w:sz w:val="20"/>
            <w:szCs w:val="20"/>
          </w:rPr>
          <w:delText>εντός</w:delText>
        </w:r>
      </w:del>
      <w:ins w:id="83" w:author="ΕΥΘΥ" w:date="2018-12-10T15:33:00Z">
        <w:r w:rsidR="002C5178" w:rsidRPr="002C5178">
          <w:rPr>
            <w:rFonts w:ascii="Verdana" w:eastAsia="EUAlbertina-Regu-Identity-H" w:hAnsi="Verdana" w:cs="EUAlbertina-Regu-Identity-H"/>
            <w:sz w:val="20"/>
            <w:szCs w:val="20"/>
          </w:rPr>
          <w:t>με την επιφύλαξη</w:t>
        </w:r>
      </w:ins>
      <w:r w:rsidR="002C5178" w:rsidRPr="002C5178">
        <w:rPr>
          <w:rFonts w:ascii="Verdana" w:eastAsia="EUAlbertina-Regu-Identity-H" w:hAnsi="Verdana" w:cs="EUAlbertina-Regu-Identity-H"/>
          <w:sz w:val="20"/>
          <w:szCs w:val="20"/>
        </w:rPr>
        <w:t xml:space="preserve"> ορίου 10% της </w:t>
      </w:r>
      <w:del w:id="84" w:author="ΕΥΘΥ" w:date="2018-12-10T15:33:00Z">
        <w:r w:rsidR="0076412B" w:rsidRPr="0076412B">
          <w:rPr>
            <w:rFonts w:ascii="Verdana" w:eastAsia="EUAlbertina-Regu-Identity-H" w:hAnsi="Verdana" w:cs="EUAlbertina-Regu-Identity-H"/>
            <w:sz w:val="20"/>
            <w:szCs w:val="20"/>
          </w:rPr>
          <w:delText xml:space="preserve">ενωσιακής </w:delText>
        </w:r>
      </w:del>
      <w:r w:rsidR="002C5178" w:rsidRPr="002C5178">
        <w:rPr>
          <w:rFonts w:ascii="Verdana" w:eastAsia="EUAlbertina-Regu-Identity-H" w:hAnsi="Verdana" w:cs="EUAlbertina-Regu-Identity-H"/>
          <w:sz w:val="20"/>
          <w:szCs w:val="20"/>
        </w:rPr>
        <w:t xml:space="preserve">χρηματοδότησης </w:t>
      </w:r>
      <w:ins w:id="85" w:author="ΕΥΘΥ" w:date="2018-12-10T15:33:00Z">
        <w:r w:rsidR="002C5178" w:rsidRPr="002C5178">
          <w:rPr>
            <w:rFonts w:ascii="Verdana" w:eastAsia="EUAlbertina-Regu-Identity-H" w:hAnsi="Verdana" w:cs="EUAlbertina-Regu-Identity-H"/>
            <w:sz w:val="20"/>
            <w:szCs w:val="20"/>
          </w:rPr>
          <w:t xml:space="preserve">της Ένωσης </w:t>
        </w:r>
      </w:ins>
      <w:r w:rsidR="0076412B" w:rsidRPr="0076412B">
        <w:rPr>
          <w:rFonts w:ascii="Verdana" w:eastAsia="EUAlbertina-Regu-Identity-H" w:hAnsi="Verdana" w:cs="EUAlbertina-Regu-Identity-H"/>
          <w:sz w:val="20"/>
          <w:szCs w:val="20"/>
        </w:rPr>
        <w:t xml:space="preserve">για κάθε άξονα προτεραιότητας ενός </w:t>
      </w:r>
      <w:ins w:id="86" w:author="ΕΥΘΥ" w:date="2018-12-10T15:33:00Z">
        <w:r w:rsidR="002C5178" w:rsidRPr="002C5178">
          <w:rPr>
            <w:rFonts w:ascii="Verdana" w:eastAsia="EUAlbertina-Regu-Identity-H" w:hAnsi="Verdana" w:cs="EUAlbertina-Regu-Identity-H"/>
            <w:sz w:val="20"/>
            <w:szCs w:val="20"/>
          </w:rPr>
          <w:t>επιχειρησιακού</w:t>
        </w:r>
        <w:r w:rsidR="002C5178" w:rsidRPr="0076412B">
          <w:rPr>
            <w:rFonts w:ascii="Verdana" w:eastAsia="EUAlbertina-Regu-Identity-H" w:hAnsi="Verdana" w:cs="EUAlbertina-Regu-Identity-H"/>
            <w:sz w:val="20"/>
            <w:szCs w:val="20"/>
          </w:rPr>
          <w:t xml:space="preserve"> </w:t>
        </w:r>
      </w:ins>
      <w:r w:rsidR="0076412B" w:rsidRPr="0076412B">
        <w:rPr>
          <w:rFonts w:ascii="Verdana" w:eastAsia="EUAlbertina-Regu-Identity-H" w:hAnsi="Verdana" w:cs="EUAlbertina-Regu-Identity-H"/>
          <w:sz w:val="20"/>
          <w:szCs w:val="20"/>
        </w:rPr>
        <w:t>προγράμματος</w:t>
      </w:r>
      <w:del w:id="87" w:author="ΕΥΘΥ" w:date="2018-12-10T15:33:00Z">
        <w:r w:rsidR="0076412B" w:rsidRPr="0076412B">
          <w:rPr>
            <w:rFonts w:ascii="Verdana" w:eastAsia="EUAlbertina-Regu-Identity-H" w:hAnsi="Verdana" w:cs="EUAlbertina-Regu-Identity-H"/>
            <w:sz w:val="20"/>
            <w:szCs w:val="20"/>
          </w:rPr>
          <w:delText xml:space="preserve"> του στόχου </w:delText>
        </w:r>
        <w:r w:rsidR="0076412B" w:rsidRPr="0076412B">
          <w:rPr>
            <w:rFonts w:ascii="Verdana" w:hAnsi="Verdana"/>
            <w:sz w:val="20"/>
            <w:szCs w:val="20"/>
          </w:rPr>
          <w:delText>«Επενδύσεις στην ανάπτυξη και την απασχόληση»</w:delText>
        </w:r>
        <w:r w:rsidR="0076412B" w:rsidRPr="0076412B">
          <w:rPr>
            <w:rFonts w:ascii="Verdana" w:eastAsia="EUAlbertina-Regu-Identity-H" w:hAnsi="Verdana" w:cs="EUAlbertina-Regu-Identity-H"/>
            <w:sz w:val="20"/>
            <w:szCs w:val="20"/>
          </w:rPr>
          <w:delText>,</w:delText>
        </w:r>
      </w:del>
      <w:ins w:id="88" w:author="ΕΥΘΥ" w:date="2018-12-10T15:33:00Z">
        <w:r w:rsidR="0076412B" w:rsidRPr="0076412B">
          <w:rPr>
            <w:rFonts w:ascii="Verdana" w:eastAsia="EUAlbertina-Regu-Identity-H" w:hAnsi="Verdana" w:cs="EUAlbertina-Regu-Identity-H"/>
            <w:sz w:val="20"/>
            <w:szCs w:val="20"/>
          </w:rPr>
          <w:t>,</w:t>
        </w:r>
      </w:ins>
      <w:r w:rsidR="0076412B" w:rsidRPr="0076412B">
        <w:rPr>
          <w:rFonts w:ascii="Verdana" w:eastAsia="EUAlbertina-Regu-Identity-H" w:hAnsi="Verdana" w:cs="EUAlbertina-Regu-Identity-H"/>
          <w:sz w:val="20"/>
          <w:szCs w:val="20"/>
        </w:rPr>
        <w:t xml:space="preserve"> μέρος μιας πράξης της οποίας οι δαπάνες είναι επιλέξιμες για στήριξη από το άλλο Ταμείο βάσει των κανόνων </w:t>
      </w:r>
      <w:del w:id="89" w:author="ΕΥΘΥ" w:date="2018-12-10T15:33:00Z">
        <w:r w:rsidR="0076412B" w:rsidRPr="0076412B">
          <w:rPr>
            <w:rFonts w:ascii="Verdana" w:eastAsia="EUAlbertina-Regu-Identity-H" w:hAnsi="Verdana" w:cs="EUAlbertina-Regu-Identity-H"/>
            <w:sz w:val="20"/>
            <w:szCs w:val="20"/>
          </w:rPr>
          <w:delText xml:space="preserve">επιλεξιμότητας </w:delText>
        </w:r>
      </w:del>
      <w:r w:rsidR="0076412B" w:rsidRPr="0076412B">
        <w:rPr>
          <w:rFonts w:ascii="Verdana" w:eastAsia="EUAlbertina-Regu-Identity-H" w:hAnsi="Verdana" w:cs="EUAlbertina-Regu-Identity-H"/>
          <w:sz w:val="20"/>
          <w:szCs w:val="20"/>
        </w:rPr>
        <w:t>που ισχύουν για το εν λόγω Ταμείο, υπό την προϋπόθεση ότι αυτές οι δαπάνες είναι απαραίτητες για την ικανοποιητική υλοποίηση της πράξης και συνδέονται άμεσα με αυτήν.</w:t>
      </w:r>
    </w:p>
    <w:p w14:paraId="73E19087" w14:textId="77777777" w:rsidR="00D02B81" w:rsidRDefault="00956BEC" w:rsidP="0076412B">
      <w:pPr>
        <w:tabs>
          <w:tab w:val="left" w:pos="222"/>
        </w:tabs>
        <w:autoSpaceDE w:val="0"/>
        <w:autoSpaceDN w:val="0"/>
        <w:adjustRightInd w:val="0"/>
        <w:ind w:left="426" w:hanging="426"/>
        <w:jc w:val="both"/>
        <w:rPr>
          <w:rFonts w:ascii="Verdana" w:eastAsia="EUAlbertina-Regu-Identity-H" w:hAnsi="Verdana" w:cs="EUAlbertina-Regu-Identity-H"/>
          <w:sz w:val="20"/>
          <w:szCs w:val="20"/>
        </w:rPr>
      </w:pPr>
      <w:r>
        <w:rPr>
          <w:rFonts w:ascii="Verdana" w:eastAsia="EUAlbertina-Regu-Identity-H" w:hAnsi="Verdana" w:cs="EUAlbertina-Regu-Identity-H"/>
          <w:sz w:val="20"/>
          <w:szCs w:val="20"/>
        </w:rPr>
        <w:t>4</w:t>
      </w:r>
      <w:r w:rsidR="0076412B" w:rsidRPr="0076412B">
        <w:rPr>
          <w:rFonts w:ascii="Verdana" w:eastAsia="EUAlbertina-Regu-Identity-H" w:hAnsi="Verdana" w:cs="EUAlbertina-Regu-Identity-H"/>
          <w:sz w:val="20"/>
          <w:szCs w:val="20"/>
        </w:rPr>
        <w:t xml:space="preserve">. </w:t>
      </w:r>
      <w:r w:rsidR="00795AC4">
        <w:rPr>
          <w:rFonts w:ascii="Verdana" w:eastAsia="EUAlbertina-Regu-Identity-H" w:hAnsi="Verdana" w:cs="EUAlbertina-Regu-Identity-H"/>
          <w:sz w:val="20"/>
          <w:szCs w:val="20"/>
        </w:rPr>
        <w:tab/>
      </w:r>
      <w:r w:rsidR="0076412B" w:rsidRPr="0076412B">
        <w:rPr>
          <w:rFonts w:ascii="Verdana" w:eastAsia="EUAlbertina-Regu-Identity-H" w:hAnsi="Verdana" w:cs="EUAlbertina-Regu-Identity-H"/>
          <w:sz w:val="20"/>
          <w:szCs w:val="20"/>
        </w:rPr>
        <w:t>Επιλέξιμες για συγχρηματοδότηση από τα Ταμεία είναι οι πράξεις που αφορούν σε</w:t>
      </w:r>
      <w:r w:rsidR="00D16B9A" w:rsidRPr="0076412B">
        <w:rPr>
          <w:rFonts w:ascii="Verdana" w:eastAsia="EUAlbertina-Regu-Identity-H" w:hAnsi="Verdana" w:cs="EUAlbertina-Regu-Identity-H"/>
          <w:sz w:val="20"/>
          <w:szCs w:val="20"/>
        </w:rPr>
        <w:t xml:space="preserve"> θεματικ</w:t>
      </w:r>
      <w:r w:rsidR="0076412B" w:rsidRPr="0076412B">
        <w:rPr>
          <w:rFonts w:ascii="Verdana" w:eastAsia="EUAlbertina-Regu-Identity-H" w:hAnsi="Verdana" w:cs="EUAlbertina-Regu-Identity-H"/>
          <w:sz w:val="20"/>
          <w:szCs w:val="20"/>
        </w:rPr>
        <w:t>ούς</w:t>
      </w:r>
      <w:r w:rsidR="00D16B9A" w:rsidRPr="0076412B">
        <w:rPr>
          <w:rFonts w:ascii="Verdana" w:eastAsia="EUAlbertina-Regu-Identity-H" w:hAnsi="Verdana" w:cs="EUAlbertina-Regu-Identity-H"/>
          <w:sz w:val="20"/>
          <w:szCs w:val="20"/>
        </w:rPr>
        <w:t xml:space="preserve"> στόχο</w:t>
      </w:r>
      <w:r w:rsidR="0076412B" w:rsidRPr="0076412B">
        <w:rPr>
          <w:rFonts w:ascii="Verdana" w:eastAsia="EUAlbertina-Regu-Identity-H" w:hAnsi="Verdana" w:cs="EUAlbertina-Regu-Identity-H"/>
          <w:sz w:val="20"/>
          <w:szCs w:val="20"/>
        </w:rPr>
        <w:t>υς</w:t>
      </w:r>
      <w:r w:rsidR="00D16B9A" w:rsidRPr="0076412B">
        <w:rPr>
          <w:rFonts w:ascii="Verdana" w:eastAsia="EUAlbertina-Regu-Identity-H" w:hAnsi="Verdana" w:cs="EUAlbertina-Regu-Identity-H"/>
          <w:sz w:val="20"/>
          <w:szCs w:val="20"/>
        </w:rPr>
        <w:t xml:space="preserve">, επενδυτικές προτεραιότητες, </w:t>
      </w:r>
      <w:r w:rsidR="0076412B" w:rsidRPr="0076412B">
        <w:rPr>
          <w:rFonts w:ascii="Verdana" w:eastAsia="EUAlbertina-Regu-Identity-H" w:hAnsi="Verdana" w:cs="EUAlbertina-Regu-Identity-H"/>
          <w:sz w:val="20"/>
          <w:szCs w:val="20"/>
        </w:rPr>
        <w:t>ειδικούς στόχους,</w:t>
      </w:r>
      <w:r w:rsidR="005D4951">
        <w:rPr>
          <w:rFonts w:ascii="Verdana" w:eastAsia="EUAlbertina-Regu-Identity-H" w:hAnsi="Verdana" w:cs="EUAlbertina-Regu-Identity-H"/>
          <w:sz w:val="20"/>
          <w:szCs w:val="20"/>
        </w:rPr>
        <w:t xml:space="preserve"> ενέργειες και δράσεις</w:t>
      </w:r>
      <w:r w:rsidR="00A97E57">
        <w:rPr>
          <w:rFonts w:ascii="Verdana" w:eastAsia="EUAlbertina-Regu-Identity-H" w:hAnsi="Verdana" w:cs="EUAlbertina-Regu-Identity-H"/>
          <w:sz w:val="20"/>
          <w:szCs w:val="20"/>
        </w:rPr>
        <w:t xml:space="preserve"> </w:t>
      </w:r>
      <w:r w:rsidR="001876DE">
        <w:rPr>
          <w:rFonts w:ascii="Verdana" w:eastAsia="EUAlbertina-Regu-Identity-H" w:hAnsi="Verdana" w:cs="EUAlbertina-Regu-Identity-H"/>
          <w:sz w:val="20"/>
          <w:szCs w:val="20"/>
        </w:rPr>
        <w:t xml:space="preserve">που </w:t>
      </w:r>
      <w:r w:rsidR="00D16B9A" w:rsidRPr="0076412B">
        <w:rPr>
          <w:rFonts w:ascii="Verdana" w:eastAsia="EUAlbertina-Regu-Identity-H" w:hAnsi="Verdana" w:cs="EUAlbertina-Regu-Identity-H"/>
          <w:sz w:val="20"/>
          <w:szCs w:val="20"/>
        </w:rPr>
        <w:t xml:space="preserve">καθορίζονται στους ειδικούς κανονισμούς των </w:t>
      </w:r>
      <w:r w:rsidR="001876DE">
        <w:rPr>
          <w:rFonts w:ascii="Verdana" w:eastAsia="EUAlbertina-Regu-Identity-H" w:hAnsi="Verdana" w:cs="EUAlbertina-Regu-Identity-H"/>
          <w:sz w:val="20"/>
          <w:szCs w:val="20"/>
        </w:rPr>
        <w:t>Ταμείων</w:t>
      </w:r>
      <w:r w:rsidR="00D16B9A" w:rsidRPr="0076412B">
        <w:rPr>
          <w:rFonts w:ascii="Verdana" w:eastAsia="EUAlbertina-Regu-Identity-H" w:hAnsi="Verdana" w:cs="EUAlbertina-Regu-Identity-H"/>
          <w:sz w:val="20"/>
          <w:szCs w:val="20"/>
        </w:rPr>
        <w:t>.</w:t>
      </w:r>
    </w:p>
    <w:p w14:paraId="2F728CE5" w14:textId="1A06E31C" w:rsidR="00CC71D9" w:rsidRDefault="00956BEC">
      <w:pPr>
        <w:tabs>
          <w:tab w:val="left" w:pos="426"/>
        </w:tabs>
        <w:autoSpaceDE w:val="0"/>
        <w:autoSpaceDN w:val="0"/>
        <w:adjustRightInd w:val="0"/>
        <w:ind w:left="426" w:hanging="426"/>
        <w:jc w:val="both"/>
        <w:outlineLvl w:val="0"/>
        <w:rPr>
          <w:rFonts w:ascii="Verdana" w:hAnsi="Verdana" w:cs="EUAlbertina-Regu"/>
          <w:sz w:val="20"/>
          <w:szCs w:val="20"/>
        </w:rPr>
      </w:pPr>
      <w:r>
        <w:rPr>
          <w:rFonts w:ascii="Verdana" w:eastAsia="EUAlbertina-Regu-Identity-H" w:hAnsi="Verdana" w:cs="EUAlbertina-Regu-Identity-H"/>
          <w:sz w:val="20"/>
          <w:szCs w:val="20"/>
        </w:rPr>
        <w:t>5</w:t>
      </w:r>
      <w:r w:rsidR="004F3427" w:rsidRPr="004F3427">
        <w:rPr>
          <w:rFonts w:ascii="Verdana" w:eastAsia="EUAlbertina-Regu-Identity-H" w:hAnsi="Verdana" w:cs="EUAlbertina-Regu-Identity-H"/>
          <w:sz w:val="20"/>
          <w:szCs w:val="20"/>
        </w:rPr>
        <w:t xml:space="preserve">. </w:t>
      </w:r>
      <w:r w:rsidR="00416F78">
        <w:rPr>
          <w:rFonts w:ascii="Verdana" w:eastAsia="EUAlbertina-Regu-Identity-H" w:hAnsi="Verdana" w:cs="EUAlbertina-Regu-Identity-H"/>
          <w:sz w:val="20"/>
          <w:szCs w:val="20"/>
        </w:rPr>
        <w:tab/>
      </w:r>
      <w:r w:rsidR="004F3427" w:rsidRPr="004F3427">
        <w:rPr>
          <w:rFonts w:ascii="Verdana" w:eastAsia="EUAlbertina-Regu-Identity-H" w:hAnsi="Verdana" w:cs="EUAlbertina-Regu-Identity-H"/>
          <w:sz w:val="20"/>
          <w:szCs w:val="20"/>
        </w:rPr>
        <w:t>Δαπάνη η οποία καθίσταται επιλέξιμη λόγω της τροποποίησης του προγράμματος είναι επιλέξιμη μόνο από την ημερομηνία υποβολής του αιτήματος τροποποίησης στην Επιτροπή ή</w:t>
      </w:r>
      <w:r w:rsidR="004F3427" w:rsidRPr="004F3427">
        <w:rPr>
          <w:rFonts w:ascii="Verdana" w:hAnsi="Verdana" w:cs="EUAlbertina-Regu"/>
          <w:sz w:val="20"/>
          <w:szCs w:val="20"/>
        </w:rPr>
        <w:t xml:space="preserve">, </w:t>
      </w:r>
      <w:r w:rsidR="004F3427" w:rsidRPr="004F3427">
        <w:rPr>
          <w:rFonts w:ascii="Verdana" w:eastAsia="EUAlbertina-Regu-Identity-H" w:hAnsi="Verdana" w:cs="EUAlbertina-Regu-Identity-H"/>
          <w:sz w:val="20"/>
          <w:szCs w:val="20"/>
        </w:rPr>
        <w:t xml:space="preserve">σε περίπτωση </w:t>
      </w:r>
      <w:r w:rsidR="006B3F18">
        <w:rPr>
          <w:rFonts w:ascii="Verdana" w:eastAsia="EUAlbertina-Regu-Identity-H" w:hAnsi="Verdana" w:cs="EUAlbertina-Regu-Identity-H"/>
          <w:sz w:val="20"/>
          <w:szCs w:val="20"/>
        </w:rPr>
        <w:t>απόφασης τροποποίησης στοιχείων του προγράμματος που δεν καλύπτονται από την εγκριτική απόφαση της ΕΕ,</w:t>
      </w:r>
      <w:r w:rsidR="00C01A9B" w:rsidRPr="00C01A9B">
        <w:rPr>
          <w:rFonts w:ascii="Verdana" w:eastAsia="EUAlbertina-Regu-Identity-H" w:hAnsi="Verdana" w:cs="EUAlbertina-Regu-Identity-H"/>
          <w:sz w:val="20"/>
          <w:szCs w:val="20"/>
        </w:rPr>
        <w:t xml:space="preserve"> </w:t>
      </w:r>
      <w:r w:rsidR="004F3427" w:rsidRPr="006B3F18">
        <w:rPr>
          <w:rFonts w:ascii="Verdana" w:eastAsia="EUAlbertina-Regu-Identity-H" w:hAnsi="Verdana" w:cs="EUAlbertina-Regu-Identity-H"/>
          <w:sz w:val="20"/>
          <w:szCs w:val="20"/>
        </w:rPr>
        <w:t xml:space="preserve">άρθρο </w:t>
      </w:r>
      <w:r w:rsidR="004F3427" w:rsidRPr="006B3F18">
        <w:rPr>
          <w:rFonts w:ascii="Verdana" w:hAnsi="Verdana" w:cs="EUAlbertina-Regu"/>
          <w:sz w:val="20"/>
          <w:szCs w:val="20"/>
        </w:rPr>
        <w:t>96(11) του Κ</w:t>
      </w:r>
      <w:r w:rsidR="00AA06F8">
        <w:rPr>
          <w:rFonts w:ascii="Verdana" w:hAnsi="Verdana" w:cs="EUAlbertina-Regu"/>
          <w:sz w:val="20"/>
          <w:szCs w:val="20"/>
        </w:rPr>
        <w:t>αν. 1303/2013</w:t>
      </w:r>
      <w:r w:rsidR="002952BD">
        <w:rPr>
          <w:rFonts w:ascii="Verdana" w:hAnsi="Verdana" w:cs="EUAlbertina-Regu"/>
          <w:sz w:val="20"/>
          <w:szCs w:val="20"/>
        </w:rPr>
        <w:t xml:space="preserve"> και άρθρο 22(1β) του Καν. 508/</w:t>
      </w:r>
      <w:del w:id="90" w:author="ΕΥΘΥ" w:date="2018-12-10T15:33:00Z">
        <w:r w:rsidR="002952BD">
          <w:rPr>
            <w:rFonts w:ascii="Verdana" w:hAnsi="Verdana" w:cs="EUAlbertina-Regu"/>
            <w:sz w:val="20"/>
            <w:szCs w:val="20"/>
          </w:rPr>
          <w:delText>2014</w:delText>
        </w:r>
        <w:r w:rsidR="004F3427" w:rsidRPr="004F3427">
          <w:rPr>
            <w:rFonts w:ascii="Verdana" w:eastAsia="EUAlbertina-Regu-Identity-H" w:hAnsi="Verdana" w:cs="EUAlbertina-Regu-Identity-H"/>
            <w:sz w:val="20"/>
            <w:szCs w:val="20"/>
          </w:rPr>
          <w:delText>από</w:delText>
        </w:r>
      </w:del>
      <w:ins w:id="91" w:author="ΕΥΘΥ" w:date="2018-12-10T15:33:00Z">
        <w:r w:rsidR="002952BD">
          <w:rPr>
            <w:rFonts w:ascii="Verdana" w:hAnsi="Verdana" w:cs="EUAlbertina-Regu"/>
            <w:sz w:val="20"/>
            <w:szCs w:val="20"/>
          </w:rPr>
          <w:t>2014</w:t>
        </w:r>
        <w:r w:rsidR="006A31A1">
          <w:rPr>
            <w:rFonts w:ascii="Verdana" w:hAnsi="Verdana" w:cs="EUAlbertina-Regu"/>
            <w:sz w:val="20"/>
            <w:szCs w:val="20"/>
          </w:rPr>
          <w:t>,</w:t>
        </w:r>
        <w:r w:rsidR="00062140">
          <w:rPr>
            <w:rFonts w:ascii="Verdana" w:hAnsi="Verdana" w:cs="EUAlbertina-Regu"/>
            <w:sz w:val="20"/>
            <w:szCs w:val="20"/>
          </w:rPr>
          <w:t xml:space="preserve"> </w:t>
        </w:r>
        <w:r w:rsidR="004F3427" w:rsidRPr="004F3427">
          <w:rPr>
            <w:rFonts w:ascii="Verdana" w:eastAsia="EUAlbertina-Regu-Identity-H" w:hAnsi="Verdana" w:cs="EUAlbertina-Regu-Identity-H"/>
            <w:sz w:val="20"/>
            <w:szCs w:val="20"/>
          </w:rPr>
          <w:t>από</w:t>
        </w:r>
      </w:ins>
      <w:r w:rsidR="004F3427" w:rsidRPr="004F3427">
        <w:rPr>
          <w:rFonts w:ascii="Verdana" w:eastAsia="EUAlbertina-Regu-Identity-H" w:hAnsi="Verdana" w:cs="EUAlbertina-Regu-Identity-H"/>
          <w:sz w:val="20"/>
          <w:szCs w:val="20"/>
        </w:rPr>
        <w:t xml:space="preserve"> την ημερομηνία έναρξης ισχύος της απόφασης τροποποίησης του προγράμματος</w:t>
      </w:r>
      <w:r w:rsidR="004F3427" w:rsidRPr="004F3427">
        <w:rPr>
          <w:rFonts w:ascii="Verdana" w:hAnsi="Verdana" w:cs="EUAlbertina-Regu"/>
          <w:sz w:val="20"/>
          <w:szCs w:val="20"/>
        </w:rPr>
        <w:t>.</w:t>
      </w:r>
      <w:r w:rsidR="00B6715B">
        <w:rPr>
          <w:rFonts w:ascii="Verdana" w:hAnsi="Verdana" w:cs="EUAlbertina-Regu"/>
          <w:sz w:val="20"/>
          <w:szCs w:val="20"/>
        </w:rPr>
        <w:t xml:space="preserve"> </w:t>
      </w:r>
    </w:p>
    <w:p w14:paraId="5893FECA" w14:textId="77777777" w:rsidR="002E595E" w:rsidRDefault="00CC71D9">
      <w:pPr>
        <w:tabs>
          <w:tab w:val="left" w:pos="426"/>
        </w:tabs>
        <w:autoSpaceDE w:val="0"/>
        <w:autoSpaceDN w:val="0"/>
        <w:adjustRightInd w:val="0"/>
        <w:ind w:left="426" w:hanging="426"/>
        <w:jc w:val="both"/>
        <w:outlineLvl w:val="0"/>
        <w:rPr>
          <w:rFonts w:ascii="Verdana" w:hAnsi="Verdana" w:cs="EUAlbertina-Regu"/>
          <w:sz w:val="20"/>
          <w:szCs w:val="20"/>
        </w:rPr>
      </w:pPr>
      <w:r>
        <w:rPr>
          <w:rFonts w:ascii="Verdana" w:eastAsia="EUAlbertina-Regu-Identity-H" w:hAnsi="Verdana" w:cs="EUAlbertina-Regu-Identity-H"/>
          <w:sz w:val="20"/>
          <w:szCs w:val="20"/>
        </w:rPr>
        <w:tab/>
      </w:r>
      <w:r w:rsidR="00B6715B" w:rsidRPr="00B6715B">
        <w:rPr>
          <w:rFonts w:ascii="Verdana" w:hAnsi="Verdana" w:cs="EUAlbertina-Regu"/>
          <w:sz w:val="20"/>
          <w:szCs w:val="20"/>
        </w:rPr>
        <w:t>Κατά παρέκκλιση, τ</w:t>
      </w:r>
      <w:r w:rsidR="00383E10">
        <w:rPr>
          <w:rFonts w:ascii="Verdana" w:hAnsi="Verdana" w:cs="EUAlbertina-Regu"/>
          <w:sz w:val="20"/>
          <w:szCs w:val="20"/>
        </w:rPr>
        <w:t>ο</w:t>
      </w:r>
      <w:r w:rsidR="00B6715B" w:rsidRPr="00B6715B">
        <w:rPr>
          <w:rFonts w:ascii="Verdana" w:hAnsi="Verdana" w:cs="EUAlbertina-Regu"/>
          <w:sz w:val="20"/>
          <w:szCs w:val="20"/>
        </w:rPr>
        <w:t xml:space="preserve"> πρ</w:t>
      </w:r>
      <w:r w:rsidR="00383E10">
        <w:rPr>
          <w:rFonts w:ascii="Verdana" w:hAnsi="Verdana" w:cs="EUAlbertina-Regu"/>
          <w:sz w:val="20"/>
          <w:szCs w:val="20"/>
        </w:rPr>
        <w:t>όγραμμα</w:t>
      </w:r>
      <w:r w:rsidR="00B6715B" w:rsidRPr="00B6715B">
        <w:rPr>
          <w:rFonts w:ascii="Verdana" w:hAnsi="Verdana" w:cs="EUAlbertina-Regu"/>
          <w:sz w:val="20"/>
          <w:szCs w:val="20"/>
        </w:rPr>
        <w:t xml:space="preserve"> αγροτικής ανάπτυξης, σε περιπτώσεις μέτρων έκτακτης ανάγκης λόγω φυσικών καταστροφών, μπορ</w:t>
      </w:r>
      <w:r w:rsidR="00383E10">
        <w:rPr>
          <w:rFonts w:ascii="Verdana" w:hAnsi="Verdana" w:cs="EUAlbertina-Regu"/>
          <w:sz w:val="20"/>
          <w:szCs w:val="20"/>
        </w:rPr>
        <w:t>εί</w:t>
      </w:r>
      <w:r w:rsidR="00B6715B" w:rsidRPr="00B6715B">
        <w:rPr>
          <w:rFonts w:ascii="Verdana" w:hAnsi="Verdana" w:cs="EUAlbertina-Regu"/>
          <w:sz w:val="20"/>
          <w:szCs w:val="20"/>
        </w:rPr>
        <w:t xml:space="preserve"> να προβλέπ</w:t>
      </w:r>
      <w:r w:rsidR="00383E10">
        <w:rPr>
          <w:rFonts w:ascii="Verdana" w:hAnsi="Verdana" w:cs="EUAlbertina-Regu"/>
          <w:sz w:val="20"/>
          <w:szCs w:val="20"/>
        </w:rPr>
        <w:t>ει</w:t>
      </w:r>
      <w:r w:rsidR="00B6715B" w:rsidRPr="00B6715B">
        <w:rPr>
          <w:rFonts w:ascii="Verdana" w:hAnsi="Verdana" w:cs="EUAlbertina-Regu"/>
          <w:sz w:val="20"/>
          <w:szCs w:val="20"/>
        </w:rPr>
        <w:t xml:space="preserve"> ότι η επιλεξιμότητα των δαπανών που σχετίζονται με τροποποιήσεις του προγράμματος μπορεί να αρχίσει από την ημερομηνία εκδήλωσης της φυσικής καταστροφής.</w:t>
      </w:r>
    </w:p>
    <w:p w14:paraId="40A25DCE" w14:textId="77777777" w:rsidR="006B3F18" w:rsidRDefault="00956BEC">
      <w:pPr>
        <w:tabs>
          <w:tab w:val="left" w:pos="426"/>
        </w:tabs>
        <w:autoSpaceDE w:val="0"/>
        <w:autoSpaceDN w:val="0"/>
        <w:adjustRightInd w:val="0"/>
        <w:ind w:left="426" w:hanging="426"/>
        <w:jc w:val="both"/>
        <w:outlineLvl w:val="0"/>
        <w:rPr>
          <w:rFonts w:ascii="Verdana" w:eastAsia="EUAlbertina-Regu-Identity-H" w:hAnsi="Verdana" w:cs="EUAlbertina-Regu"/>
          <w:sz w:val="20"/>
          <w:szCs w:val="20"/>
        </w:rPr>
      </w:pPr>
      <w:r>
        <w:rPr>
          <w:rFonts w:ascii="Verdana" w:eastAsia="EUAlbertina-Regu-Identity-H" w:hAnsi="Verdana" w:cs="EUAlbertina-Regu-Identity-H"/>
          <w:sz w:val="20"/>
          <w:szCs w:val="20"/>
        </w:rPr>
        <w:t>6</w:t>
      </w:r>
      <w:r w:rsidR="004F3427" w:rsidRPr="004F3427">
        <w:rPr>
          <w:rFonts w:ascii="Verdana" w:eastAsia="EUAlbertina-Regu-Identity-H" w:hAnsi="Verdana" w:cs="EUAlbertina-Regu-Identity-H"/>
          <w:sz w:val="20"/>
          <w:szCs w:val="20"/>
        </w:rPr>
        <w:t xml:space="preserve">. </w:t>
      </w:r>
      <w:r w:rsidR="00416F78">
        <w:rPr>
          <w:rFonts w:ascii="Verdana" w:eastAsia="EUAlbertina-Regu-Identity-H" w:hAnsi="Verdana" w:cs="EUAlbertina-Regu-Identity-H"/>
          <w:sz w:val="20"/>
          <w:szCs w:val="20"/>
        </w:rPr>
        <w:tab/>
      </w:r>
      <w:r w:rsidR="004F3427" w:rsidRPr="004F3427">
        <w:rPr>
          <w:rFonts w:ascii="Verdana" w:eastAsia="EUAlbertina-Regu-Identity-H" w:hAnsi="Verdana" w:cs="EUAlbertina-Regu-Identity-H"/>
          <w:sz w:val="20"/>
          <w:szCs w:val="20"/>
        </w:rPr>
        <w:t xml:space="preserve">Οι πράξεις δεν επιλέγονται για χρηματοδότηση από τα </w:t>
      </w:r>
      <w:r w:rsidR="00416F78">
        <w:rPr>
          <w:rFonts w:ascii="Verdana" w:eastAsia="EUAlbertina-Regu-Identity-H" w:hAnsi="Verdana" w:cs="EUAlbertina-Regu-Identity-H"/>
          <w:sz w:val="20"/>
          <w:szCs w:val="20"/>
        </w:rPr>
        <w:t>Ταμεία</w:t>
      </w:r>
      <w:r w:rsidR="004F3427" w:rsidRPr="004F3427">
        <w:rPr>
          <w:rFonts w:ascii="Verdana" w:eastAsia="EUAlbertina-Regu-Identity-H" w:hAnsi="Verdana" w:cs="EUAlbertina-Regu-Identity-H"/>
          <w:sz w:val="20"/>
          <w:szCs w:val="20"/>
        </w:rPr>
        <w:t xml:space="preserve"> σε περίπτωση που έχουν περατωθεί φυσικά ή έχουν υλοποιηθεί πλήρως πριν να υποβάλει ο δικαιούχος στη </w:t>
      </w:r>
      <w:r w:rsidR="004F3427" w:rsidRPr="004F3427">
        <w:rPr>
          <w:rFonts w:ascii="Verdana" w:eastAsia="EUAlbertina-Regu-Identity-H" w:hAnsi="Verdana" w:cs="EUAlbertina-Regu-Identity-H"/>
          <w:sz w:val="20"/>
          <w:szCs w:val="20"/>
        </w:rPr>
        <w:lastRenderedPageBreak/>
        <w:t>διαχειριστική αρχή την αίτηση χρηματοδότησης</w:t>
      </w:r>
      <w:r w:rsidR="004F3427" w:rsidRPr="004F3427">
        <w:rPr>
          <w:rFonts w:ascii="Verdana" w:eastAsia="EUAlbertina-Regu-Identity-H" w:hAnsi="Verdana" w:cs="EUAlbertina-Regu"/>
          <w:sz w:val="20"/>
          <w:szCs w:val="20"/>
        </w:rPr>
        <w:t xml:space="preserve">, </w:t>
      </w:r>
      <w:r w:rsidR="004F3427" w:rsidRPr="004F3427">
        <w:rPr>
          <w:rFonts w:ascii="Verdana" w:eastAsia="EUAlbertina-Regu-Identity-H" w:hAnsi="Verdana" w:cs="EUAlbertina-Regu-Identity-H"/>
          <w:sz w:val="20"/>
          <w:szCs w:val="20"/>
        </w:rPr>
        <w:t>ανεξάρτητα αν όλες οι σχετικές πληρωμές έχουν γίνει από τον δικαιούχο</w:t>
      </w:r>
      <w:r w:rsidR="004F3427" w:rsidRPr="004F3427">
        <w:rPr>
          <w:rFonts w:ascii="Verdana" w:eastAsia="EUAlbertina-Regu-Identity-H" w:hAnsi="Verdana" w:cs="EUAlbertina-Regu"/>
          <w:sz w:val="20"/>
          <w:szCs w:val="20"/>
        </w:rPr>
        <w:t xml:space="preserve">. </w:t>
      </w:r>
    </w:p>
    <w:p w14:paraId="2FF57A2F" w14:textId="77777777" w:rsidR="002E595E" w:rsidRDefault="0022591D" w:rsidP="0022591D">
      <w:pPr>
        <w:tabs>
          <w:tab w:val="left" w:pos="426"/>
        </w:tabs>
        <w:autoSpaceDE w:val="0"/>
        <w:autoSpaceDN w:val="0"/>
        <w:adjustRightInd w:val="0"/>
        <w:ind w:left="426" w:hanging="426"/>
        <w:jc w:val="both"/>
        <w:outlineLvl w:val="0"/>
        <w:rPr>
          <w:rFonts w:ascii="Verdana" w:hAnsi="Verdana" w:cs="EUAlbertina-Regu"/>
          <w:sz w:val="20"/>
          <w:szCs w:val="20"/>
        </w:rPr>
      </w:pPr>
      <w:r>
        <w:rPr>
          <w:rFonts w:ascii="Verdana" w:hAnsi="Verdana" w:cs="EUAlbertina-Regu"/>
          <w:sz w:val="20"/>
          <w:szCs w:val="20"/>
        </w:rPr>
        <w:tab/>
        <w:t>Ειδικότερα για το ΕΓΤΑΑ, ε</w:t>
      </w:r>
      <w:r w:rsidRPr="001E30EA">
        <w:rPr>
          <w:rFonts w:ascii="Verdana" w:hAnsi="Verdana" w:cs="EUAlbertina-Regu"/>
          <w:sz w:val="20"/>
          <w:szCs w:val="20"/>
        </w:rPr>
        <w:t>ξαιρουμένων των γενικών εξόδων όπως ο</w:t>
      </w:r>
      <w:r>
        <w:rPr>
          <w:rFonts w:ascii="Verdana" w:hAnsi="Verdana" w:cs="EUAlbertina-Regu"/>
          <w:sz w:val="20"/>
          <w:szCs w:val="20"/>
        </w:rPr>
        <w:t>ρίζονται στο άρθρο 45(</w:t>
      </w:r>
      <w:r w:rsidRPr="001E30EA">
        <w:rPr>
          <w:rFonts w:ascii="Verdana" w:hAnsi="Verdana" w:cs="EUAlbertina-Regu"/>
          <w:sz w:val="20"/>
          <w:szCs w:val="20"/>
        </w:rPr>
        <w:t>2</w:t>
      </w:r>
      <w:r>
        <w:rPr>
          <w:rFonts w:ascii="Verdana" w:hAnsi="Verdana" w:cs="EUAlbertina-Regu"/>
          <w:sz w:val="20"/>
          <w:szCs w:val="20"/>
        </w:rPr>
        <w:t>)(</w:t>
      </w:r>
      <w:r w:rsidRPr="001E30EA">
        <w:rPr>
          <w:rFonts w:ascii="Verdana" w:hAnsi="Verdana" w:cs="EUAlbertina-Regu"/>
          <w:sz w:val="20"/>
          <w:szCs w:val="20"/>
        </w:rPr>
        <w:t>γ)</w:t>
      </w:r>
      <w:r w:rsidR="00EE6B04">
        <w:rPr>
          <w:rFonts w:ascii="Verdana" w:hAnsi="Verdana" w:cs="EUAlbertina-Regu"/>
          <w:sz w:val="20"/>
          <w:szCs w:val="20"/>
        </w:rPr>
        <w:t xml:space="preserve"> </w:t>
      </w:r>
      <w:r w:rsidR="00EE6B04">
        <w:rPr>
          <w:rFonts w:ascii="Verdana" w:hAnsi="Verdana" w:cs="EUAlbertina"/>
          <w:sz w:val="20"/>
          <w:szCs w:val="20"/>
        </w:rPr>
        <w:t>του Καν. 1305/2013</w:t>
      </w:r>
      <w:r w:rsidRPr="001E30EA">
        <w:rPr>
          <w:rFonts w:ascii="Verdana" w:hAnsi="Verdana" w:cs="EUAlbertina-Regu"/>
          <w:sz w:val="20"/>
          <w:szCs w:val="20"/>
        </w:rPr>
        <w:t xml:space="preserve">, όσον αφορά τις επενδυτικές πράξεις στο πλαίσιο μέτρων που εμπίπτουν στο πεδίο εφαρμογής του άρθρου 42 </w:t>
      </w:r>
      <w:r w:rsidR="00EE6B04">
        <w:rPr>
          <w:rFonts w:ascii="Verdana" w:hAnsi="Verdana" w:cs="EUAlbertina-Regu"/>
          <w:sz w:val="20"/>
          <w:szCs w:val="20"/>
        </w:rPr>
        <w:t xml:space="preserve">της </w:t>
      </w:r>
      <w:r w:rsidRPr="001E30EA">
        <w:rPr>
          <w:rFonts w:ascii="Verdana" w:hAnsi="Verdana" w:cs="EUAlbertina-Regu"/>
          <w:sz w:val="20"/>
          <w:szCs w:val="20"/>
        </w:rPr>
        <w:t>ΣΛΕΕ, θεωρούνται επιλέξιμες μόνο οι δαπάνες που έχουν πραγματοποιηθεί μετά την υποβολή αίτησης στην αρμόδια αρχή.</w:t>
      </w:r>
      <w:r>
        <w:rPr>
          <w:rFonts w:ascii="Verdana" w:hAnsi="Verdana" w:cs="EUAlbertina-Regu"/>
          <w:sz w:val="20"/>
          <w:szCs w:val="20"/>
        </w:rPr>
        <w:t xml:space="preserve"> </w:t>
      </w:r>
    </w:p>
    <w:p w14:paraId="775D2873" w14:textId="77777777" w:rsidR="006B3F18" w:rsidRDefault="00416F78">
      <w:pPr>
        <w:pStyle w:val="msonospacing0"/>
        <w:spacing w:after="120" w:line="264" w:lineRule="auto"/>
        <w:ind w:left="426" w:hanging="426"/>
        <w:jc w:val="both"/>
        <w:rPr>
          <w:rFonts w:ascii="Verdana" w:hAnsi="Verdana"/>
          <w:sz w:val="20"/>
          <w:szCs w:val="20"/>
        </w:rPr>
      </w:pPr>
      <w:r>
        <w:rPr>
          <w:rFonts w:ascii="Verdana" w:hAnsi="Verdana"/>
          <w:sz w:val="20"/>
          <w:szCs w:val="20"/>
        </w:rPr>
        <w:t>7</w:t>
      </w:r>
      <w:r w:rsidR="00D16B9A">
        <w:rPr>
          <w:rFonts w:ascii="Verdana" w:hAnsi="Verdana"/>
          <w:sz w:val="20"/>
          <w:szCs w:val="20"/>
        </w:rPr>
        <w:t xml:space="preserve">. </w:t>
      </w:r>
      <w:r w:rsidR="00497FF0">
        <w:rPr>
          <w:rFonts w:ascii="Verdana" w:hAnsi="Verdana"/>
          <w:sz w:val="20"/>
          <w:szCs w:val="20"/>
        </w:rPr>
        <w:tab/>
      </w:r>
      <w:r w:rsidR="00D16B9A">
        <w:rPr>
          <w:rFonts w:ascii="Verdana" w:hAnsi="Verdana"/>
          <w:sz w:val="20"/>
          <w:szCs w:val="20"/>
        </w:rPr>
        <w:t>Οι δαπάνες για την υλοποίηση μιας πράξης δύνανται να καλύπτουν όλα τα στάδια εκτέλεσής της, από τον εκ των προτέρων προγραμματισμό έως την ολοκλήρωση της πράξης και τα σχετικά μέτρα δημοσιότητας. Οι επιλέξιμες δαπάνες μιας πράξης δύναται να περιοριστούν με απόφαση της διαχειριστικής αρχής σε ένα ή περισσότερα στάδια της υλοποίησής της.</w:t>
      </w:r>
    </w:p>
    <w:p w14:paraId="4BE5B9A4" w14:textId="77777777" w:rsidR="006B3F18" w:rsidRDefault="00416F78">
      <w:pPr>
        <w:pStyle w:val="msonospacing0"/>
        <w:spacing w:after="120" w:line="264" w:lineRule="auto"/>
        <w:ind w:left="426" w:hanging="426"/>
        <w:jc w:val="both"/>
        <w:rPr>
          <w:rFonts w:ascii="Verdana" w:hAnsi="Verdana"/>
          <w:sz w:val="20"/>
          <w:szCs w:val="20"/>
        </w:rPr>
      </w:pPr>
      <w:r>
        <w:rPr>
          <w:rFonts w:ascii="Verdana" w:hAnsi="Verdana"/>
          <w:sz w:val="20"/>
          <w:szCs w:val="20"/>
        </w:rPr>
        <w:t>8</w:t>
      </w:r>
      <w:r w:rsidR="00D16B9A">
        <w:rPr>
          <w:rFonts w:ascii="Verdana" w:hAnsi="Verdana"/>
          <w:sz w:val="20"/>
          <w:szCs w:val="20"/>
        </w:rPr>
        <w:t xml:space="preserve">. </w:t>
      </w:r>
      <w:r w:rsidR="00497FF0">
        <w:rPr>
          <w:rFonts w:ascii="Verdana" w:hAnsi="Verdana"/>
          <w:sz w:val="20"/>
          <w:szCs w:val="20"/>
        </w:rPr>
        <w:tab/>
      </w:r>
      <w:r w:rsidR="00D16B9A">
        <w:rPr>
          <w:rFonts w:ascii="Verdana" w:hAnsi="Verdana"/>
          <w:sz w:val="20"/>
          <w:szCs w:val="20"/>
        </w:rPr>
        <w:t>Οι όροι υλοποίησης της πράξης όπως ορίζονται στην απόφαση ένταξης είναι ουσιώδεις και οποιαδήποτε μονομερής αλλαγή από τον δικαιούχο</w:t>
      </w:r>
      <w:ins w:id="92" w:author="ΕΥΘΥ" w:date="2018-12-10T15:33:00Z">
        <w:r w:rsidR="00C3045F">
          <w:rPr>
            <w:rFonts w:ascii="Verdana" w:hAnsi="Verdana"/>
            <w:sz w:val="20"/>
            <w:szCs w:val="20"/>
          </w:rPr>
          <w:t>,</w:t>
        </w:r>
      </w:ins>
      <w:r w:rsidR="00D16B9A">
        <w:rPr>
          <w:rFonts w:ascii="Verdana" w:hAnsi="Verdana"/>
          <w:sz w:val="20"/>
          <w:szCs w:val="20"/>
        </w:rPr>
        <w:t xml:space="preserve"> χωρίς προηγούμενη έγκριση από την αρμόδια διαχειριστική αρχή</w:t>
      </w:r>
      <w:ins w:id="93" w:author="ΕΥΘΥ" w:date="2018-12-10T15:33:00Z">
        <w:r w:rsidR="00C3045F">
          <w:rPr>
            <w:rFonts w:ascii="Verdana" w:hAnsi="Verdana"/>
            <w:sz w:val="20"/>
            <w:szCs w:val="20"/>
          </w:rPr>
          <w:t>,</w:t>
        </w:r>
      </w:ins>
      <w:r w:rsidR="00D16B9A">
        <w:rPr>
          <w:rFonts w:ascii="Verdana" w:hAnsi="Verdana"/>
          <w:sz w:val="20"/>
          <w:szCs w:val="20"/>
        </w:rPr>
        <w:t xml:space="preserve"> συνιστά βάσιμη αιτία διακοπής χρηματοδότησης της πράξης. Οι πληρωμές που πραγματοποιούνται συνεπεία αυτής της αλλαγής δεν είναι επιλέξιμες μέχρι την αναγνώρισή τους από την αρμόδια διαχειριστική </w:t>
      </w:r>
      <w:r w:rsidR="00D16B9A" w:rsidRPr="00F14240">
        <w:rPr>
          <w:rFonts w:ascii="Verdana" w:hAnsi="Verdana"/>
          <w:sz w:val="20"/>
          <w:szCs w:val="20"/>
        </w:rPr>
        <w:t xml:space="preserve">αρχή. Υποτροπή του δικαιούχου συνιστά βάσιμη αιτία ανάκλησης της απόφασης ένταξης της πράξης στο πρόγραμμα και </w:t>
      </w:r>
      <w:proofErr w:type="spellStart"/>
      <w:r w:rsidR="00D16B9A" w:rsidRPr="00F14240">
        <w:rPr>
          <w:rFonts w:ascii="Verdana" w:hAnsi="Verdana"/>
          <w:sz w:val="20"/>
          <w:szCs w:val="20"/>
        </w:rPr>
        <w:t>μετακύληση</w:t>
      </w:r>
      <w:proofErr w:type="spellEnd"/>
      <w:r w:rsidR="00D16B9A" w:rsidRPr="00F14240">
        <w:rPr>
          <w:rFonts w:ascii="Verdana" w:hAnsi="Verdana"/>
          <w:sz w:val="20"/>
          <w:szCs w:val="20"/>
        </w:rPr>
        <w:t xml:space="preserve"> σε αυτόν των δημοσιονομικών επιπτώσεων.</w:t>
      </w:r>
    </w:p>
    <w:p w14:paraId="470F97C7" w14:textId="77777777" w:rsidR="006B3F18" w:rsidRDefault="00416F78">
      <w:pPr>
        <w:pStyle w:val="msonospacing0"/>
        <w:spacing w:after="120" w:line="264" w:lineRule="auto"/>
        <w:ind w:left="426" w:hanging="426"/>
        <w:jc w:val="both"/>
        <w:rPr>
          <w:rFonts w:ascii="Verdana" w:hAnsi="Verdana"/>
          <w:sz w:val="20"/>
          <w:szCs w:val="20"/>
        </w:rPr>
      </w:pPr>
      <w:r>
        <w:rPr>
          <w:rFonts w:ascii="Verdana" w:hAnsi="Verdana"/>
          <w:sz w:val="20"/>
          <w:szCs w:val="20"/>
        </w:rPr>
        <w:t>9</w:t>
      </w:r>
      <w:r w:rsidR="00D16B9A">
        <w:rPr>
          <w:rFonts w:ascii="Verdana" w:hAnsi="Verdana"/>
          <w:sz w:val="20"/>
          <w:szCs w:val="20"/>
        </w:rPr>
        <w:t xml:space="preserve">. </w:t>
      </w:r>
      <w:r w:rsidR="00497FF0">
        <w:rPr>
          <w:rFonts w:ascii="Verdana" w:hAnsi="Verdana"/>
          <w:sz w:val="20"/>
          <w:szCs w:val="20"/>
        </w:rPr>
        <w:tab/>
      </w:r>
      <w:r w:rsidR="00D16B9A">
        <w:rPr>
          <w:rFonts w:ascii="Verdana" w:hAnsi="Verdana"/>
          <w:sz w:val="20"/>
          <w:szCs w:val="20"/>
        </w:rPr>
        <w:t>Η διάρκεια υλοποίησης μιας πράξης αφορά στην απαραίτητη χρονική περίοδο για την ολοκλήρωση του φυσικού και οικονομικού αντικειμένου της πράξης μέχρι τη στιγμή που θα έχουν εκπληρωθεί οι ειδικότεροι στόχοι, όροι και υποχρεώσεις που τίθενται στην απόφαση ένταξής της.</w:t>
      </w:r>
    </w:p>
    <w:p w14:paraId="3C3E86E8" w14:textId="77777777" w:rsidR="006B3F18" w:rsidRDefault="00416F78">
      <w:pPr>
        <w:pStyle w:val="msonospacing0"/>
        <w:spacing w:after="120" w:line="264" w:lineRule="auto"/>
        <w:ind w:left="426" w:hanging="426"/>
        <w:jc w:val="both"/>
        <w:rPr>
          <w:rFonts w:ascii="Verdana" w:hAnsi="Verdana"/>
          <w:sz w:val="20"/>
          <w:szCs w:val="20"/>
        </w:rPr>
      </w:pPr>
      <w:r>
        <w:rPr>
          <w:rFonts w:ascii="Verdana" w:hAnsi="Verdana"/>
          <w:sz w:val="20"/>
          <w:szCs w:val="20"/>
        </w:rPr>
        <w:t>10</w:t>
      </w:r>
      <w:r w:rsidR="00D16B9A">
        <w:rPr>
          <w:rFonts w:ascii="Verdana" w:hAnsi="Verdana"/>
          <w:sz w:val="20"/>
          <w:szCs w:val="20"/>
        </w:rPr>
        <w:t xml:space="preserve">. </w:t>
      </w:r>
      <w:r w:rsidR="00795AC4">
        <w:rPr>
          <w:rFonts w:ascii="Verdana" w:hAnsi="Verdana"/>
          <w:sz w:val="20"/>
          <w:szCs w:val="20"/>
        </w:rPr>
        <w:tab/>
      </w:r>
      <w:r w:rsidR="00D16B9A">
        <w:rPr>
          <w:rFonts w:ascii="Verdana" w:hAnsi="Verdana"/>
          <w:sz w:val="20"/>
          <w:szCs w:val="20"/>
        </w:rPr>
        <w:t xml:space="preserve">Η διάρκεια υλοποίησης των πράξεων ορίζεται στην απόφαση ένταξης και μπορεί να τροποποιείται με αιτιολογημένη απόφαση του οργάνου που την εξέδωσε μετά από πρωτοβουλία του ή πριν τη λήξη </w:t>
      </w:r>
      <w:r w:rsidR="00AE5789">
        <w:rPr>
          <w:rFonts w:ascii="Verdana" w:hAnsi="Verdana"/>
          <w:sz w:val="20"/>
          <w:szCs w:val="20"/>
        </w:rPr>
        <w:t>της,</w:t>
      </w:r>
      <w:r w:rsidR="00D16B9A">
        <w:rPr>
          <w:rFonts w:ascii="Verdana" w:hAnsi="Verdana"/>
          <w:sz w:val="20"/>
          <w:szCs w:val="20"/>
        </w:rPr>
        <w:t xml:space="preserve"> μετά από αίτημα του δικαιούχου.</w:t>
      </w:r>
    </w:p>
    <w:p w14:paraId="45CA5569" w14:textId="77777777" w:rsidR="001344DB" w:rsidRDefault="001344DB" w:rsidP="003C0830">
      <w:pPr>
        <w:pStyle w:val="a"/>
        <w:rPr>
          <w:b/>
        </w:rPr>
      </w:pPr>
      <w:bookmarkStart w:id="94" w:name="_Toc423136368"/>
      <w:bookmarkStart w:id="95" w:name="_Toc423140274"/>
      <w:bookmarkStart w:id="96" w:name="_Toc423140869"/>
      <w:bookmarkStart w:id="97" w:name="_Toc423136369"/>
      <w:bookmarkStart w:id="98" w:name="_Toc423140275"/>
      <w:bookmarkStart w:id="99" w:name="_Toc423140870"/>
      <w:bookmarkStart w:id="100" w:name="_Toc423136370"/>
      <w:bookmarkStart w:id="101" w:name="_Toc423140276"/>
      <w:bookmarkStart w:id="102" w:name="_Toc423140871"/>
      <w:bookmarkStart w:id="103" w:name="_Toc423136371"/>
      <w:bookmarkStart w:id="104" w:name="_Toc423140277"/>
      <w:bookmarkStart w:id="105" w:name="_Toc423140872"/>
      <w:bookmarkStart w:id="106" w:name="_Toc423136372"/>
      <w:bookmarkStart w:id="107" w:name="_Toc423140278"/>
      <w:bookmarkStart w:id="108" w:name="_Toc423140873"/>
      <w:bookmarkStart w:id="109" w:name="_Toc423136373"/>
      <w:bookmarkStart w:id="110" w:name="_Toc423140279"/>
      <w:bookmarkStart w:id="111" w:name="_Toc423140874"/>
      <w:bookmarkStart w:id="112" w:name="_Toc423136374"/>
      <w:bookmarkStart w:id="113" w:name="_Toc423140280"/>
      <w:bookmarkStart w:id="114" w:name="_Toc423140875"/>
      <w:bookmarkStart w:id="115" w:name="_Toc423136375"/>
      <w:bookmarkStart w:id="116" w:name="_Toc423140281"/>
      <w:bookmarkStart w:id="117" w:name="_Toc423140876"/>
      <w:bookmarkStart w:id="118" w:name="_Toc423136376"/>
      <w:bookmarkStart w:id="119" w:name="_Toc423140282"/>
      <w:bookmarkStart w:id="120" w:name="_Toc423140877"/>
      <w:bookmarkStart w:id="121" w:name="_Toc423136377"/>
      <w:bookmarkStart w:id="122" w:name="_Toc423140283"/>
      <w:bookmarkStart w:id="123" w:name="_Toc423140878"/>
      <w:bookmarkStart w:id="124" w:name="_Toc423136378"/>
      <w:bookmarkStart w:id="125" w:name="_Toc423140284"/>
      <w:bookmarkStart w:id="126" w:name="_Toc423140879"/>
      <w:bookmarkStart w:id="127" w:name="_Toc423136379"/>
      <w:bookmarkStart w:id="128" w:name="_Toc423140285"/>
      <w:bookmarkStart w:id="129" w:name="_Toc423140880"/>
      <w:bookmarkStart w:id="130" w:name="_Toc423136380"/>
      <w:bookmarkStart w:id="131" w:name="_Toc423140286"/>
      <w:bookmarkStart w:id="132" w:name="_Toc423140881"/>
      <w:bookmarkStart w:id="133" w:name="_Toc423136381"/>
      <w:bookmarkStart w:id="134" w:name="_Toc423140287"/>
      <w:bookmarkStart w:id="135" w:name="_Toc423140882"/>
      <w:bookmarkStart w:id="136" w:name="_Toc423136382"/>
      <w:bookmarkStart w:id="137" w:name="_Toc423140288"/>
      <w:bookmarkStart w:id="138" w:name="_Toc423140883"/>
      <w:bookmarkStart w:id="139" w:name="_Toc423136383"/>
      <w:bookmarkStart w:id="140" w:name="_Toc423140289"/>
      <w:bookmarkStart w:id="141" w:name="_Toc423140884"/>
      <w:bookmarkStart w:id="142" w:name="_Toc423136384"/>
      <w:bookmarkStart w:id="143" w:name="_Toc423140290"/>
      <w:bookmarkStart w:id="144" w:name="_Toc423140885"/>
      <w:bookmarkStart w:id="145" w:name="_Toc423136385"/>
      <w:bookmarkStart w:id="146" w:name="_Toc423140291"/>
      <w:bookmarkStart w:id="147" w:name="_Toc423140886"/>
      <w:bookmarkStart w:id="148" w:name="_Toc423136386"/>
      <w:bookmarkStart w:id="149" w:name="_Toc423140292"/>
      <w:bookmarkStart w:id="150" w:name="_Toc423140887"/>
      <w:bookmarkStart w:id="151" w:name="_Toc423136387"/>
      <w:bookmarkStart w:id="152" w:name="_Toc423140293"/>
      <w:bookmarkStart w:id="153" w:name="_Toc423140888"/>
      <w:bookmarkStart w:id="154" w:name="_Toc423136388"/>
      <w:bookmarkStart w:id="155" w:name="_Toc423140294"/>
      <w:bookmarkStart w:id="156" w:name="_Toc423140889"/>
      <w:bookmarkStart w:id="157" w:name="_Toc423136389"/>
      <w:bookmarkStart w:id="158" w:name="_Toc423140295"/>
      <w:bookmarkStart w:id="159" w:name="_Toc423140890"/>
      <w:bookmarkStart w:id="160" w:name="_Toc423136390"/>
      <w:bookmarkStart w:id="161" w:name="_Toc423140296"/>
      <w:bookmarkStart w:id="162" w:name="_Toc423140891"/>
      <w:bookmarkStart w:id="163" w:name="_Toc423136391"/>
      <w:bookmarkStart w:id="164" w:name="_Toc423140297"/>
      <w:bookmarkStart w:id="165" w:name="_Toc423140892"/>
      <w:bookmarkStart w:id="166" w:name="_Toc423136392"/>
      <w:bookmarkStart w:id="167" w:name="_Toc423140298"/>
      <w:bookmarkStart w:id="168" w:name="_Toc423140893"/>
      <w:bookmarkStart w:id="169" w:name="_Toc423136393"/>
      <w:bookmarkStart w:id="170" w:name="_Toc423140299"/>
      <w:bookmarkStart w:id="171" w:name="_Toc423140894"/>
      <w:bookmarkStart w:id="172" w:name="_Toc423136394"/>
      <w:bookmarkStart w:id="173" w:name="_Toc423140300"/>
      <w:bookmarkStart w:id="174" w:name="_Toc423140895"/>
      <w:bookmarkStart w:id="175" w:name="_Toc423136395"/>
      <w:bookmarkStart w:id="176" w:name="_Toc423140301"/>
      <w:bookmarkStart w:id="177" w:name="_Toc423140896"/>
      <w:bookmarkStart w:id="178" w:name="_Toc423136396"/>
      <w:bookmarkStart w:id="179" w:name="_Toc423140302"/>
      <w:bookmarkStart w:id="180" w:name="_Toc423140897"/>
      <w:bookmarkStart w:id="181" w:name="_Toc423136397"/>
      <w:bookmarkStart w:id="182" w:name="_Toc423140303"/>
      <w:bookmarkStart w:id="183" w:name="_Toc423140898"/>
      <w:bookmarkStart w:id="184" w:name="_Toc423136398"/>
      <w:bookmarkStart w:id="185" w:name="_Toc423140304"/>
      <w:bookmarkStart w:id="186" w:name="_Toc423140899"/>
      <w:bookmarkStart w:id="187" w:name="_Toc423136400"/>
      <w:bookmarkStart w:id="188" w:name="_Toc423140306"/>
      <w:bookmarkStart w:id="189" w:name="_Toc423140901"/>
      <w:bookmarkStart w:id="190" w:name="_Toc419355636"/>
      <w:bookmarkStart w:id="191" w:name="_Toc419355795"/>
      <w:bookmarkStart w:id="192" w:name="_Toc419355953"/>
      <w:bookmarkStart w:id="193" w:name="_Toc419356111"/>
      <w:bookmarkStart w:id="194" w:name="_Toc419356269"/>
      <w:bookmarkStart w:id="195" w:name="_Toc419356427"/>
      <w:bookmarkStart w:id="196" w:name="_Toc423136401"/>
      <w:bookmarkStart w:id="197" w:name="_Toc423140307"/>
      <w:bookmarkStart w:id="198" w:name="_Toc423140902"/>
      <w:bookmarkStart w:id="199" w:name="_Toc419355637"/>
      <w:bookmarkStart w:id="200" w:name="_Toc419355796"/>
      <w:bookmarkStart w:id="201" w:name="_Toc419355954"/>
      <w:bookmarkStart w:id="202" w:name="_Toc419356112"/>
      <w:bookmarkStart w:id="203" w:name="_Toc419356270"/>
      <w:bookmarkStart w:id="204" w:name="_Toc419356428"/>
      <w:bookmarkStart w:id="205" w:name="_Toc423136402"/>
      <w:bookmarkStart w:id="206" w:name="_Toc423140308"/>
      <w:bookmarkStart w:id="207" w:name="_Toc423140903"/>
      <w:bookmarkStart w:id="208" w:name="_Toc419355638"/>
      <w:bookmarkStart w:id="209" w:name="_Toc419355797"/>
      <w:bookmarkStart w:id="210" w:name="_Toc419355955"/>
      <w:bookmarkStart w:id="211" w:name="_Toc419356113"/>
      <w:bookmarkStart w:id="212" w:name="_Toc419356271"/>
      <w:bookmarkStart w:id="213" w:name="_Toc419356429"/>
      <w:bookmarkStart w:id="214" w:name="_Toc423136403"/>
      <w:bookmarkStart w:id="215" w:name="_Toc423140309"/>
      <w:bookmarkStart w:id="216" w:name="_Toc423140904"/>
      <w:bookmarkStart w:id="217" w:name="_Toc419355639"/>
      <w:bookmarkStart w:id="218" w:name="_Toc419355798"/>
      <w:bookmarkStart w:id="219" w:name="_Toc419355956"/>
      <w:bookmarkStart w:id="220" w:name="_Toc419356114"/>
      <w:bookmarkStart w:id="221" w:name="_Toc419356272"/>
      <w:bookmarkStart w:id="222" w:name="_Toc419356430"/>
      <w:bookmarkStart w:id="223" w:name="_Toc423136404"/>
      <w:bookmarkStart w:id="224" w:name="_Toc423140310"/>
      <w:bookmarkStart w:id="225" w:name="_Toc423140905"/>
      <w:bookmarkStart w:id="226" w:name="_Toc419355640"/>
      <w:bookmarkStart w:id="227" w:name="_Toc419355799"/>
      <w:bookmarkStart w:id="228" w:name="_Toc419355957"/>
      <w:bookmarkStart w:id="229" w:name="_Toc419356115"/>
      <w:bookmarkStart w:id="230" w:name="_Toc419356273"/>
      <w:bookmarkStart w:id="231" w:name="_Toc419356431"/>
      <w:bookmarkStart w:id="232" w:name="_Toc423136405"/>
      <w:bookmarkStart w:id="233" w:name="_Toc423140311"/>
      <w:bookmarkStart w:id="234" w:name="_Toc423140906"/>
      <w:bookmarkStart w:id="235" w:name="_Toc419355641"/>
      <w:bookmarkStart w:id="236" w:name="_Toc419355800"/>
      <w:bookmarkStart w:id="237" w:name="_Toc419355958"/>
      <w:bookmarkStart w:id="238" w:name="_Toc419356116"/>
      <w:bookmarkStart w:id="239" w:name="_Toc419356274"/>
      <w:bookmarkStart w:id="240" w:name="_Toc419356432"/>
      <w:bookmarkStart w:id="241" w:name="_Toc423136406"/>
      <w:bookmarkStart w:id="242" w:name="_Toc423140312"/>
      <w:bookmarkStart w:id="243" w:name="_Toc423140907"/>
      <w:bookmarkStart w:id="244" w:name="_Toc419355642"/>
      <w:bookmarkStart w:id="245" w:name="_Toc419355801"/>
      <w:bookmarkStart w:id="246" w:name="_Toc419355959"/>
      <w:bookmarkStart w:id="247" w:name="_Toc419356117"/>
      <w:bookmarkStart w:id="248" w:name="_Toc419356275"/>
      <w:bookmarkStart w:id="249" w:name="_Toc419356433"/>
      <w:bookmarkStart w:id="250" w:name="_Toc423136407"/>
      <w:bookmarkStart w:id="251" w:name="_Toc423140313"/>
      <w:bookmarkStart w:id="252" w:name="_Toc423140908"/>
      <w:bookmarkStart w:id="253" w:name="_Toc419355643"/>
      <w:bookmarkStart w:id="254" w:name="_Toc419355802"/>
      <w:bookmarkStart w:id="255" w:name="_Toc419355960"/>
      <w:bookmarkStart w:id="256" w:name="_Toc419356118"/>
      <w:bookmarkStart w:id="257" w:name="_Toc419356276"/>
      <w:bookmarkStart w:id="258" w:name="_Toc419356434"/>
      <w:bookmarkStart w:id="259" w:name="_Toc423136408"/>
      <w:bookmarkStart w:id="260" w:name="_Toc423140314"/>
      <w:bookmarkStart w:id="261" w:name="_Toc423140909"/>
      <w:bookmarkStart w:id="262" w:name="_Toc419355644"/>
      <w:bookmarkStart w:id="263" w:name="_Toc419355803"/>
      <w:bookmarkStart w:id="264" w:name="_Toc419355961"/>
      <w:bookmarkStart w:id="265" w:name="_Toc419356119"/>
      <w:bookmarkStart w:id="266" w:name="_Toc419356277"/>
      <w:bookmarkStart w:id="267" w:name="_Toc419356435"/>
      <w:bookmarkStart w:id="268" w:name="_Toc423136409"/>
      <w:bookmarkStart w:id="269" w:name="_Toc423140315"/>
      <w:bookmarkStart w:id="270" w:name="_Toc423140910"/>
      <w:bookmarkStart w:id="271" w:name="_Toc419355645"/>
      <w:bookmarkStart w:id="272" w:name="_Toc419355804"/>
      <w:bookmarkStart w:id="273" w:name="_Toc419355962"/>
      <w:bookmarkStart w:id="274" w:name="_Toc419356120"/>
      <w:bookmarkStart w:id="275" w:name="_Toc419356278"/>
      <w:bookmarkStart w:id="276" w:name="_Toc419356436"/>
      <w:bookmarkStart w:id="277" w:name="_Toc423136410"/>
      <w:bookmarkStart w:id="278" w:name="_Toc423140316"/>
      <w:bookmarkStart w:id="279" w:name="_Toc423140911"/>
      <w:bookmarkStart w:id="280" w:name="_Toc419355646"/>
      <w:bookmarkStart w:id="281" w:name="_Toc419355805"/>
      <w:bookmarkStart w:id="282" w:name="_Toc419355963"/>
      <w:bookmarkStart w:id="283" w:name="_Toc419356121"/>
      <w:bookmarkStart w:id="284" w:name="_Toc419356279"/>
      <w:bookmarkStart w:id="285" w:name="_Toc419356437"/>
      <w:bookmarkStart w:id="286" w:name="_Toc423136411"/>
      <w:bookmarkStart w:id="287" w:name="_Toc423140317"/>
      <w:bookmarkStart w:id="288" w:name="_Toc423140912"/>
      <w:bookmarkStart w:id="289" w:name="_Toc419355647"/>
      <w:bookmarkStart w:id="290" w:name="_Toc419355806"/>
      <w:bookmarkStart w:id="291" w:name="_Toc419355964"/>
      <w:bookmarkStart w:id="292" w:name="_Toc419356122"/>
      <w:bookmarkStart w:id="293" w:name="_Toc419356280"/>
      <w:bookmarkStart w:id="294" w:name="_Toc419356438"/>
      <w:bookmarkStart w:id="295" w:name="_Toc423136412"/>
      <w:bookmarkStart w:id="296" w:name="_Toc423140318"/>
      <w:bookmarkStart w:id="297" w:name="_Toc423140913"/>
      <w:bookmarkStart w:id="298" w:name="_Toc419355648"/>
      <w:bookmarkStart w:id="299" w:name="_Toc419355807"/>
      <w:bookmarkStart w:id="300" w:name="_Toc419355965"/>
      <w:bookmarkStart w:id="301" w:name="_Toc419356123"/>
      <w:bookmarkStart w:id="302" w:name="_Toc419356281"/>
      <w:bookmarkStart w:id="303" w:name="_Toc419356439"/>
      <w:bookmarkStart w:id="304" w:name="_Toc423136413"/>
      <w:bookmarkStart w:id="305" w:name="_Toc423140319"/>
      <w:bookmarkStart w:id="306" w:name="_Toc423140914"/>
      <w:bookmarkStart w:id="307" w:name="_Toc419355649"/>
      <w:bookmarkStart w:id="308" w:name="_Toc419355808"/>
      <w:bookmarkStart w:id="309" w:name="_Toc419355966"/>
      <w:bookmarkStart w:id="310" w:name="_Toc419356124"/>
      <w:bookmarkStart w:id="311" w:name="_Toc419356282"/>
      <w:bookmarkStart w:id="312" w:name="_Toc419356440"/>
      <w:bookmarkStart w:id="313" w:name="_Toc423136414"/>
      <w:bookmarkStart w:id="314" w:name="_Toc423140320"/>
      <w:bookmarkStart w:id="315" w:name="_Toc423140915"/>
      <w:bookmarkStart w:id="316" w:name="_Toc419355650"/>
      <w:bookmarkStart w:id="317" w:name="_Toc419355809"/>
      <w:bookmarkStart w:id="318" w:name="_Toc419355967"/>
      <w:bookmarkStart w:id="319" w:name="_Toc419356125"/>
      <w:bookmarkStart w:id="320" w:name="_Toc419356283"/>
      <w:bookmarkStart w:id="321" w:name="_Toc419356441"/>
      <w:bookmarkStart w:id="322" w:name="_Toc423136415"/>
      <w:bookmarkStart w:id="323" w:name="_Toc423140321"/>
      <w:bookmarkStart w:id="324" w:name="_Toc423140916"/>
      <w:bookmarkStart w:id="325" w:name="_Toc419355651"/>
      <w:bookmarkStart w:id="326" w:name="_Toc419355810"/>
      <w:bookmarkStart w:id="327" w:name="_Toc419355968"/>
      <w:bookmarkStart w:id="328" w:name="_Toc419356126"/>
      <w:bookmarkStart w:id="329" w:name="_Toc419356284"/>
      <w:bookmarkStart w:id="330" w:name="_Toc419356442"/>
      <w:bookmarkStart w:id="331" w:name="_Toc423136416"/>
      <w:bookmarkStart w:id="332" w:name="_Toc423140322"/>
      <w:bookmarkStart w:id="333" w:name="_Toc423140917"/>
      <w:bookmarkStart w:id="334" w:name="_Toc419355652"/>
      <w:bookmarkStart w:id="335" w:name="_Toc419355811"/>
      <w:bookmarkStart w:id="336" w:name="_Toc419355969"/>
      <w:bookmarkStart w:id="337" w:name="_Toc419356127"/>
      <w:bookmarkStart w:id="338" w:name="_Toc419356285"/>
      <w:bookmarkStart w:id="339" w:name="_Toc419356443"/>
      <w:bookmarkStart w:id="340" w:name="_Toc423136417"/>
      <w:bookmarkStart w:id="341" w:name="_Toc423140323"/>
      <w:bookmarkStart w:id="342" w:name="_Toc423140918"/>
      <w:bookmarkStart w:id="343" w:name="_Toc419355653"/>
      <w:bookmarkStart w:id="344" w:name="_Toc419355812"/>
      <w:bookmarkStart w:id="345" w:name="_Toc419355970"/>
      <w:bookmarkStart w:id="346" w:name="_Toc419356128"/>
      <w:bookmarkStart w:id="347" w:name="_Toc419356286"/>
      <w:bookmarkStart w:id="348" w:name="_Toc419356444"/>
      <w:bookmarkStart w:id="349" w:name="_Toc423136418"/>
      <w:bookmarkStart w:id="350" w:name="_Toc423140324"/>
      <w:bookmarkStart w:id="351" w:name="_Toc423140919"/>
      <w:bookmarkStart w:id="352" w:name="_Toc419355654"/>
      <w:bookmarkStart w:id="353" w:name="_Toc419355813"/>
      <w:bookmarkStart w:id="354" w:name="_Toc419355971"/>
      <w:bookmarkStart w:id="355" w:name="_Toc419356129"/>
      <w:bookmarkStart w:id="356" w:name="_Toc419356287"/>
      <w:bookmarkStart w:id="357" w:name="_Toc419356445"/>
      <w:bookmarkStart w:id="358" w:name="_Toc423136419"/>
      <w:bookmarkStart w:id="359" w:name="_Toc423140325"/>
      <w:bookmarkStart w:id="360" w:name="_Toc423140920"/>
      <w:bookmarkStart w:id="361" w:name="_Toc419355655"/>
      <w:bookmarkStart w:id="362" w:name="_Toc419355814"/>
      <w:bookmarkStart w:id="363" w:name="_Toc419355972"/>
      <w:bookmarkStart w:id="364" w:name="_Toc419356130"/>
      <w:bookmarkStart w:id="365" w:name="_Toc419356288"/>
      <w:bookmarkStart w:id="366" w:name="_Toc419356446"/>
      <w:bookmarkStart w:id="367" w:name="_Toc423136420"/>
      <w:bookmarkStart w:id="368" w:name="_Toc423140326"/>
      <w:bookmarkStart w:id="369" w:name="_Toc423140921"/>
      <w:bookmarkStart w:id="370" w:name="_Toc419355656"/>
      <w:bookmarkStart w:id="371" w:name="_Toc419355815"/>
      <w:bookmarkStart w:id="372" w:name="_Toc419355973"/>
      <w:bookmarkStart w:id="373" w:name="_Toc419356131"/>
      <w:bookmarkStart w:id="374" w:name="_Toc419356289"/>
      <w:bookmarkStart w:id="375" w:name="_Toc419356447"/>
      <w:bookmarkStart w:id="376" w:name="_Toc423136421"/>
      <w:bookmarkStart w:id="377" w:name="_Toc423140327"/>
      <w:bookmarkStart w:id="378" w:name="_Toc423140922"/>
      <w:bookmarkStart w:id="379" w:name="_Toc419355657"/>
      <w:bookmarkStart w:id="380" w:name="_Toc419355816"/>
      <w:bookmarkStart w:id="381" w:name="_Toc419355974"/>
      <w:bookmarkStart w:id="382" w:name="_Toc419356132"/>
      <w:bookmarkStart w:id="383" w:name="_Toc419356290"/>
      <w:bookmarkStart w:id="384" w:name="_Toc419356448"/>
      <w:bookmarkStart w:id="385" w:name="_Toc423136422"/>
      <w:bookmarkStart w:id="386" w:name="_Toc423140328"/>
      <w:bookmarkStart w:id="387" w:name="_Toc423140923"/>
      <w:bookmarkStart w:id="388" w:name="_Toc419355658"/>
      <w:bookmarkStart w:id="389" w:name="_Toc419355817"/>
      <w:bookmarkStart w:id="390" w:name="_Toc419355975"/>
      <w:bookmarkStart w:id="391" w:name="_Toc419356133"/>
      <w:bookmarkStart w:id="392" w:name="_Toc419356291"/>
      <w:bookmarkStart w:id="393" w:name="_Toc419356449"/>
      <w:bookmarkStart w:id="394" w:name="_Toc423136423"/>
      <w:bookmarkStart w:id="395" w:name="_Toc423140329"/>
      <w:bookmarkStart w:id="396" w:name="_Toc423140924"/>
      <w:bookmarkStart w:id="397" w:name="_Toc419355659"/>
      <w:bookmarkStart w:id="398" w:name="_Toc419355818"/>
      <w:bookmarkStart w:id="399" w:name="_Toc419355976"/>
      <w:bookmarkStart w:id="400" w:name="_Toc419356134"/>
      <w:bookmarkStart w:id="401" w:name="_Toc419356292"/>
      <w:bookmarkStart w:id="402" w:name="_Toc419356450"/>
      <w:bookmarkStart w:id="403" w:name="_Toc423136424"/>
      <w:bookmarkStart w:id="404" w:name="_Toc423140330"/>
      <w:bookmarkStart w:id="405" w:name="_Toc423140925"/>
      <w:bookmarkStart w:id="406" w:name="_Toc419355660"/>
      <w:bookmarkStart w:id="407" w:name="_Toc419355819"/>
      <w:bookmarkStart w:id="408" w:name="_Toc419355977"/>
      <w:bookmarkStart w:id="409" w:name="_Toc419356135"/>
      <w:bookmarkStart w:id="410" w:name="_Toc419356293"/>
      <w:bookmarkStart w:id="411" w:name="_Toc419356451"/>
      <w:bookmarkStart w:id="412" w:name="_Toc423136425"/>
      <w:bookmarkStart w:id="413" w:name="_Toc423140331"/>
      <w:bookmarkStart w:id="414" w:name="_Toc423140926"/>
      <w:bookmarkStart w:id="415" w:name="_Toc419355661"/>
      <w:bookmarkStart w:id="416" w:name="_Toc419355820"/>
      <w:bookmarkStart w:id="417" w:name="_Toc419355978"/>
      <w:bookmarkStart w:id="418" w:name="_Toc419356136"/>
      <w:bookmarkStart w:id="419" w:name="_Toc419356294"/>
      <w:bookmarkStart w:id="420" w:name="_Toc419356452"/>
      <w:bookmarkStart w:id="421" w:name="_Toc423136426"/>
      <w:bookmarkStart w:id="422" w:name="_Toc423140332"/>
      <w:bookmarkStart w:id="423" w:name="_Toc423140927"/>
      <w:bookmarkStart w:id="424" w:name="_Toc419355662"/>
      <w:bookmarkStart w:id="425" w:name="_Toc419355821"/>
      <w:bookmarkStart w:id="426" w:name="_Toc419355979"/>
      <w:bookmarkStart w:id="427" w:name="_Toc419356137"/>
      <w:bookmarkStart w:id="428" w:name="_Toc419356295"/>
      <w:bookmarkStart w:id="429" w:name="_Toc419356453"/>
      <w:bookmarkStart w:id="430" w:name="_Toc423136427"/>
      <w:bookmarkStart w:id="431" w:name="_Toc423140333"/>
      <w:bookmarkStart w:id="432" w:name="_Toc423140928"/>
      <w:bookmarkStart w:id="433" w:name="_Toc419355663"/>
      <w:bookmarkStart w:id="434" w:name="_Toc419355822"/>
      <w:bookmarkStart w:id="435" w:name="_Toc419355980"/>
      <w:bookmarkStart w:id="436" w:name="_Toc419356138"/>
      <w:bookmarkStart w:id="437" w:name="_Toc419356296"/>
      <w:bookmarkStart w:id="438" w:name="_Toc419356454"/>
      <w:bookmarkStart w:id="439" w:name="_Toc423136428"/>
      <w:bookmarkStart w:id="440" w:name="_Toc423140334"/>
      <w:bookmarkStart w:id="441" w:name="_Toc423140929"/>
      <w:bookmarkStart w:id="442" w:name="_Toc419355664"/>
      <w:bookmarkStart w:id="443" w:name="_Toc419355823"/>
      <w:bookmarkStart w:id="444" w:name="_Toc419355981"/>
      <w:bookmarkStart w:id="445" w:name="_Toc419356139"/>
      <w:bookmarkStart w:id="446" w:name="_Toc419356297"/>
      <w:bookmarkStart w:id="447" w:name="_Toc419356455"/>
      <w:bookmarkStart w:id="448" w:name="_Toc423136429"/>
      <w:bookmarkStart w:id="449" w:name="_Toc423140335"/>
      <w:bookmarkStart w:id="450" w:name="_Toc42314093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7E3B82E5" w14:textId="77777777" w:rsidR="001344DB" w:rsidRDefault="0027472D" w:rsidP="00BA5207">
      <w:pPr>
        <w:jc w:val="center"/>
        <w:rPr>
          <w:rFonts w:ascii="Verdana" w:hAnsi="Verdana"/>
          <w:b/>
          <w:sz w:val="20"/>
          <w:szCs w:val="20"/>
        </w:rPr>
      </w:pPr>
      <w:r w:rsidRPr="0027472D">
        <w:rPr>
          <w:rFonts w:ascii="Verdana" w:hAnsi="Verdana"/>
          <w:b/>
          <w:sz w:val="20"/>
          <w:szCs w:val="20"/>
        </w:rPr>
        <w:t xml:space="preserve">Συμμόρφωση με </w:t>
      </w:r>
      <w:r w:rsidR="008426E6">
        <w:rPr>
          <w:rFonts w:ascii="Verdana" w:hAnsi="Verdana"/>
          <w:b/>
          <w:sz w:val="20"/>
          <w:szCs w:val="20"/>
        </w:rPr>
        <w:t xml:space="preserve">το </w:t>
      </w:r>
      <w:proofErr w:type="spellStart"/>
      <w:r w:rsidR="008426E6">
        <w:rPr>
          <w:rFonts w:ascii="Verdana" w:hAnsi="Verdana"/>
          <w:b/>
          <w:sz w:val="20"/>
          <w:szCs w:val="20"/>
        </w:rPr>
        <w:t>ε</w:t>
      </w:r>
      <w:r w:rsidRPr="0027472D">
        <w:rPr>
          <w:rFonts w:ascii="Verdana" w:hAnsi="Verdana"/>
          <w:b/>
          <w:sz w:val="20"/>
          <w:szCs w:val="20"/>
        </w:rPr>
        <w:t>νωσιακ</w:t>
      </w:r>
      <w:r w:rsidR="008426E6">
        <w:rPr>
          <w:rFonts w:ascii="Verdana" w:hAnsi="Verdana"/>
          <w:b/>
          <w:sz w:val="20"/>
          <w:szCs w:val="20"/>
        </w:rPr>
        <w:t>ό</w:t>
      </w:r>
      <w:proofErr w:type="spellEnd"/>
      <w:r w:rsidR="008426E6">
        <w:rPr>
          <w:rFonts w:ascii="Verdana" w:hAnsi="Verdana"/>
          <w:b/>
          <w:sz w:val="20"/>
          <w:szCs w:val="20"/>
        </w:rPr>
        <w:t xml:space="preserve"> και εθνικό δίκαιο</w:t>
      </w:r>
      <w:bookmarkStart w:id="451" w:name="_Toc423136431"/>
      <w:bookmarkStart w:id="452" w:name="_Toc423140337"/>
      <w:bookmarkStart w:id="453" w:name="_Toc423140932"/>
      <w:bookmarkStart w:id="454" w:name="_Toc423136432"/>
      <w:bookmarkStart w:id="455" w:name="_Toc423140338"/>
      <w:bookmarkStart w:id="456" w:name="_Toc423140933"/>
      <w:bookmarkStart w:id="457" w:name="_Toc423136433"/>
      <w:bookmarkStart w:id="458" w:name="_Toc423140339"/>
      <w:bookmarkStart w:id="459" w:name="_Toc423140934"/>
      <w:bookmarkStart w:id="460" w:name="_Toc423136434"/>
      <w:bookmarkStart w:id="461" w:name="_Toc423140340"/>
      <w:bookmarkStart w:id="462" w:name="_Toc423140935"/>
      <w:bookmarkStart w:id="463" w:name="_Toc423136435"/>
      <w:bookmarkStart w:id="464" w:name="_Toc423140341"/>
      <w:bookmarkStart w:id="465" w:name="_Toc423140936"/>
      <w:bookmarkStart w:id="466" w:name="_Toc423136436"/>
      <w:bookmarkStart w:id="467" w:name="_Toc423140342"/>
      <w:bookmarkStart w:id="468" w:name="_Toc423140937"/>
      <w:bookmarkStart w:id="469" w:name="_Toc423136437"/>
      <w:bookmarkStart w:id="470" w:name="_Toc423140343"/>
      <w:bookmarkStart w:id="471" w:name="_Toc423140938"/>
      <w:bookmarkStart w:id="472" w:name="_Toc423136438"/>
      <w:bookmarkStart w:id="473" w:name="_Toc423140344"/>
      <w:bookmarkStart w:id="474" w:name="_Toc423140939"/>
      <w:bookmarkStart w:id="475" w:name="_Toc423136439"/>
      <w:bookmarkStart w:id="476" w:name="_Toc423140345"/>
      <w:bookmarkStart w:id="477" w:name="_Toc423140940"/>
      <w:bookmarkStart w:id="478" w:name="_Toc423136440"/>
      <w:bookmarkStart w:id="479" w:name="_Toc423140346"/>
      <w:bookmarkStart w:id="480" w:name="_Toc423140941"/>
      <w:bookmarkStart w:id="481" w:name="_Toc423136441"/>
      <w:bookmarkStart w:id="482" w:name="_Toc423140347"/>
      <w:bookmarkStart w:id="483" w:name="_Toc423140942"/>
      <w:bookmarkStart w:id="484" w:name="_Toc423136442"/>
      <w:bookmarkStart w:id="485" w:name="_Toc423140348"/>
      <w:bookmarkStart w:id="486" w:name="_Toc423140943"/>
      <w:bookmarkStart w:id="487" w:name="_Toc423136443"/>
      <w:bookmarkStart w:id="488" w:name="_Toc423140349"/>
      <w:bookmarkStart w:id="489" w:name="_Toc423140944"/>
      <w:bookmarkStart w:id="490" w:name="_Toc423136444"/>
      <w:bookmarkStart w:id="491" w:name="_Toc423140350"/>
      <w:bookmarkStart w:id="492" w:name="_Toc423140945"/>
      <w:bookmarkStart w:id="493" w:name="_Toc423136445"/>
      <w:bookmarkStart w:id="494" w:name="_Toc423140351"/>
      <w:bookmarkStart w:id="495" w:name="_Toc423140946"/>
      <w:bookmarkStart w:id="496" w:name="_Toc423136446"/>
      <w:bookmarkStart w:id="497" w:name="_Toc423140352"/>
      <w:bookmarkStart w:id="498" w:name="_Toc423140947"/>
      <w:bookmarkStart w:id="499" w:name="_Toc423136447"/>
      <w:bookmarkStart w:id="500" w:name="_Toc423140353"/>
      <w:bookmarkStart w:id="501" w:name="_Toc423140948"/>
      <w:bookmarkStart w:id="502" w:name="_Toc423136448"/>
      <w:bookmarkStart w:id="503" w:name="_Toc423140354"/>
      <w:bookmarkStart w:id="504" w:name="_Toc423140949"/>
      <w:bookmarkStart w:id="505" w:name="_Toc423136449"/>
      <w:bookmarkStart w:id="506" w:name="_Toc423140355"/>
      <w:bookmarkStart w:id="507" w:name="_Toc423140950"/>
      <w:bookmarkStart w:id="508" w:name="_Toc423136450"/>
      <w:bookmarkStart w:id="509" w:name="_Toc423140356"/>
      <w:bookmarkStart w:id="510" w:name="_Toc423140951"/>
      <w:bookmarkStart w:id="511" w:name="_Toc423136451"/>
      <w:bookmarkStart w:id="512" w:name="_Toc423140357"/>
      <w:bookmarkStart w:id="513" w:name="_Toc423140952"/>
      <w:bookmarkStart w:id="514" w:name="_Toc423136452"/>
      <w:bookmarkStart w:id="515" w:name="_Toc423140358"/>
      <w:bookmarkStart w:id="516" w:name="_Toc423140953"/>
      <w:bookmarkStart w:id="517" w:name="_Toc423136453"/>
      <w:bookmarkStart w:id="518" w:name="_Toc423140359"/>
      <w:bookmarkStart w:id="519" w:name="_Toc423140954"/>
      <w:bookmarkStart w:id="520" w:name="_Toc423136454"/>
      <w:bookmarkStart w:id="521" w:name="_Toc423140360"/>
      <w:bookmarkStart w:id="522" w:name="_Toc423140955"/>
      <w:bookmarkStart w:id="523" w:name="_Toc423136455"/>
      <w:bookmarkStart w:id="524" w:name="_Toc423140361"/>
      <w:bookmarkStart w:id="525" w:name="_Toc423140956"/>
      <w:bookmarkStart w:id="526" w:name="_Toc423136456"/>
      <w:bookmarkStart w:id="527" w:name="_Toc423140362"/>
      <w:bookmarkStart w:id="528" w:name="_Toc423140957"/>
      <w:bookmarkStart w:id="529" w:name="_Toc423136457"/>
      <w:bookmarkStart w:id="530" w:name="_Toc423140363"/>
      <w:bookmarkStart w:id="531" w:name="_Toc423140958"/>
      <w:bookmarkStart w:id="532" w:name="_Toc423136458"/>
      <w:bookmarkStart w:id="533" w:name="_Toc423140364"/>
      <w:bookmarkStart w:id="534" w:name="_Toc423140959"/>
      <w:bookmarkStart w:id="535" w:name="_Toc423136459"/>
      <w:bookmarkStart w:id="536" w:name="_Toc423140365"/>
      <w:bookmarkStart w:id="537" w:name="_Toc423140960"/>
      <w:bookmarkStart w:id="538" w:name="_Toc423136460"/>
      <w:bookmarkStart w:id="539" w:name="_Toc423140366"/>
      <w:bookmarkStart w:id="540" w:name="_Toc423140961"/>
      <w:bookmarkStart w:id="541" w:name="_Toc423136461"/>
      <w:bookmarkStart w:id="542" w:name="_Toc423140367"/>
      <w:bookmarkStart w:id="543" w:name="_Toc423140962"/>
      <w:bookmarkStart w:id="544" w:name="_Toc423136462"/>
      <w:bookmarkStart w:id="545" w:name="_Toc423140368"/>
      <w:bookmarkStart w:id="546" w:name="_Toc423140963"/>
      <w:bookmarkStart w:id="547" w:name="_Toc423136463"/>
      <w:bookmarkStart w:id="548" w:name="_Toc423140369"/>
      <w:bookmarkStart w:id="549" w:name="_Toc423140964"/>
      <w:bookmarkStart w:id="550" w:name="_Toc423136464"/>
      <w:bookmarkStart w:id="551" w:name="_Toc423140370"/>
      <w:bookmarkStart w:id="552" w:name="_Toc423140965"/>
      <w:bookmarkStart w:id="553" w:name="_Toc423136465"/>
      <w:bookmarkStart w:id="554" w:name="_Toc423140371"/>
      <w:bookmarkStart w:id="555" w:name="_Toc423140966"/>
      <w:bookmarkStart w:id="556" w:name="_Toc423136466"/>
      <w:bookmarkStart w:id="557" w:name="_Toc423140372"/>
      <w:bookmarkStart w:id="558" w:name="_Toc423140967"/>
      <w:bookmarkStart w:id="559" w:name="_Toc423136467"/>
      <w:bookmarkStart w:id="560" w:name="_Toc423140373"/>
      <w:bookmarkStart w:id="561" w:name="_Toc423140968"/>
      <w:bookmarkStart w:id="562" w:name="_Toc423136468"/>
      <w:bookmarkStart w:id="563" w:name="_Toc423140374"/>
      <w:bookmarkStart w:id="564" w:name="_Toc423140969"/>
      <w:bookmarkStart w:id="565" w:name="_Toc423136469"/>
      <w:bookmarkStart w:id="566" w:name="_Toc423140375"/>
      <w:bookmarkStart w:id="567" w:name="_Toc423140970"/>
      <w:bookmarkStart w:id="568" w:name="_Toc423136470"/>
      <w:bookmarkStart w:id="569" w:name="_Toc423140376"/>
      <w:bookmarkStart w:id="570" w:name="_Toc423140971"/>
      <w:bookmarkStart w:id="571" w:name="_Toc423136471"/>
      <w:bookmarkStart w:id="572" w:name="_Toc423140377"/>
      <w:bookmarkStart w:id="573" w:name="_Toc423140972"/>
      <w:bookmarkStart w:id="574" w:name="_Toc423136472"/>
      <w:bookmarkStart w:id="575" w:name="_Toc423140378"/>
      <w:bookmarkStart w:id="576" w:name="_Toc423140973"/>
      <w:bookmarkStart w:id="577" w:name="_Toc423136473"/>
      <w:bookmarkStart w:id="578" w:name="_Toc423140379"/>
      <w:bookmarkStart w:id="579" w:name="_Toc423140974"/>
      <w:bookmarkStart w:id="580" w:name="_Toc423136474"/>
      <w:bookmarkStart w:id="581" w:name="_Toc423140380"/>
      <w:bookmarkStart w:id="582" w:name="_Toc423140975"/>
      <w:bookmarkStart w:id="583" w:name="_Toc423140976"/>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83"/>
    <w:p w14:paraId="4C197EA8" w14:textId="77777777" w:rsidR="006B3F18" w:rsidRDefault="004F3427">
      <w:pPr>
        <w:ind w:left="426" w:hanging="426"/>
        <w:jc w:val="both"/>
        <w:rPr>
          <w:rFonts w:ascii="Verdana" w:hAnsi="Verdana"/>
          <w:sz w:val="20"/>
          <w:szCs w:val="20"/>
        </w:rPr>
      </w:pPr>
      <w:r w:rsidRPr="004F3427">
        <w:rPr>
          <w:rFonts w:ascii="Verdana" w:hAnsi="Verdana"/>
          <w:sz w:val="20"/>
          <w:szCs w:val="20"/>
        </w:rPr>
        <w:t xml:space="preserve">1. </w:t>
      </w:r>
      <w:r w:rsidR="009A72A0">
        <w:rPr>
          <w:rFonts w:ascii="Verdana" w:hAnsi="Verdana"/>
          <w:sz w:val="20"/>
          <w:szCs w:val="20"/>
        </w:rPr>
        <w:tab/>
      </w:r>
      <w:r w:rsidRPr="004F3427">
        <w:rPr>
          <w:rFonts w:ascii="Verdana" w:hAnsi="Verdana"/>
          <w:sz w:val="20"/>
          <w:szCs w:val="20"/>
        </w:rPr>
        <w:t>Οι πράξεις</w:t>
      </w:r>
      <w:r w:rsidR="00197401">
        <w:rPr>
          <w:rFonts w:ascii="Verdana" w:hAnsi="Verdana"/>
          <w:sz w:val="20"/>
          <w:szCs w:val="20"/>
        </w:rPr>
        <w:t xml:space="preserve"> και οι δραστηριότητες</w:t>
      </w:r>
      <w:r w:rsidR="00A97E57">
        <w:rPr>
          <w:rFonts w:ascii="Verdana" w:hAnsi="Verdana"/>
          <w:sz w:val="20"/>
          <w:szCs w:val="20"/>
        </w:rPr>
        <w:t xml:space="preserve"> </w:t>
      </w:r>
      <w:r w:rsidR="006124F3">
        <w:rPr>
          <w:rFonts w:ascii="Verdana" w:hAnsi="Verdana"/>
          <w:sz w:val="20"/>
          <w:szCs w:val="20"/>
        </w:rPr>
        <w:t xml:space="preserve">αυτών καθώς </w:t>
      </w:r>
      <w:r w:rsidR="00197401">
        <w:rPr>
          <w:rFonts w:ascii="Verdana" w:hAnsi="Verdana"/>
          <w:sz w:val="20"/>
          <w:szCs w:val="20"/>
        </w:rPr>
        <w:t>και</w:t>
      </w:r>
      <w:r w:rsidRPr="004F3427">
        <w:rPr>
          <w:rFonts w:ascii="Verdana" w:hAnsi="Verdana"/>
          <w:sz w:val="20"/>
          <w:szCs w:val="20"/>
        </w:rPr>
        <w:t xml:space="preserve"> οι δαπάνες που πραγματοποιούνται για την υλοποίησή τους και υποστηρίζονται από τα </w:t>
      </w:r>
      <w:r w:rsidR="008426E6">
        <w:rPr>
          <w:rFonts w:ascii="Verdana" w:hAnsi="Verdana"/>
          <w:sz w:val="20"/>
          <w:szCs w:val="20"/>
        </w:rPr>
        <w:t>Ταμεία</w:t>
      </w:r>
      <w:r w:rsidRPr="004F3427">
        <w:rPr>
          <w:rFonts w:ascii="Verdana" w:hAnsi="Verdana"/>
          <w:sz w:val="20"/>
          <w:szCs w:val="20"/>
        </w:rPr>
        <w:t xml:space="preserve"> πρέπει να συμμορφώνονται με το εφαρμοστέο </w:t>
      </w:r>
      <w:proofErr w:type="spellStart"/>
      <w:r w:rsidRPr="004F3427">
        <w:rPr>
          <w:rFonts w:ascii="Verdana" w:hAnsi="Verdana"/>
          <w:sz w:val="20"/>
          <w:szCs w:val="20"/>
        </w:rPr>
        <w:t>ενωσιακό</w:t>
      </w:r>
      <w:proofErr w:type="spellEnd"/>
      <w:r w:rsidRPr="004F3427">
        <w:rPr>
          <w:rFonts w:ascii="Verdana" w:hAnsi="Verdana"/>
          <w:sz w:val="20"/>
          <w:szCs w:val="20"/>
        </w:rPr>
        <w:t xml:space="preserve"> δίκαιο και </w:t>
      </w:r>
      <w:ins w:id="584" w:author="ΕΥΘΥ" w:date="2018-12-10T15:33:00Z">
        <w:r w:rsidR="001A22A9">
          <w:rPr>
            <w:rFonts w:ascii="Verdana" w:hAnsi="Verdana"/>
            <w:sz w:val="20"/>
            <w:szCs w:val="20"/>
          </w:rPr>
          <w:t>το σχετικό με την εφαρμο</w:t>
        </w:r>
        <w:r w:rsidR="00D963E4">
          <w:rPr>
            <w:rFonts w:ascii="Verdana" w:hAnsi="Verdana"/>
            <w:sz w:val="20"/>
            <w:szCs w:val="20"/>
          </w:rPr>
          <w:t xml:space="preserve">γή του </w:t>
        </w:r>
      </w:ins>
      <w:r w:rsidRPr="004F3427">
        <w:rPr>
          <w:rFonts w:ascii="Verdana" w:hAnsi="Verdana"/>
          <w:sz w:val="20"/>
          <w:szCs w:val="20"/>
        </w:rPr>
        <w:t xml:space="preserve">εθνικό δίκαιο («εφαρμοστέο δίκαιο») και ιδίως με τους κανόνες </w:t>
      </w:r>
      <w:r w:rsidR="008426E6">
        <w:rPr>
          <w:rFonts w:ascii="Verdana" w:hAnsi="Verdana"/>
          <w:sz w:val="20"/>
          <w:szCs w:val="20"/>
        </w:rPr>
        <w:t xml:space="preserve">περί </w:t>
      </w:r>
      <w:r w:rsidRPr="004F3427">
        <w:rPr>
          <w:rFonts w:ascii="Verdana" w:hAnsi="Verdana"/>
          <w:sz w:val="20"/>
          <w:szCs w:val="20"/>
        </w:rPr>
        <w:t>δημοσίων συμβάσεων, κρατικών ενισχύσεων, ίσης μεταχείρισης και μη διάκρισης και τους περιβαλλοντικούς κανόνες.</w:t>
      </w:r>
    </w:p>
    <w:p w14:paraId="091CC96D" w14:textId="77777777" w:rsidR="006B3F18" w:rsidRDefault="004F3427">
      <w:pPr>
        <w:ind w:left="426" w:hanging="426"/>
        <w:jc w:val="both"/>
        <w:rPr>
          <w:rFonts w:ascii="Verdana" w:hAnsi="Verdana"/>
          <w:sz w:val="20"/>
          <w:szCs w:val="20"/>
        </w:rPr>
      </w:pPr>
      <w:r w:rsidRPr="004F3427">
        <w:rPr>
          <w:rFonts w:ascii="Verdana" w:hAnsi="Verdana"/>
          <w:sz w:val="20"/>
          <w:szCs w:val="20"/>
        </w:rPr>
        <w:t xml:space="preserve">2. </w:t>
      </w:r>
      <w:r w:rsidR="00CC268E">
        <w:rPr>
          <w:rFonts w:ascii="Verdana" w:hAnsi="Verdana"/>
          <w:sz w:val="20"/>
          <w:szCs w:val="20"/>
        </w:rPr>
        <w:tab/>
      </w:r>
      <w:r w:rsidRPr="004F3427">
        <w:rPr>
          <w:rFonts w:ascii="Verdana" w:hAnsi="Verdana"/>
          <w:sz w:val="20"/>
          <w:szCs w:val="20"/>
        </w:rPr>
        <w:t xml:space="preserve">Οι δαπάνες είναι επιλέξιμες εφόσον είναι νόμιμες και κανονικές και επιπλέον έχουν χρησιμοποιηθεί με βάση την αρχή της χρηστής δημοσιονομικής διαχείρισης </w:t>
      </w:r>
      <w:r w:rsidR="008426E6">
        <w:rPr>
          <w:rFonts w:ascii="Verdana" w:hAnsi="Verdana"/>
          <w:sz w:val="20"/>
          <w:szCs w:val="20"/>
        </w:rPr>
        <w:t>ήτοι</w:t>
      </w:r>
      <w:r w:rsidR="00AE5789">
        <w:rPr>
          <w:rFonts w:ascii="Verdana" w:hAnsi="Verdana"/>
          <w:sz w:val="20"/>
          <w:szCs w:val="20"/>
        </w:rPr>
        <w:t>,</w:t>
      </w:r>
      <w:r w:rsidRPr="004F3427">
        <w:rPr>
          <w:rFonts w:ascii="Verdana" w:hAnsi="Verdana"/>
          <w:sz w:val="20"/>
          <w:szCs w:val="20"/>
        </w:rPr>
        <w:t xml:space="preserve"> σύμφωνα με τις αρχές της οικονομίας, της αποτελεσματικότητας και της αποδοτικότητας. Η αρχή της χρηστής δημοσιονομικής διαχείρισης εφαρμόζεται και στις δαπάνες </w:t>
      </w:r>
      <w:r w:rsidR="008426E6">
        <w:rPr>
          <w:rFonts w:ascii="Verdana" w:hAnsi="Verdana"/>
          <w:sz w:val="20"/>
          <w:szCs w:val="20"/>
        </w:rPr>
        <w:t xml:space="preserve">όλων των </w:t>
      </w:r>
      <w:r w:rsidRPr="004F3427">
        <w:rPr>
          <w:rFonts w:ascii="Verdana" w:hAnsi="Verdana"/>
          <w:sz w:val="20"/>
          <w:szCs w:val="20"/>
        </w:rPr>
        <w:t xml:space="preserve">δικαιούχων </w:t>
      </w:r>
      <w:r w:rsidR="008426E6">
        <w:rPr>
          <w:rFonts w:ascii="Verdana" w:hAnsi="Verdana"/>
          <w:sz w:val="20"/>
          <w:szCs w:val="20"/>
        </w:rPr>
        <w:t>ανεξάρτητα από τη νομική τους μορφή.</w:t>
      </w:r>
    </w:p>
    <w:p w14:paraId="30681EA2" w14:textId="77777777" w:rsidR="006B3F18" w:rsidRDefault="004F3427" w:rsidP="00BF1F2A">
      <w:pPr>
        <w:pStyle w:val="a5"/>
        <w:numPr>
          <w:ilvl w:val="0"/>
          <w:numId w:val="13"/>
        </w:numPr>
        <w:jc w:val="both"/>
        <w:rPr>
          <w:rFonts w:ascii="Verdana" w:hAnsi="Verdana"/>
          <w:sz w:val="20"/>
          <w:szCs w:val="20"/>
        </w:rPr>
      </w:pPr>
      <w:r w:rsidRPr="004F3427">
        <w:rPr>
          <w:rFonts w:ascii="Verdana" w:hAnsi="Verdana"/>
          <w:sz w:val="20"/>
          <w:szCs w:val="20"/>
        </w:rPr>
        <w:t xml:space="preserve">Η αρχή της οικονομίας ορίζει ότι τα μέσα που χρησιμοποιούνται από </w:t>
      </w:r>
      <w:r w:rsidR="001867EA">
        <w:rPr>
          <w:rFonts w:ascii="Verdana" w:hAnsi="Verdana"/>
          <w:sz w:val="20"/>
          <w:szCs w:val="20"/>
        </w:rPr>
        <w:t>το δικαιούχο</w:t>
      </w:r>
      <w:r w:rsidRPr="004F3427">
        <w:rPr>
          <w:rFonts w:ascii="Verdana" w:hAnsi="Verdana"/>
          <w:sz w:val="20"/>
          <w:szCs w:val="20"/>
        </w:rPr>
        <w:t xml:space="preserve"> για την υλοποίηση των δραστηριοτήτων </w:t>
      </w:r>
      <w:r w:rsidR="001867EA">
        <w:rPr>
          <w:rFonts w:ascii="Verdana" w:hAnsi="Verdana"/>
          <w:sz w:val="20"/>
          <w:szCs w:val="20"/>
        </w:rPr>
        <w:t>της πράξης</w:t>
      </w:r>
      <w:r w:rsidRPr="004F3427">
        <w:rPr>
          <w:rFonts w:ascii="Verdana" w:hAnsi="Verdana"/>
          <w:sz w:val="20"/>
          <w:szCs w:val="20"/>
        </w:rPr>
        <w:t xml:space="preserve"> καθίστανται εγκαίρως διαθέσιμα, στην ενδεδειγμένη ποσότητα και ποιότητα και στην καλύτερη τιμή.</w:t>
      </w:r>
    </w:p>
    <w:p w14:paraId="256C03FF" w14:textId="77777777" w:rsidR="006B3F18" w:rsidRDefault="004F3427" w:rsidP="00BF1F2A">
      <w:pPr>
        <w:pStyle w:val="a5"/>
        <w:numPr>
          <w:ilvl w:val="0"/>
          <w:numId w:val="13"/>
        </w:numPr>
        <w:jc w:val="both"/>
        <w:rPr>
          <w:rFonts w:ascii="Verdana" w:hAnsi="Verdana"/>
          <w:sz w:val="20"/>
          <w:szCs w:val="20"/>
        </w:rPr>
      </w:pPr>
      <w:r w:rsidRPr="004F3427">
        <w:rPr>
          <w:rFonts w:ascii="Verdana" w:hAnsi="Verdana"/>
          <w:sz w:val="20"/>
          <w:szCs w:val="20"/>
        </w:rPr>
        <w:t>Η αρχή της αποδοτικότητας αφορά στην καλύτερη σχέση μεταξύ χρησιμοποιηθέντων μέσων και επιτευχθέντων αποτελεσμάτων.</w:t>
      </w:r>
    </w:p>
    <w:p w14:paraId="3BE20AA1" w14:textId="77777777" w:rsidR="006B3F18" w:rsidRDefault="004F3427" w:rsidP="00BF1F2A">
      <w:pPr>
        <w:pStyle w:val="a5"/>
        <w:numPr>
          <w:ilvl w:val="0"/>
          <w:numId w:val="13"/>
        </w:numPr>
        <w:jc w:val="both"/>
        <w:rPr>
          <w:rFonts w:ascii="Verdana" w:hAnsi="Verdana"/>
          <w:sz w:val="20"/>
          <w:szCs w:val="20"/>
        </w:rPr>
      </w:pPr>
      <w:r w:rsidRPr="004F3427">
        <w:rPr>
          <w:rFonts w:ascii="Verdana" w:hAnsi="Verdana"/>
          <w:sz w:val="20"/>
          <w:szCs w:val="20"/>
        </w:rPr>
        <w:t>Η αρχή της αποτελεσματικότητας αφορά στην εκπλήρωση των ειδικών στόχων που έχουν ορισθεί και στην επίτευξη των επιδιωκόμενων αποτελεσμάτων.</w:t>
      </w:r>
    </w:p>
    <w:p w14:paraId="69BE96C8" w14:textId="15437886" w:rsidR="006B3F18" w:rsidRDefault="00197401">
      <w:pPr>
        <w:ind w:left="426" w:hanging="426"/>
        <w:jc w:val="both"/>
        <w:rPr>
          <w:rFonts w:ascii="Verdana" w:hAnsi="Verdana"/>
          <w:sz w:val="20"/>
          <w:szCs w:val="20"/>
        </w:rPr>
      </w:pPr>
      <w:r>
        <w:rPr>
          <w:rFonts w:ascii="Verdana" w:hAnsi="Verdana"/>
          <w:sz w:val="20"/>
          <w:szCs w:val="20"/>
        </w:rPr>
        <w:t>3.</w:t>
      </w:r>
      <w:r>
        <w:rPr>
          <w:rFonts w:ascii="Verdana" w:hAnsi="Verdana"/>
          <w:sz w:val="20"/>
          <w:szCs w:val="20"/>
        </w:rPr>
        <w:tab/>
        <w:t xml:space="preserve">Μη συμμόρφωση της πράξης με τους εφαρμοστέους κανόνες, συμπεριλαμβανομένων των κανόνων επιλεξιμότητας της παρούσας, συνεπάγεται δημοσιονομική διόρθωση ή/και </w:t>
      </w:r>
      <w:r>
        <w:rPr>
          <w:rFonts w:ascii="Verdana" w:hAnsi="Verdana"/>
          <w:sz w:val="20"/>
          <w:szCs w:val="20"/>
        </w:rPr>
        <w:lastRenderedPageBreak/>
        <w:t xml:space="preserve">ανάκτηση των </w:t>
      </w:r>
      <w:proofErr w:type="spellStart"/>
      <w:r>
        <w:rPr>
          <w:rFonts w:ascii="Verdana" w:hAnsi="Verdana"/>
          <w:sz w:val="20"/>
          <w:szCs w:val="20"/>
        </w:rPr>
        <w:t>αχρεωστήτως</w:t>
      </w:r>
      <w:proofErr w:type="spellEnd"/>
      <w:r>
        <w:rPr>
          <w:rFonts w:ascii="Verdana" w:hAnsi="Verdana"/>
          <w:sz w:val="20"/>
          <w:szCs w:val="20"/>
        </w:rPr>
        <w:t xml:space="preserve"> ή παρανόμως καταβληθέντων ποσών.</w:t>
      </w:r>
      <w:r w:rsidR="00B3751C">
        <w:rPr>
          <w:rFonts w:ascii="Verdana" w:hAnsi="Verdana"/>
          <w:sz w:val="20"/>
          <w:szCs w:val="20"/>
        </w:rPr>
        <w:t xml:space="preserve"> Τα ποσά των δαπανών που τεκμηριώνονται ως μη επιλέξιμες και διορθώνονται δεν μπορούν να αντικατασταθούν από άλλες επιλέξιμες δαπάνες του δικαιούχου στο πλαίσιο της πράξης</w:t>
      </w:r>
      <w:del w:id="585" w:author="ΕΥΘΥ" w:date="2018-12-10T15:33:00Z">
        <w:r w:rsidR="00B3751C">
          <w:rPr>
            <w:rFonts w:ascii="Verdana" w:hAnsi="Verdana"/>
            <w:sz w:val="20"/>
            <w:szCs w:val="20"/>
          </w:rPr>
          <w:delText>.</w:delText>
        </w:r>
      </w:del>
      <w:r w:rsidR="00B3751C">
        <w:rPr>
          <w:rFonts w:ascii="Verdana" w:hAnsi="Verdana"/>
          <w:sz w:val="20"/>
          <w:szCs w:val="20"/>
        </w:rPr>
        <w:t xml:space="preserve"> </w:t>
      </w:r>
    </w:p>
    <w:p w14:paraId="7C38B2EA" w14:textId="77777777" w:rsidR="006B3F18" w:rsidRDefault="006B3F18">
      <w:pPr>
        <w:pStyle w:val="a"/>
        <w:rPr>
          <w:b/>
        </w:rPr>
      </w:pPr>
    </w:p>
    <w:p w14:paraId="2634BA3D" w14:textId="77777777" w:rsidR="001344DB" w:rsidRDefault="00D16B9A" w:rsidP="00BA5207">
      <w:pPr>
        <w:pStyle w:val="msonospacing0"/>
        <w:spacing w:after="120" w:line="264" w:lineRule="auto"/>
        <w:jc w:val="center"/>
        <w:rPr>
          <w:rFonts w:ascii="Verdana" w:hAnsi="Verdana"/>
          <w:sz w:val="20"/>
          <w:szCs w:val="20"/>
        </w:rPr>
      </w:pPr>
      <w:r w:rsidRPr="00D16B9A">
        <w:rPr>
          <w:rFonts w:ascii="Verdana" w:hAnsi="Verdana"/>
          <w:b/>
          <w:sz w:val="20"/>
          <w:szCs w:val="20"/>
        </w:rPr>
        <w:t>Επιλεξιμότητα πράξεων βάσει γεωγραφικής θέση</w:t>
      </w:r>
      <w:r w:rsidR="0027472D" w:rsidRPr="0027472D">
        <w:rPr>
          <w:rFonts w:ascii="Verdana" w:hAnsi="Verdana"/>
          <w:b/>
          <w:sz w:val="20"/>
          <w:szCs w:val="20"/>
        </w:rPr>
        <w:t>ς</w:t>
      </w:r>
      <w:bookmarkStart w:id="586" w:name="_Toc423136476"/>
      <w:bookmarkStart w:id="587" w:name="_Toc423140382"/>
      <w:bookmarkStart w:id="588" w:name="_Toc423140977"/>
      <w:bookmarkStart w:id="589" w:name="_Toc423136477"/>
      <w:bookmarkStart w:id="590" w:name="_Toc423140383"/>
      <w:bookmarkStart w:id="591" w:name="_Toc423140978"/>
      <w:bookmarkStart w:id="592" w:name="_Toc423136478"/>
      <w:bookmarkStart w:id="593" w:name="_Toc423140384"/>
      <w:bookmarkStart w:id="594" w:name="_Toc423140979"/>
      <w:bookmarkStart w:id="595" w:name="_Toc423136479"/>
      <w:bookmarkStart w:id="596" w:name="_Toc423140385"/>
      <w:bookmarkStart w:id="597" w:name="_Toc423140980"/>
      <w:bookmarkStart w:id="598" w:name="_Toc423136480"/>
      <w:bookmarkStart w:id="599" w:name="_Toc423140386"/>
      <w:bookmarkStart w:id="600" w:name="_Toc423140981"/>
      <w:bookmarkStart w:id="601" w:name="_Toc423136481"/>
      <w:bookmarkStart w:id="602" w:name="_Toc423140387"/>
      <w:bookmarkStart w:id="603" w:name="_Toc423140982"/>
      <w:bookmarkStart w:id="604" w:name="_Toc423136482"/>
      <w:bookmarkStart w:id="605" w:name="_Toc423140388"/>
      <w:bookmarkStart w:id="606" w:name="_Toc423140983"/>
      <w:bookmarkStart w:id="607" w:name="_Toc423136483"/>
      <w:bookmarkStart w:id="608" w:name="_Toc423140389"/>
      <w:bookmarkStart w:id="609" w:name="_Toc423140984"/>
      <w:bookmarkStart w:id="610" w:name="_Toc423136484"/>
      <w:bookmarkStart w:id="611" w:name="_Toc423140390"/>
      <w:bookmarkStart w:id="612" w:name="_Toc423140985"/>
      <w:bookmarkStart w:id="613" w:name="_Toc423136485"/>
      <w:bookmarkStart w:id="614" w:name="_Toc423140391"/>
      <w:bookmarkStart w:id="615" w:name="_Toc423140986"/>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14:paraId="4FD979F8" w14:textId="526888EB" w:rsidR="00062140" w:rsidRDefault="004F3427" w:rsidP="00D854EB">
      <w:pPr>
        <w:pStyle w:val="msonospacing0"/>
        <w:tabs>
          <w:tab w:val="left" w:pos="426"/>
        </w:tabs>
        <w:spacing w:after="120" w:line="264" w:lineRule="auto"/>
        <w:ind w:left="426" w:hanging="426"/>
        <w:jc w:val="both"/>
        <w:rPr>
          <w:ins w:id="616" w:author="ΕΥΘΥ" w:date="2018-12-10T15:33:00Z"/>
          <w:rFonts w:ascii="Verdana" w:hAnsi="Verdana"/>
          <w:sz w:val="20"/>
          <w:szCs w:val="20"/>
        </w:rPr>
      </w:pPr>
      <w:r w:rsidRPr="004F3427">
        <w:rPr>
          <w:rFonts w:ascii="Verdana" w:hAnsi="Verdana"/>
          <w:sz w:val="20"/>
          <w:szCs w:val="20"/>
        </w:rPr>
        <w:t xml:space="preserve">1. </w:t>
      </w:r>
      <w:r w:rsidR="00CC268E">
        <w:rPr>
          <w:rFonts w:ascii="Verdana" w:hAnsi="Verdana"/>
          <w:sz w:val="20"/>
          <w:szCs w:val="20"/>
        </w:rPr>
        <w:tab/>
      </w:r>
      <w:del w:id="617" w:author="ΕΥΘΥ" w:date="2018-12-10T15:33:00Z">
        <w:r w:rsidR="00CC268E">
          <w:rPr>
            <w:rFonts w:ascii="Verdana" w:hAnsi="Verdana"/>
            <w:sz w:val="20"/>
            <w:szCs w:val="20"/>
          </w:rPr>
          <w:tab/>
        </w:r>
        <w:r w:rsidRPr="004F3427">
          <w:rPr>
            <w:rFonts w:ascii="Verdana" w:hAnsi="Verdana"/>
            <w:sz w:val="20"/>
            <w:szCs w:val="20"/>
          </w:rPr>
          <w:delText xml:space="preserve">Κατά γενικό κανόνα, </w:delText>
        </w:r>
        <w:r w:rsidRPr="004F3427">
          <w:rPr>
            <w:rFonts w:ascii="Verdana" w:hAnsi="Verdana" w:cs="EU Albertina"/>
            <w:sz w:val="20"/>
            <w:szCs w:val="20"/>
          </w:rPr>
          <w:delText xml:space="preserve">οι πράξεις που χρηματοδοτούνται από τα </w:delText>
        </w:r>
        <w:r w:rsidR="00CB4ED6">
          <w:rPr>
            <w:rFonts w:ascii="Verdana" w:hAnsi="Verdana" w:cs="EU Albertina"/>
            <w:sz w:val="20"/>
            <w:szCs w:val="20"/>
          </w:rPr>
          <w:delText>Ταμεία</w:delText>
        </w:r>
        <w:r w:rsidRPr="004F3427">
          <w:rPr>
            <w:rFonts w:ascii="Verdana" w:hAnsi="Verdana" w:cs="EU Albertina"/>
            <w:sz w:val="20"/>
            <w:szCs w:val="20"/>
          </w:rPr>
          <w:delText xml:space="preserve">, </w:delText>
        </w:r>
      </w:del>
      <w:r w:rsidR="00062140" w:rsidRPr="00062140">
        <w:rPr>
          <w:rFonts w:ascii="Verdana" w:hAnsi="Verdana"/>
          <w:sz w:val="20"/>
          <w:szCs w:val="20"/>
        </w:rPr>
        <w:t xml:space="preserve">Με την επιφύλαξη των παρεκκλίσεων που αναφέρονται </w:t>
      </w:r>
      <w:del w:id="618" w:author="ΕΥΘΥ" w:date="2018-12-10T15:33:00Z">
        <w:r w:rsidRPr="004F3427">
          <w:rPr>
            <w:rFonts w:ascii="Verdana" w:hAnsi="Verdana" w:cs="EU Albertina"/>
            <w:sz w:val="20"/>
            <w:szCs w:val="20"/>
          </w:rPr>
          <w:delText>κατωτέρω</w:delText>
        </w:r>
      </w:del>
      <w:ins w:id="619" w:author="ΕΥΘΥ" w:date="2018-12-10T15:33:00Z">
        <w:r w:rsidR="001C0BDB">
          <w:rPr>
            <w:rFonts w:ascii="Verdana" w:hAnsi="Verdana"/>
            <w:sz w:val="20"/>
            <w:szCs w:val="20"/>
          </w:rPr>
          <w:t xml:space="preserve">στις </w:t>
        </w:r>
        <w:r w:rsidR="00062140" w:rsidRPr="00062140">
          <w:rPr>
            <w:rFonts w:ascii="Verdana" w:hAnsi="Verdana"/>
            <w:sz w:val="20"/>
            <w:szCs w:val="20"/>
          </w:rPr>
          <w:t>παρ</w:t>
        </w:r>
        <w:r w:rsidR="001C0BDB">
          <w:rPr>
            <w:rFonts w:ascii="Verdana" w:hAnsi="Verdana"/>
            <w:sz w:val="20"/>
            <w:szCs w:val="20"/>
          </w:rPr>
          <w:t>α</w:t>
        </w:r>
        <w:r w:rsidR="00062140" w:rsidRPr="00062140">
          <w:rPr>
            <w:rFonts w:ascii="Verdana" w:hAnsi="Verdana"/>
            <w:sz w:val="20"/>
            <w:szCs w:val="20"/>
          </w:rPr>
          <w:t>γρ</w:t>
        </w:r>
        <w:r w:rsidR="001C0BDB">
          <w:rPr>
            <w:rFonts w:ascii="Verdana" w:hAnsi="Verdana"/>
            <w:sz w:val="20"/>
            <w:szCs w:val="20"/>
          </w:rPr>
          <w:t>ά</w:t>
        </w:r>
        <w:r w:rsidR="00062140" w:rsidRPr="00062140">
          <w:rPr>
            <w:rFonts w:ascii="Verdana" w:hAnsi="Verdana"/>
            <w:sz w:val="20"/>
            <w:szCs w:val="20"/>
          </w:rPr>
          <w:t>φο</w:t>
        </w:r>
        <w:r w:rsidR="001C0BDB">
          <w:rPr>
            <w:rFonts w:ascii="Verdana" w:hAnsi="Verdana"/>
            <w:sz w:val="20"/>
            <w:szCs w:val="20"/>
          </w:rPr>
          <w:t>υς</w:t>
        </w:r>
        <w:r w:rsidR="00062140" w:rsidRPr="00062140">
          <w:rPr>
            <w:rFonts w:ascii="Verdana" w:hAnsi="Verdana"/>
            <w:sz w:val="20"/>
            <w:szCs w:val="20"/>
          </w:rPr>
          <w:t xml:space="preserve"> </w:t>
        </w:r>
        <w:r w:rsidR="00C724A1" w:rsidRPr="00C724A1">
          <w:rPr>
            <w:rFonts w:ascii="Verdana" w:hAnsi="Verdana"/>
            <w:sz w:val="20"/>
            <w:szCs w:val="20"/>
          </w:rPr>
          <w:t>1</w:t>
        </w:r>
        <w:r w:rsidR="00C724A1" w:rsidRPr="001C0BDB">
          <w:rPr>
            <w:rFonts w:ascii="Verdana" w:hAnsi="Verdana"/>
            <w:sz w:val="20"/>
            <w:szCs w:val="20"/>
          </w:rPr>
          <w:t>α</w:t>
        </w:r>
        <w:r w:rsidR="001C0BDB">
          <w:rPr>
            <w:rFonts w:ascii="Verdana" w:hAnsi="Verdana"/>
            <w:sz w:val="20"/>
            <w:szCs w:val="20"/>
          </w:rPr>
          <w:t xml:space="preserve"> και 1β</w:t>
        </w:r>
        <w:r w:rsidR="00062140" w:rsidRPr="00062140">
          <w:rPr>
            <w:rFonts w:ascii="Verdana" w:hAnsi="Verdana"/>
            <w:sz w:val="20"/>
            <w:szCs w:val="20"/>
          </w:rPr>
          <w:t>,</w:t>
        </w:r>
      </w:ins>
      <w:r w:rsidR="00062140" w:rsidRPr="00062140">
        <w:rPr>
          <w:rFonts w:ascii="Verdana" w:hAnsi="Verdana"/>
          <w:sz w:val="20"/>
          <w:szCs w:val="20"/>
        </w:rPr>
        <w:t xml:space="preserve"> και των ειδικών κανόνων για κάθε Ταμείο,</w:t>
      </w:r>
      <w:r w:rsidRPr="004F3427">
        <w:rPr>
          <w:rFonts w:ascii="Verdana" w:hAnsi="Verdana"/>
          <w:sz w:val="20"/>
          <w:szCs w:val="20"/>
        </w:rPr>
        <w:t xml:space="preserve"> </w:t>
      </w:r>
      <w:ins w:id="620" w:author="ΕΥΘΥ" w:date="2018-12-10T15:33:00Z">
        <w:r w:rsidRPr="004F3427">
          <w:rPr>
            <w:rFonts w:ascii="Verdana" w:hAnsi="Verdana" w:cs="EU Albertina"/>
            <w:sz w:val="20"/>
            <w:szCs w:val="20"/>
          </w:rPr>
          <w:t xml:space="preserve">οι πράξεις που χρηματοδοτούνται από τα </w:t>
        </w:r>
        <w:r w:rsidR="00CB4ED6">
          <w:rPr>
            <w:rFonts w:ascii="Verdana" w:hAnsi="Verdana" w:cs="EU Albertina"/>
            <w:sz w:val="20"/>
            <w:szCs w:val="20"/>
          </w:rPr>
          <w:t>Ταμεία</w:t>
        </w:r>
        <w:r w:rsidR="00062140">
          <w:rPr>
            <w:rFonts w:ascii="Verdana" w:hAnsi="Verdana" w:cs="EU Albertina"/>
            <w:sz w:val="20"/>
            <w:szCs w:val="20"/>
          </w:rPr>
          <w:t xml:space="preserve"> </w:t>
        </w:r>
      </w:ins>
      <w:r w:rsidRPr="004F3427">
        <w:rPr>
          <w:rFonts w:ascii="Verdana" w:hAnsi="Verdana" w:cs="EU Albertina"/>
          <w:sz w:val="20"/>
          <w:szCs w:val="20"/>
        </w:rPr>
        <w:t xml:space="preserve">υλοποιούνται στην </w:t>
      </w:r>
      <w:r w:rsidRPr="004F3427">
        <w:rPr>
          <w:rFonts w:ascii="Verdana" w:hAnsi="Verdana"/>
          <w:sz w:val="20"/>
          <w:szCs w:val="20"/>
        </w:rPr>
        <w:t>περιοχή</w:t>
      </w:r>
      <w:r w:rsidR="00A97E57">
        <w:rPr>
          <w:rFonts w:ascii="Verdana" w:hAnsi="Verdana"/>
          <w:sz w:val="20"/>
          <w:szCs w:val="20"/>
        </w:rPr>
        <w:t xml:space="preserve"> </w:t>
      </w:r>
      <w:ins w:id="621" w:author="ΕΥΘΥ" w:date="2018-12-11T10:36:00Z">
        <w:r w:rsidR="00C76778">
          <w:rPr>
            <w:rFonts w:ascii="Verdana" w:hAnsi="Verdana"/>
            <w:sz w:val="20"/>
            <w:szCs w:val="20"/>
          </w:rPr>
          <w:t xml:space="preserve">του </w:t>
        </w:r>
      </w:ins>
      <w:ins w:id="622" w:author="ΕΥΘΥ" w:date="2018-12-10T15:33:00Z">
        <w:r w:rsidR="00062140">
          <w:rPr>
            <w:rFonts w:ascii="Verdana" w:hAnsi="Verdana"/>
            <w:sz w:val="20"/>
            <w:szCs w:val="20"/>
          </w:rPr>
          <w:t>προγράμματος</w:t>
        </w:r>
        <w:r w:rsidRPr="004F3427">
          <w:rPr>
            <w:rFonts w:ascii="Verdana" w:hAnsi="Verdana"/>
            <w:sz w:val="20"/>
            <w:szCs w:val="20"/>
          </w:rPr>
          <w:t>.</w:t>
        </w:r>
        <w:r w:rsidR="00062140">
          <w:rPr>
            <w:rFonts w:ascii="Verdana" w:hAnsi="Verdana"/>
            <w:sz w:val="20"/>
            <w:szCs w:val="20"/>
          </w:rPr>
          <w:t xml:space="preserve"> </w:t>
        </w:r>
      </w:ins>
    </w:p>
    <w:p w14:paraId="652907B1" w14:textId="50964645" w:rsidR="006B3F18" w:rsidRDefault="00062140" w:rsidP="00062140">
      <w:pPr>
        <w:pStyle w:val="msonospacing0"/>
        <w:spacing w:after="120" w:line="264" w:lineRule="auto"/>
        <w:ind w:left="426"/>
        <w:jc w:val="both"/>
        <w:rPr>
          <w:ins w:id="623" w:author="ΕΥΘΥ" w:date="2018-12-10T15:33:00Z"/>
          <w:rFonts w:ascii="Verdana" w:hAnsi="Verdana"/>
          <w:sz w:val="20"/>
          <w:szCs w:val="20"/>
        </w:rPr>
      </w:pPr>
      <w:ins w:id="624" w:author="ΕΥΘΥ" w:date="2018-12-10T15:33:00Z">
        <w:r w:rsidRPr="00062140">
          <w:rPr>
            <w:rFonts w:ascii="Verdana" w:hAnsi="Verdana"/>
            <w:sz w:val="20"/>
            <w:szCs w:val="20"/>
          </w:rPr>
          <w:t xml:space="preserve">Οι πράξεις </w:t>
        </w:r>
      </w:ins>
      <w:r w:rsidRPr="00062140">
        <w:rPr>
          <w:rFonts w:ascii="Verdana" w:hAnsi="Verdana"/>
          <w:sz w:val="20"/>
          <w:szCs w:val="20"/>
        </w:rPr>
        <w:t xml:space="preserve">που </w:t>
      </w:r>
      <w:del w:id="625" w:author="ΕΥΘΥ" w:date="2018-12-10T15:33:00Z">
        <w:r w:rsidR="004F3427" w:rsidRPr="004F3427">
          <w:rPr>
            <w:rFonts w:ascii="Verdana" w:hAnsi="Verdana"/>
            <w:sz w:val="20"/>
            <w:szCs w:val="20"/>
          </w:rPr>
          <w:delText xml:space="preserve">αφορά </w:delText>
        </w:r>
        <w:r w:rsidR="00A97E57">
          <w:rPr>
            <w:rFonts w:ascii="Verdana" w:hAnsi="Verdana"/>
            <w:sz w:val="20"/>
            <w:szCs w:val="20"/>
          </w:rPr>
          <w:delText>σ</w:delText>
        </w:r>
        <w:r w:rsidR="004F3427" w:rsidRPr="004F3427">
          <w:rPr>
            <w:rFonts w:ascii="Verdana" w:hAnsi="Verdana"/>
            <w:sz w:val="20"/>
            <w:szCs w:val="20"/>
          </w:rPr>
          <w:delText>το οικείο</w:delText>
        </w:r>
      </w:del>
      <w:ins w:id="626" w:author="ΕΥΘΥ" w:date="2018-12-10T15:33:00Z">
        <w:r w:rsidRPr="00062140">
          <w:rPr>
            <w:rFonts w:ascii="Verdana" w:hAnsi="Verdana"/>
            <w:sz w:val="20"/>
            <w:szCs w:val="20"/>
          </w:rPr>
          <w:t xml:space="preserve">αφορούν </w:t>
        </w:r>
        <w:r w:rsidR="00CC3A03">
          <w:rPr>
            <w:rFonts w:ascii="Verdana" w:hAnsi="Verdana"/>
            <w:sz w:val="20"/>
            <w:szCs w:val="20"/>
          </w:rPr>
          <w:t>σ</w:t>
        </w:r>
        <w:r w:rsidRPr="00062140">
          <w:rPr>
            <w:rFonts w:ascii="Verdana" w:hAnsi="Verdana"/>
            <w:sz w:val="20"/>
            <w:szCs w:val="20"/>
          </w:rPr>
          <w:t>την παροχή υπηρεσιών σε πολίτες ή επιχειρήσεις που καλύπτουν ολόκληρη την επικράτεια θεωρείται ότι υλοποιούνται σε όλες τις περιοχές του προγράμματος. Σε αυτές τις περιπτώσεις, οι δαπάνες κατανέμονται κατ’ αναλογία στις εν λόγω περιοχές του προγράμματος, βάσει αντικειμενικών κριτηρίων.</w:t>
        </w:r>
        <w:r>
          <w:rPr>
            <w:rFonts w:ascii="Verdana" w:hAnsi="Verdana"/>
            <w:sz w:val="20"/>
            <w:szCs w:val="20"/>
          </w:rPr>
          <w:t xml:space="preserve"> </w:t>
        </w:r>
      </w:ins>
    </w:p>
    <w:p w14:paraId="72190104" w14:textId="582FDBE1" w:rsidR="00D854EB" w:rsidRDefault="00062140" w:rsidP="00062140">
      <w:pPr>
        <w:pStyle w:val="msonospacing0"/>
        <w:spacing w:after="120" w:line="264" w:lineRule="auto"/>
        <w:ind w:left="426"/>
        <w:jc w:val="both"/>
        <w:rPr>
          <w:rFonts w:ascii="Verdana" w:hAnsi="Verdana" w:cs="EU Albertina"/>
          <w:sz w:val="20"/>
          <w:szCs w:val="20"/>
        </w:rPr>
      </w:pPr>
      <w:ins w:id="627" w:author="ΕΥΘΥ" w:date="2018-12-10T15:33:00Z">
        <w:r w:rsidRPr="00914C53">
          <w:rPr>
            <w:rFonts w:ascii="Verdana" w:hAnsi="Verdana" w:cs="EU Albertina"/>
            <w:sz w:val="20"/>
            <w:szCs w:val="20"/>
          </w:rPr>
          <w:t>Το δεύτερο εδάφιο της παρούσας παραγράφου δεν εφαρμόζεται στο εθνικό</w:t>
        </w:r>
      </w:ins>
      <w:r w:rsidRPr="00914C53">
        <w:rPr>
          <w:rFonts w:ascii="Verdana" w:hAnsi="Verdana" w:cs="EU Albertina"/>
          <w:sz w:val="20"/>
          <w:szCs w:val="20"/>
        </w:rPr>
        <w:t xml:space="preserve"> πρόγραμμα</w:t>
      </w:r>
      <w:del w:id="628" w:author="ΕΥΘΥ" w:date="2018-12-10T15:33:00Z">
        <w:r w:rsidR="00A97E57">
          <w:rPr>
            <w:rFonts w:ascii="Verdana" w:hAnsi="Verdana"/>
            <w:sz w:val="20"/>
            <w:szCs w:val="20"/>
          </w:rPr>
          <w:delText>, σύμφωνα με την παράγραφο 7 του άρθρου</w:delText>
        </w:r>
      </w:del>
      <w:ins w:id="629" w:author="ΕΥΘΥ" w:date="2018-12-10T15:33:00Z">
        <w:r w:rsidRPr="00914C53">
          <w:rPr>
            <w:rFonts w:ascii="Verdana" w:hAnsi="Verdana" w:cs="EU Albertina"/>
            <w:sz w:val="20"/>
            <w:szCs w:val="20"/>
          </w:rPr>
          <w:t xml:space="preserve"> που αναφέρεται στο άρθρο 6 παράγραφος</w:t>
        </w:r>
      </w:ins>
      <w:r w:rsidRPr="00914C53">
        <w:rPr>
          <w:rFonts w:ascii="Verdana" w:hAnsi="Verdana" w:cs="EU Albertina"/>
          <w:sz w:val="20"/>
          <w:szCs w:val="20"/>
        </w:rPr>
        <w:t xml:space="preserve"> 2 του </w:t>
      </w:r>
      <w:del w:id="630" w:author="ΕΥΘΥ" w:date="2018-12-10T15:33:00Z">
        <w:r w:rsidR="00A97E57">
          <w:rPr>
            <w:rFonts w:ascii="Verdana" w:hAnsi="Verdana"/>
            <w:sz w:val="20"/>
            <w:szCs w:val="20"/>
          </w:rPr>
          <w:delText>Καν. 1303</w:delText>
        </w:r>
      </w:del>
      <w:ins w:id="631" w:author="ΕΥΘΥ" w:date="2018-12-10T15:33:00Z">
        <w:r w:rsidRPr="00914C53">
          <w:rPr>
            <w:rFonts w:ascii="Verdana" w:hAnsi="Verdana" w:cs="EU Albertina"/>
            <w:sz w:val="20"/>
            <w:szCs w:val="20"/>
          </w:rPr>
          <w:t>κανονισμού (ΕΕ) αριθ. 1305</w:t>
        </w:r>
      </w:ins>
      <w:r w:rsidRPr="00914C53">
        <w:rPr>
          <w:rFonts w:ascii="Verdana" w:hAnsi="Verdana" w:cs="EU Albertina"/>
          <w:sz w:val="20"/>
          <w:szCs w:val="20"/>
        </w:rPr>
        <w:t>/2013</w:t>
      </w:r>
      <w:ins w:id="632" w:author="ΕΥΘΥ" w:date="2018-12-10T15:33:00Z">
        <w:r w:rsidRPr="00914C53">
          <w:rPr>
            <w:rFonts w:ascii="Verdana" w:hAnsi="Verdana" w:cs="EU Albertina"/>
            <w:sz w:val="20"/>
            <w:szCs w:val="20"/>
          </w:rPr>
          <w:t xml:space="preserve"> ή στο ειδικό πρόγραμμα για τη δημιουργία και λειτουργία του εθνικού αγροτικού δικτύου που αναφέρεται στο άρθρο 54 παράγραφος 1 του εν λόγω κανονισμού</w:t>
        </w:r>
      </w:ins>
      <w:r w:rsidRPr="00914C53">
        <w:rPr>
          <w:rFonts w:ascii="Verdana" w:hAnsi="Verdana" w:cs="EU Albertina"/>
          <w:sz w:val="20"/>
          <w:szCs w:val="20"/>
        </w:rPr>
        <w:t>.</w:t>
      </w:r>
    </w:p>
    <w:p w14:paraId="4448EFFD" w14:textId="3F132DEA" w:rsidR="006B3F18" w:rsidRDefault="004F3427" w:rsidP="001C0BDB">
      <w:pPr>
        <w:pStyle w:val="msonospacing0"/>
        <w:spacing w:after="120" w:line="264" w:lineRule="auto"/>
        <w:ind w:left="426" w:hanging="426"/>
        <w:jc w:val="both"/>
        <w:rPr>
          <w:rFonts w:ascii="Verdana" w:hAnsi="Verdana" w:cs="EU Albertina"/>
          <w:color w:val="19161B"/>
          <w:sz w:val="20"/>
          <w:szCs w:val="20"/>
        </w:rPr>
      </w:pPr>
      <w:del w:id="633" w:author="ΕΥΘΥ" w:date="2018-12-10T15:33:00Z">
        <w:r w:rsidRPr="004F3427">
          <w:rPr>
            <w:rFonts w:ascii="Verdana" w:hAnsi="Verdana" w:cs="EU Albertina"/>
            <w:color w:val="19161B"/>
            <w:sz w:val="20"/>
            <w:szCs w:val="20"/>
          </w:rPr>
          <w:delText>(</w:delText>
        </w:r>
        <w:r w:rsidRPr="004F3427">
          <w:rPr>
            <w:rFonts w:ascii="Verdana" w:hAnsi="Verdana" w:cs="EU Albertina"/>
            <w:color w:val="19161B"/>
            <w:sz w:val="20"/>
            <w:szCs w:val="20"/>
            <w:lang w:val="en-US"/>
          </w:rPr>
          <w:delText>i</w:delText>
        </w:r>
        <w:r w:rsidRPr="004F3427">
          <w:rPr>
            <w:rFonts w:ascii="Verdana" w:hAnsi="Verdana" w:cs="EU Albertina"/>
            <w:color w:val="19161B"/>
            <w:sz w:val="20"/>
            <w:szCs w:val="20"/>
          </w:rPr>
          <w:delText>)</w:delText>
        </w:r>
      </w:del>
      <w:ins w:id="634" w:author="ΕΥΘΥ" w:date="2018-12-10T15:33:00Z">
        <w:r w:rsidR="001C0BDB" w:rsidRPr="004756B7">
          <w:rPr>
            <w:rFonts w:ascii="Verdana" w:hAnsi="Verdana"/>
            <w:sz w:val="20"/>
            <w:szCs w:val="20"/>
          </w:rPr>
          <w:t>1α.</w:t>
        </w:r>
      </w:ins>
      <w:r w:rsidR="001C0BDB" w:rsidRPr="004756B7">
        <w:rPr>
          <w:rFonts w:ascii="Verdana" w:hAnsi="Verdana"/>
          <w:sz w:val="20"/>
          <w:szCs w:val="20"/>
        </w:rPr>
        <w:tab/>
      </w:r>
      <w:r w:rsidRPr="004756B7">
        <w:rPr>
          <w:rFonts w:ascii="Verdana" w:hAnsi="Verdana" w:cs="EU Albertina"/>
          <w:color w:val="19161B"/>
          <w:sz w:val="20"/>
          <w:szCs w:val="20"/>
        </w:rPr>
        <w:t>Για πράξεις που υποστηρίζονται από το ΕΤΠΑ</w:t>
      </w:r>
      <w:r w:rsidR="00174E2B" w:rsidRPr="004756B7">
        <w:rPr>
          <w:rFonts w:ascii="Verdana" w:hAnsi="Verdana" w:cs="EU Albertina"/>
          <w:color w:val="19161B"/>
          <w:sz w:val="20"/>
          <w:szCs w:val="20"/>
        </w:rPr>
        <w:t>,</w:t>
      </w:r>
      <w:r w:rsidRPr="004756B7">
        <w:rPr>
          <w:rFonts w:ascii="Verdana" w:hAnsi="Verdana" w:cs="EU Albertina"/>
          <w:color w:val="19161B"/>
          <w:sz w:val="20"/>
          <w:szCs w:val="20"/>
        </w:rPr>
        <w:t xml:space="preserve"> το Ταμείο Συνοχής, </w:t>
      </w:r>
      <w:r w:rsidR="00174E2B" w:rsidRPr="004756B7">
        <w:rPr>
          <w:rFonts w:ascii="Verdana" w:hAnsi="Verdana" w:cs="EU Albertina"/>
          <w:color w:val="19161B"/>
          <w:sz w:val="20"/>
          <w:szCs w:val="20"/>
        </w:rPr>
        <w:t>το ΕΓΤΑΑ και το ΕΤΘΑ,</w:t>
      </w:r>
      <w:r w:rsidR="00174E2B">
        <w:rPr>
          <w:rFonts w:ascii="Verdana" w:hAnsi="Verdana" w:cs="EU Albertina"/>
          <w:color w:val="19161B"/>
          <w:sz w:val="20"/>
          <w:szCs w:val="20"/>
        </w:rPr>
        <w:t xml:space="preserve"> </w:t>
      </w:r>
      <w:r w:rsidRPr="004F3427">
        <w:rPr>
          <w:rFonts w:ascii="Verdana" w:hAnsi="Verdana" w:cs="EU Albertina"/>
          <w:color w:val="19161B"/>
          <w:sz w:val="20"/>
          <w:szCs w:val="20"/>
        </w:rPr>
        <w:t xml:space="preserve">η διαχειριστική αρχή δύναται να αποδεχθεί την υλοποίηση μιας πράξης εκτός της περιοχής του προγράμματος αλλά εντός της Ένωσης, υπό την προϋπόθεση ότι πληρούνται όλοι οι ακόλουθοι όροι: </w:t>
      </w:r>
    </w:p>
    <w:p w14:paraId="3D2B8837" w14:textId="77777777" w:rsidR="006B3F18" w:rsidRDefault="004F3427" w:rsidP="004D648F">
      <w:pPr>
        <w:pStyle w:val="CM4"/>
        <w:spacing w:before="0" w:after="120" w:line="264" w:lineRule="auto"/>
        <w:ind w:left="851" w:hanging="425"/>
        <w:jc w:val="both"/>
        <w:rPr>
          <w:rFonts w:ascii="Verdana" w:hAnsi="Verdana" w:cs="EU Albertina"/>
          <w:color w:val="19161B"/>
          <w:sz w:val="20"/>
          <w:szCs w:val="20"/>
        </w:rPr>
      </w:pPr>
      <w:r w:rsidRPr="004F3427">
        <w:rPr>
          <w:rFonts w:ascii="Verdana" w:hAnsi="Verdana" w:cs="EU Albertina"/>
          <w:color w:val="19161B"/>
          <w:sz w:val="20"/>
          <w:szCs w:val="20"/>
        </w:rPr>
        <w:t xml:space="preserve">α) </w:t>
      </w:r>
      <w:r w:rsidR="00CC268E">
        <w:rPr>
          <w:rFonts w:ascii="Verdana" w:hAnsi="Verdana" w:cs="EU Albertina"/>
          <w:color w:val="19161B"/>
          <w:sz w:val="20"/>
          <w:szCs w:val="20"/>
        </w:rPr>
        <w:tab/>
      </w:r>
      <w:r w:rsidRPr="004F3427">
        <w:rPr>
          <w:rFonts w:ascii="Verdana" w:hAnsi="Verdana" w:cs="EU Albertina"/>
          <w:color w:val="19161B"/>
          <w:sz w:val="20"/>
          <w:szCs w:val="20"/>
        </w:rPr>
        <w:t xml:space="preserve">η πράξη είναι προς όφελος της περιοχής του προγράμματος, </w:t>
      </w:r>
    </w:p>
    <w:p w14:paraId="4A156E83" w14:textId="5DB0535D" w:rsidR="006B3F18" w:rsidRPr="00155C40" w:rsidRDefault="004F3427" w:rsidP="004D648F">
      <w:pPr>
        <w:pStyle w:val="CM4"/>
        <w:spacing w:before="0" w:after="120" w:line="264" w:lineRule="auto"/>
        <w:ind w:left="851" w:hanging="425"/>
        <w:jc w:val="both"/>
        <w:rPr>
          <w:rFonts w:ascii="Verdana" w:hAnsi="Verdana" w:cs="EU Albertina"/>
          <w:color w:val="19161B"/>
          <w:sz w:val="20"/>
          <w:szCs w:val="20"/>
        </w:rPr>
      </w:pPr>
      <w:r w:rsidRPr="004F3427">
        <w:rPr>
          <w:rFonts w:ascii="Verdana" w:hAnsi="Verdana" w:cs="EU Albertina"/>
          <w:color w:val="19161B"/>
          <w:sz w:val="20"/>
          <w:szCs w:val="20"/>
        </w:rPr>
        <w:t xml:space="preserve">β) </w:t>
      </w:r>
      <w:r w:rsidR="00CC268E">
        <w:rPr>
          <w:rFonts w:ascii="Verdana" w:hAnsi="Verdana" w:cs="EU Albertina"/>
          <w:color w:val="19161B"/>
          <w:sz w:val="20"/>
          <w:szCs w:val="20"/>
        </w:rPr>
        <w:tab/>
      </w:r>
      <w:r w:rsidRPr="004F3427">
        <w:rPr>
          <w:rFonts w:ascii="Verdana" w:hAnsi="Verdana" w:cs="EU Albertina"/>
          <w:color w:val="19161B"/>
          <w:sz w:val="20"/>
          <w:szCs w:val="20"/>
        </w:rPr>
        <w:t xml:space="preserve">το συνολικό ποσό </w:t>
      </w:r>
      <w:r w:rsidR="00062140" w:rsidRPr="00062140">
        <w:rPr>
          <w:rFonts w:ascii="Verdana" w:hAnsi="Verdana" w:cs="EU Albertina"/>
          <w:color w:val="19161B"/>
          <w:sz w:val="20"/>
          <w:szCs w:val="20"/>
        </w:rPr>
        <w:t xml:space="preserve">που </w:t>
      </w:r>
      <w:del w:id="635" w:author="ΕΥΘΥ" w:date="2018-12-10T15:33:00Z">
        <w:r w:rsidRPr="004F3427">
          <w:rPr>
            <w:rFonts w:ascii="Verdana" w:hAnsi="Verdana" w:cs="EU Albertina"/>
            <w:color w:val="19161B"/>
            <w:sz w:val="20"/>
            <w:szCs w:val="20"/>
          </w:rPr>
          <w:delText>κατανέμεται από το πρόγραμμα σε</w:delText>
        </w:r>
      </w:del>
      <w:ins w:id="636" w:author="ΕΥΘΥ" w:date="2018-12-10T15:33:00Z">
        <w:r w:rsidR="00062140" w:rsidRPr="00062140">
          <w:rPr>
            <w:rFonts w:ascii="Verdana" w:hAnsi="Verdana" w:cs="EU Albertina"/>
            <w:color w:val="19161B"/>
            <w:sz w:val="20"/>
            <w:szCs w:val="20"/>
          </w:rPr>
          <w:t>χορηγείται βάσει του προγράμματος στις</w:t>
        </w:r>
      </w:ins>
      <w:r w:rsidR="00062140" w:rsidRPr="00062140">
        <w:rPr>
          <w:rFonts w:ascii="Verdana" w:hAnsi="Verdana" w:cs="EU Albertina"/>
          <w:color w:val="19161B"/>
          <w:sz w:val="20"/>
          <w:szCs w:val="20"/>
        </w:rPr>
        <w:t xml:space="preserve"> πράξεις </w:t>
      </w:r>
      <w:del w:id="637" w:author="ΕΥΘΥ" w:date="2018-12-10T15:33:00Z">
        <w:r w:rsidRPr="004F3427">
          <w:rPr>
            <w:rFonts w:ascii="Verdana" w:hAnsi="Verdana" w:cs="EU Albertina"/>
            <w:color w:val="19161B"/>
            <w:sz w:val="20"/>
            <w:szCs w:val="20"/>
          </w:rPr>
          <w:delText>που</w:delText>
        </w:r>
      </w:del>
      <w:ins w:id="638" w:author="ΕΥΘΥ" w:date="2018-12-10T15:33:00Z">
        <w:r w:rsidR="00062140" w:rsidRPr="00062140">
          <w:rPr>
            <w:rFonts w:ascii="Verdana" w:hAnsi="Verdana" w:cs="EU Albertina"/>
            <w:color w:val="19161B"/>
            <w:sz w:val="20"/>
            <w:szCs w:val="20"/>
          </w:rPr>
          <w:t>οι οποίες</w:t>
        </w:r>
      </w:ins>
      <w:r w:rsidR="00062140" w:rsidRPr="00062140">
        <w:rPr>
          <w:rFonts w:ascii="Verdana" w:hAnsi="Verdana" w:cs="EU Albertina"/>
          <w:color w:val="19161B"/>
          <w:sz w:val="20"/>
          <w:szCs w:val="20"/>
        </w:rPr>
        <w:t xml:space="preserve"> υλοποιούνται εκτός της περιοχής του προγράμματος δεν υπερβαίνει το 15% της υποστήριξης από το ΕΤΠΑ, το Ταμείο Συνοχής</w:t>
      </w:r>
      <w:del w:id="639" w:author="ΕΥΘΥ" w:date="2018-12-10T15:33:00Z">
        <w:r w:rsidRPr="004F3427">
          <w:rPr>
            <w:rFonts w:ascii="Verdana" w:hAnsi="Verdana" w:cs="EU Albertina"/>
            <w:color w:val="19161B"/>
            <w:sz w:val="20"/>
            <w:szCs w:val="20"/>
          </w:rPr>
          <w:delText xml:space="preserve"> </w:delText>
        </w:r>
        <w:r w:rsidR="00174E2B">
          <w:rPr>
            <w:rFonts w:ascii="Verdana" w:hAnsi="Verdana" w:cs="EU Albertina"/>
            <w:color w:val="19161B"/>
            <w:sz w:val="20"/>
            <w:szCs w:val="20"/>
          </w:rPr>
          <w:delText>και</w:delText>
        </w:r>
      </w:del>
      <w:ins w:id="640" w:author="ΕΥΘΥ" w:date="2018-12-10T15:33:00Z">
        <w:r w:rsidR="00062140" w:rsidRPr="00062140">
          <w:rPr>
            <w:rFonts w:ascii="Verdana" w:hAnsi="Verdana" w:cs="EU Albertina"/>
            <w:color w:val="19161B"/>
            <w:sz w:val="20"/>
            <w:szCs w:val="20"/>
          </w:rPr>
          <w:t>, το ΕΓΤΑΑ ή</w:t>
        </w:r>
      </w:ins>
      <w:r w:rsidR="00062140" w:rsidRPr="00062140">
        <w:rPr>
          <w:rFonts w:ascii="Verdana" w:hAnsi="Verdana" w:cs="EU Albertina"/>
          <w:color w:val="19161B"/>
          <w:sz w:val="20"/>
          <w:szCs w:val="20"/>
        </w:rPr>
        <w:t xml:space="preserve"> το ΕΤΘΑ σε επίπεδο προτεραιότητας </w:t>
      </w:r>
      <w:del w:id="641" w:author="ΕΥΘΥ" w:date="2018-12-10T15:33:00Z">
        <w:r w:rsidR="00174E2B" w:rsidRPr="00174E2B">
          <w:rPr>
            <w:rFonts w:ascii="Verdana" w:hAnsi="Verdana" w:cs="EU Albertina"/>
            <w:color w:val="19161B"/>
            <w:sz w:val="20"/>
            <w:szCs w:val="20"/>
          </w:rPr>
          <w:delText>ή το 5%</w:delText>
        </w:r>
      </w:del>
      <w:ins w:id="642" w:author="ΕΥΘΥ" w:date="2018-12-10T15:33:00Z">
        <w:r w:rsidR="00062140" w:rsidRPr="00062140">
          <w:rPr>
            <w:rFonts w:ascii="Verdana" w:hAnsi="Verdana" w:cs="EU Albertina"/>
            <w:color w:val="19161B"/>
            <w:sz w:val="20"/>
            <w:szCs w:val="20"/>
          </w:rPr>
          <w:t>τη χρονική στιγμή</w:t>
        </w:r>
      </w:ins>
      <w:r w:rsidR="00062140" w:rsidRPr="00062140">
        <w:rPr>
          <w:rFonts w:ascii="Verdana" w:hAnsi="Verdana" w:cs="EU Albertina"/>
          <w:color w:val="19161B"/>
          <w:sz w:val="20"/>
          <w:szCs w:val="20"/>
        </w:rPr>
        <w:t xml:space="preserve"> της </w:t>
      </w:r>
      <w:del w:id="643" w:author="ΕΥΘΥ" w:date="2018-12-10T15:33:00Z">
        <w:r w:rsidR="00174E2B" w:rsidRPr="00174E2B">
          <w:rPr>
            <w:rFonts w:ascii="Verdana" w:hAnsi="Verdana" w:cs="EU Albertina"/>
            <w:color w:val="19161B"/>
            <w:sz w:val="20"/>
            <w:szCs w:val="20"/>
          </w:rPr>
          <w:delText>υποστήριξης από το ΕΓΤΑΑ σε επίπεδο</w:delText>
        </w:r>
      </w:del>
      <w:ins w:id="644" w:author="ΕΥΘΥ" w:date="2018-12-10T15:33:00Z">
        <w:r w:rsidR="00062140" w:rsidRPr="00062140">
          <w:rPr>
            <w:rFonts w:ascii="Verdana" w:hAnsi="Verdana" w:cs="EU Albertina"/>
            <w:color w:val="19161B"/>
            <w:sz w:val="20"/>
            <w:szCs w:val="20"/>
          </w:rPr>
          <w:t>έγκρισης του</w:t>
        </w:r>
      </w:ins>
      <w:r w:rsidR="00062140" w:rsidRPr="00062140">
        <w:rPr>
          <w:rFonts w:ascii="Verdana" w:hAnsi="Verdana" w:cs="EU Albertina"/>
          <w:color w:val="19161B"/>
          <w:sz w:val="20"/>
          <w:szCs w:val="20"/>
        </w:rPr>
        <w:t xml:space="preserve"> προγράμματος</w:t>
      </w:r>
      <w:r w:rsidRPr="004F3427">
        <w:rPr>
          <w:rFonts w:ascii="Verdana" w:hAnsi="Verdana" w:cs="EU Albertina"/>
          <w:color w:val="19161B"/>
          <w:sz w:val="20"/>
          <w:szCs w:val="20"/>
        </w:rPr>
        <w:t>,</w:t>
      </w:r>
      <w:r w:rsidR="00155C40">
        <w:rPr>
          <w:rFonts w:ascii="Verdana" w:hAnsi="Verdana" w:cs="EU Albertina"/>
          <w:color w:val="19161B"/>
          <w:sz w:val="20"/>
          <w:szCs w:val="20"/>
        </w:rPr>
        <w:t xml:space="preserve"> </w:t>
      </w:r>
    </w:p>
    <w:p w14:paraId="333D6AD6" w14:textId="77777777" w:rsidR="006B3F18" w:rsidRDefault="004F3427" w:rsidP="004D648F">
      <w:pPr>
        <w:pStyle w:val="CM4"/>
        <w:spacing w:before="0" w:after="120" w:line="264" w:lineRule="auto"/>
        <w:ind w:left="851" w:hanging="425"/>
        <w:jc w:val="both"/>
        <w:rPr>
          <w:rFonts w:ascii="Verdana" w:hAnsi="Verdana" w:cs="EU Albertina"/>
          <w:color w:val="19161B"/>
          <w:sz w:val="20"/>
          <w:szCs w:val="20"/>
        </w:rPr>
      </w:pPr>
      <w:r w:rsidRPr="004F3427">
        <w:rPr>
          <w:rFonts w:ascii="Verdana" w:hAnsi="Verdana" w:cs="EU Albertina"/>
          <w:color w:val="19161B"/>
          <w:sz w:val="20"/>
          <w:szCs w:val="20"/>
        </w:rPr>
        <w:t xml:space="preserve">γ) </w:t>
      </w:r>
      <w:r w:rsidR="00CC268E">
        <w:rPr>
          <w:rFonts w:ascii="Verdana" w:hAnsi="Verdana" w:cs="EU Albertina"/>
          <w:color w:val="19161B"/>
          <w:sz w:val="20"/>
          <w:szCs w:val="20"/>
        </w:rPr>
        <w:tab/>
      </w:r>
      <w:r w:rsidRPr="004F3427">
        <w:rPr>
          <w:rFonts w:ascii="Verdana" w:hAnsi="Verdana" w:cs="EU Albertina"/>
          <w:color w:val="19161B"/>
          <w:sz w:val="20"/>
          <w:szCs w:val="20"/>
        </w:rPr>
        <w:t xml:space="preserve">η επιτροπή παρακολούθησης έχει εγκρίνει την πράξη ή τους τύπους των εν λόγω πράξεων, </w:t>
      </w:r>
    </w:p>
    <w:p w14:paraId="56386603" w14:textId="0DFD4991" w:rsidR="006B3F18" w:rsidRDefault="004F3427" w:rsidP="004D648F">
      <w:pPr>
        <w:pStyle w:val="CM4"/>
        <w:spacing w:before="0" w:after="120" w:line="264" w:lineRule="auto"/>
        <w:ind w:left="851" w:hanging="425"/>
        <w:jc w:val="both"/>
        <w:rPr>
          <w:rFonts w:ascii="Verdana" w:eastAsia="EUAlbertina-Regu-Identity-H" w:hAnsi="Verdana" w:cs="EUAlbertina-Regu"/>
          <w:sz w:val="20"/>
          <w:szCs w:val="20"/>
        </w:rPr>
      </w:pPr>
      <w:r w:rsidRPr="004F3427">
        <w:rPr>
          <w:rFonts w:ascii="Verdana" w:eastAsia="EUAlbertina-Regu-Identity-H" w:hAnsi="Verdana" w:cs="EUAlbertina-Regu-Identity-H"/>
          <w:sz w:val="20"/>
          <w:szCs w:val="20"/>
        </w:rPr>
        <w:t>δ</w:t>
      </w:r>
      <w:r w:rsidRPr="004F3427">
        <w:rPr>
          <w:rFonts w:ascii="Verdana" w:eastAsia="EUAlbertina-Regu-Identity-H" w:hAnsi="Verdana" w:cs="EUAlbertina-Regu"/>
          <w:sz w:val="20"/>
          <w:szCs w:val="20"/>
        </w:rPr>
        <w:t xml:space="preserve">) </w:t>
      </w:r>
      <w:r w:rsidR="00CC268E">
        <w:rPr>
          <w:rFonts w:ascii="Verdana" w:eastAsia="EUAlbertina-Regu-Identity-H" w:hAnsi="Verdana" w:cs="EUAlbertina-Regu"/>
          <w:sz w:val="20"/>
          <w:szCs w:val="20"/>
        </w:rPr>
        <w:tab/>
      </w:r>
      <w:r w:rsidRPr="004F3427">
        <w:rPr>
          <w:rFonts w:ascii="Verdana" w:eastAsia="EUAlbertina-Regu-Identity-H" w:hAnsi="Verdana" w:cs="EUAlbertina-Regu-Identity-H"/>
          <w:sz w:val="20"/>
          <w:szCs w:val="20"/>
        </w:rPr>
        <w:t xml:space="preserve">οι υποχρεώσεις των αρχών </w:t>
      </w:r>
      <w:del w:id="645" w:author="ΕΥΘΥ" w:date="2018-12-10T15:33:00Z">
        <w:r w:rsidRPr="004F3427">
          <w:rPr>
            <w:rFonts w:ascii="Verdana" w:eastAsia="EUAlbertina-Regu-Identity-H" w:hAnsi="Verdana" w:cs="EUAlbertina-Regu-Identity-H"/>
            <w:sz w:val="20"/>
            <w:szCs w:val="20"/>
          </w:rPr>
          <w:delText xml:space="preserve">που είναι υπεύθυνες </w:delText>
        </w:r>
      </w:del>
      <w:r w:rsidRPr="004F3427">
        <w:rPr>
          <w:rFonts w:ascii="Verdana" w:eastAsia="EUAlbertina-Regu-Identity-H" w:hAnsi="Verdana" w:cs="EUAlbertina-Regu-Identity-H"/>
          <w:sz w:val="20"/>
          <w:szCs w:val="20"/>
        </w:rPr>
        <w:t>για το πρόγραμμα σε σχέση με τη διαχείριση</w:t>
      </w:r>
      <w:r w:rsidRPr="004F3427">
        <w:rPr>
          <w:rFonts w:ascii="Verdana" w:eastAsia="EUAlbertina-Regu-Identity-H" w:hAnsi="Verdana" w:cs="EUAlbertina-Regu"/>
          <w:sz w:val="20"/>
          <w:szCs w:val="20"/>
        </w:rPr>
        <w:t xml:space="preserve">, </w:t>
      </w:r>
      <w:r w:rsidRPr="004F3427">
        <w:rPr>
          <w:rFonts w:ascii="Verdana" w:eastAsia="EUAlbertina-Regu-Identity-H" w:hAnsi="Verdana" w:cs="EUAlbertina-Regu-Identity-H"/>
          <w:sz w:val="20"/>
          <w:szCs w:val="20"/>
        </w:rPr>
        <w:t xml:space="preserve">τον έλεγχο και τον δημοσιονομικό έλεγχο της </w:t>
      </w:r>
      <w:del w:id="646" w:author="ΕΥΘΥ" w:date="2018-12-10T15:33:00Z">
        <w:r w:rsidRPr="004F3427">
          <w:rPr>
            <w:rFonts w:ascii="Verdana" w:eastAsia="EUAlbertina-Regu-Identity-H" w:hAnsi="Verdana" w:cs="EUAlbertina-Regu-Identity-H"/>
            <w:sz w:val="20"/>
            <w:szCs w:val="20"/>
          </w:rPr>
          <w:delText xml:space="preserve">εν λόγω </w:delText>
        </w:r>
      </w:del>
      <w:r w:rsidRPr="004F3427">
        <w:rPr>
          <w:rFonts w:ascii="Verdana" w:eastAsia="EUAlbertina-Regu-Identity-H" w:hAnsi="Verdana" w:cs="EUAlbertina-Regu-Identity-H"/>
          <w:sz w:val="20"/>
          <w:szCs w:val="20"/>
        </w:rPr>
        <w:t xml:space="preserve">πράξης </w:t>
      </w:r>
      <w:del w:id="647" w:author="ΕΥΘΥ" w:date="2018-12-10T15:33:00Z">
        <w:r w:rsidRPr="004F3427">
          <w:rPr>
            <w:rFonts w:ascii="Verdana" w:hAnsi="Verdana" w:cs="EU Albertina"/>
            <w:color w:val="19161B"/>
            <w:sz w:val="20"/>
            <w:szCs w:val="20"/>
          </w:rPr>
          <w:delText>εκπληρώνονται</w:delText>
        </w:r>
      </w:del>
      <w:ins w:id="648" w:author="ΕΥΘΥ" w:date="2018-12-10T15:33:00Z">
        <w:r w:rsidR="00062140" w:rsidRPr="00062140">
          <w:rPr>
            <w:rFonts w:ascii="Verdana" w:hAnsi="Verdana" w:cs="EU Albertina"/>
            <w:color w:val="19161B"/>
            <w:sz w:val="20"/>
            <w:szCs w:val="20"/>
          </w:rPr>
          <w:t>πληρούνται</w:t>
        </w:r>
      </w:ins>
      <w:r w:rsidR="00A97E57">
        <w:rPr>
          <w:rFonts w:ascii="Verdana" w:hAnsi="Verdana" w:cs="EU Albertina"/>
          <w:color w:val="19161B"/>
          <w:sz w:val="20"/>
          <w:szCs w:val="20"/>
        </w:rPr>
        <w:t xml:space="preserve"> </w:t>
      </w:r>
      <w:r w:rsidRPr="004F3427">
        <w:rPr>
          <w:rFonts w:ascii="Verdana" w:eastAsia="EUAlbertina-Regu-Identity-H" w:hAnsi="Verdana" w:cs="EUAlbertina-Regu-Identity-H"/>
          <w:sz w:val="20"/>
          <w:szCs w:val="20"/>
        </w:rPr>
        <w:t xml:space="preserve">από τις αρχές που είναι υπεύθυνες για το πρόγραμμα στο πλαίσιο του οποίου </w:t>
      </w:r>
      <w:del w:id="649" w:author="ΕΥΘΥ" w:date="2018-12-10T15:33:00Z">
        <w:r w:rsidRPr="004F3427">
          <w:rPr>
            <w:rFonts w:ascii="Verdana" w:eastAsia="EUAlbertina-Regu-Identity-H" w:hAnsi="Verdana" w:cs="EUAlbertina-Regu-Identity-H"/>
            <w:sz w:val="20"/>
            <w:szCs w:val="20"/>
          </w:rPr>
          <w:delText>υποστηρίζεται</w:delText>
        </w:r>
      </w:del>
      <w:ins w:id="650" w:author="ΕΥΘΥ" w:date="2018-12-10T15:33:00Z">
        <w:r w:rsidR="00062140">
          <w:rPr>
            <w:rFonts w:ascii="Verdana" w:eastAsia="EUAlbertina-Regu-Identity-H" w:hAnsi="Verdana" w:cs="EUAlbertina-Regu-Identity-H"/>
            <w:sz w:val="20"/>
            <w:szCs w:val="20"/>
          </w:rPr>
          <w:t>χ</w:t>
        </w:r>
        <w:r w:rsidR="00062140" w:rsidRPr="00062140">
          <w:rPr>
            <w:rFonts w:ascii="Verdana" w:eastAsia="EUAlbertina-Regu-Identity-H" w:hAnsi="Verdana" w:cs="EUAlbertina-Regu-Identity-H"/>
            <w:sz w:val="20"/>
            <w:szCs w:val="20"/>
          </w:rPr>
          <w:t>ρηματοδοτείτα</w:t>
        </w:r>
        <w:r w:rsidR="00062140">
          <w:rPr>
            <w:rFonts w:ascii="Verdana" w:eastAsia="EUAlbertina-Regu-Identity-H" w:hAnsi="Verdana" w:cs="EUAlbertina-Regu-Identity-H"/>
            <w:sz w:val="20"/>
            <w:szCs w:val="20"/>
          </w:rPr>
          <w:t>ι</w:t>
        </w:r>
      </w:ins>
      <w:r w:rsidRPr="004F3427">
        <w:rPr>
          <w:rFonts w:ascii="Verdana" w:eastAsia="EUAlbertina-Regu-Identity-H" w:hAnsi="Verdana" w:cs="EUAlbertina-Regu-Identity-H"/>
          <w:sz w:val="20"/>
          <w:szCs w:val="20"/>
        </w:rPr>
        <w:t xml:space="preserve"> η εν λόγω πράξη ή συνάπτουν συμφωνίες με τις αρχές της περιοχής στην οποία υλοποιείται η πράξη</w:t>
      </w:r>
      <w:r w:rsidRPr="004F3427">
        <w:rPr>
          <w:rFonts w:ascii="Verdana" w:eastAsia="EUAlbertina-Regu-Identity-H" w:hAnsi="Verdana" w:cs="EUAlbertina-Regu"/>
          <w:sz w:val="20"/>
          <w:szCs w:val="20"/>
        </w:rPr>
        <w:t xml:space="preserve">. </w:t>
      </w:r>
      <w:r w:rsidR="00062140">
        <w:rPr>
          <w:rFonts w:ascii="Verdana" w:eastAsia="EUAlbertina-Regu-Identity-H" w:hAnsi="Verdana" w:cs="EUAlbertina-Regu"/>
          <w:sz w:val="20"/>
          <w:szCs w:val="20"/>
        </w:rPr>
        <w:t xml:space="preserve"> </w:t>
      </w:r>
    </w:p>
    <w:p w14:paraId="4CAE6BDD" w14:textId="48FC06A2" w:rsidR="00A51D15" w:rsidRDefault="004F3427" w:rsidP="004D648F">
      <w:pPr>
        <w:pStyle w:val="CM4"/>
        <w:spacing w:before="0" w:after="120" w:line="264" w:lineRule="auto"/>
        <w:ind w:left="426" w:firstLine="1"/>
        <w:jc w:val="both"/>
        <w:rPr>
          <w:ins w:id="651" w:author="ΕΥΘΥ" w:date="2018-12-10T15:33:00Z"/>
          <w:rFonts w:ascii="Verdana" w:eastAsia="EUAlbertina-Regu-Identity-H" w:hAnsi="Verdana" w:cs="EUAlbertina-Regu-Identity-H"/>
          <w:sz w:val="20"/>
          <w:szCs w:val="20"/>
        </w:rPr>
      </w:pPr>
      <w:del w:id="652" w:author="ΕΥΘΥ" w:date="2018-12-10T15:33:00Z">
        <w:r w:rsidRPr="004F3427">
          <w:rPr>
            <w:rFonts w:ascii="Verdana" w:hAnsi="Verdana" w:cs="EU Albertina"/>
            <w:color w:val="19161B"/>
            <w:sz w:val="20"/>
            <w:szCs w:val="20"/>
          </w:rPr>
          <w:delText>(</w:delText>
        </w:r>
        <w:r w:rsidRPr="004F3427">
          <w:rPr>
            <w:rFonts w:ascii="Verdana" w:hAnsi="Verdana" w:cs="EU Albertina"/>
            <w:color w:val="19161B"/>
            <w:sz w:val="20"/>
            <w:szCs w:val="20"/>
            <w:lang w:val="en-US"/>
          </w:rPr>
          <w:delText>ii</w:delText>
        </w:r>
        <w:r w:rsidRPr="004F3427">
          <w:rPr>
            <w:rFonts w:ascii="Verdana" w:hAnsi="Verdana" w:cs="EU Albertina"/>
            <w:color w:val="19161B"/>
            <w:sz w:val="20"/>
            <w:szCs w:val="20"/>
          </w:rPr>
          <w:delText>)</w:delText>
        </w:r>
      </w:del>
      <w:ins w:id="653" w:author="ΕΥΘΥ" w:date="2018-12-10T15:33:00Z">
        <w:r w:rsidR="00062140" w:rsidRPr="00062140">
          <w:rPr>
            <w:rFonts w:ascii="Verdana" w:eastAsia="EUAlbertina-Regu-Identity-H" w:hAnsi="Verdana" w:cs="EUAlbertina-Regu-Identity-H"/>
            <w:sz w:val="20"/>
            <w:szCs w:val="20"/>
          </w:rPr>
          <w:t xml:space="preserve">Στις περιπτώσεις όπου πράξεις που χρηματοδοτούνται από </w:t>
        </w:r>
        <w:r w:rsidR="00AA00F5" w:rsidRPr="00062140">
          <w:rPr>
            <w:rFonts w:ascii="Verdana" w:hAnsi="Verdana" w:cs="EU Albertina"/>
            <w:color w:val="19161B"/>
            <w:sz w:val="20"/>
            <w:szCs w:val="20"/>
          </w:rPr>
          <w:t>το ΕΤΠΑ, το Ταμείο Συνοχής</w:t>
        </w:r>
        <w:r w:rsidR="00AA00F5" w:rsidRPr="00062140">
          <w:rPr>
            <w:rFonts w:ascii="Verdana" w:eastAsia="EUAlbertina-Regu-Identity-H" w:hAnsi="Verdana" w:cs="EUAlbertina-Regu-Identity-H"/>
            <w:sz w:val="20"/>
            <w:szCs w:val="20"/>
          </w:rPr>
          <w:t xml:space="preserve"> </w:t>
        </w:r>
        <w:r w:rsidR="00062140" w:rsidRPr="00062140">
          <w:rPr>
            <w:rFonts w:ascii="Verdana" w:eastAsia="EUAlbertina-Regu-Identity-H" w:hAnsi="Verdana" w:cs="EUAlbertina-Regu-Identity-H"/>
            <w:sz w:val="20"/>
            <w:szCs w:val="20"/>
          </w:rPr>
          <w:t>και το ΕΤΘΑ υλοποιούνται εκτός της περιοχής του προγράμματος σύμφωνα με την παρούσα παράγραφο και έχουν οφέλη τόσο εντός όσο και εκτός της περιοχής του προγράμματος, οι εν λόγω δαπάνες κατανέμονται κατ’ αναλογία στις εν λόγω περιοχές βάσει αντικειμενικών κριτηρίων.</w:t>
        </w:r>
        <w:r w:rsidR="00AA00F5">
          <w:rPr>
            <w:rFonts w:ascii="Verdana" w:eastAsia="EUAlbertina-Regu-Identity-H" w:hAnsi="Verdana" w:cs="EUAlbertina-Regu-Identity-H"/>
            <w:sz w:val="20"/>
            <w:szCs w:val="20"/>
          </w:rPr>
          <w:t xml:space="preserve"> </w:t>
        </w:r>
      </w:ins>
    </w:p>
    <w:p w14:paraId="5A6CD0E7" w14:textId="77777777" w:rsidR="00A51D15" w:rsidRPr="00A51D15" w:rsidRDefault="00A51D15" w:rsidP="004D648F">
      <w:pPr>
        <w:pStyle w:val="CM4"/>
        <w:spacing w:before="0" w:after="120" w:line="264" w:lineRule="auto"/>
        <w:ind w:left="426" w:firstLine="1"/>
        <w:jc w:val="both"/>
        <w:rPr>
          <w:ins w:id="654" w:author="ΕΥΘΥ" w:date="2018-12-10T15:33:00Z"/>
          <w:rFonts w:ascii="Verdana" w:eastAsia="EUAlbertina-Regu-Identity-H" w:hAnsi="Verdana" w:cs="EUAlbertina-Regu-Identity-H"/>
          <w:sz w:val="20"/>
          <w:szCs w:val="20"/>
        </w:rPr>
      </w:pPr>
      <w:ins w:id="655" w:author="ΕΥΘΥ" w:date="2018-12-10T15:33:00Z">
        <w:r w:rsidRPr="00A51D15">
          <w:rPr>
            <w:rFonts w:ascii="Verdana" w:eastAsia="EUAlbertina-Regu-Identity-H" w:hAnsi="Verdana" w:cs="EUAlbertina-Regu-Identity-H"/>
            <w:sz w:val="20"/>
            <w:szCs w:val="20"/>
          </w:rPr>
          <w:t xml:space="preserve">Στις περιπτώσεις όπου πράξεις αφορούν </w:t>
        </w:r>
        <w:r w:rsidR="00D854EB">
          <w:rPr>
            <w:rFonts w:ascii="Verdana" w:eastAsia="EUAlbertina-Regu-Identity-H" w:hAnsi="Verdana" w:cs="EUAlbertina-Regu-Identity-H"/>
            <w:sz w:val="20"/>
            <w:szCs w:val="20"/>
          </w:rPr>
          <w:t>σ</w:t>
        </w:r>
        <w:r w:rsidRPr="00A51D15">
          <w:rPr>
            <w:rFonts w:ascii="Verdana" w:eastAsia="EUAlbertina-Regu-Identity-H" w:hAnsi="Verdana" w:cs="EUAlbertina-Regu-Identity-H"/>
            <w:sz w:val="20"/>
            <w:szCs w:val="20"/>
          </w:rPr>
          <w:t>τον θεματικό στόχο που αναφέρεται στο άρθρο 9</w:t>
        </w:r>
        <w:r w:rsidR="00D854EB">
          <w:rPr>
            <w:rFonts w:ascii="Verdana" w:eastAsia="EUAlbertina-Regu-Identity-H" w:hAnsi="Verdana" w:cs="EUAlbertina-Regu-Identity-H"/>
            <w:sz w:val="20"/>
            <w:szCs w:val="20"/>
          </w:rPr>
          <w:t>,</w:t>
        </w:r>
        <w:r w:rsidRPr="00A51D15">
          <w:rPr>
            <w:rFonts w:ascii="Verdana" w:eastAsia="EUAlbertina-Regu-Identity-H" w:hAnsi="Verdana" w:cs="EUAlbertina-Regu-Identity-H"/>
            <w:sz w:val="20"/>
            <w:szCs w:val="20"/>
          </w:rPr>
          <w:t xml:space="preserve"> </w:t>
        </w:r>
        <w:r w:rsidR="00D854EB">
          <w:rPr>
            <w:rFonts w:ascii="Verdana" w:eastAsia="EUAlbertina-Regu-Identity-H" w:hAnsi="Verdana" w:cs="EUAlbertina-Regu-Identity-H"/>
            <w:sz w:val="20"/>
            <w:szCs w:val="20"/>
          </w:rPr>
          <w:t xml:space="preserve">παρ. 1, </w:t>
        </w:r>
        <w:r w:rsidRPr="00A51D15">
          <w:rPr>
            <w:rFonts w:ascii="Verdana" w:eastAsia="EUAlbertina-Regu-Identity-H" w:hAnsi="Verdana" w:cs="EUAlbertina-Regu-Identity-H"/>
            <w:sz w:val="20"/>
            <w:szCs w:val="20"/>
          </w:rPr>
          <w:t xml:space="preserve">σημείο 1) </w:t>
        </w:r>
        <w:r>
          <w:rPr>
            <w:rFonts w:ascii="Verdana" w:eastAsia="EUAlbertina-Regu-Identity-H" w:hAnsi="Verdana" w:cs="EUAlbertina-Regu-Identity-H"/>
            <w:sz w:val="20"/>
            <w:szCs w:val="20"/>
          </w:rPr>
          <w:t xml:space="preserve">του </w:t>
        </w:r>
        <w:r w:rsidR="00D83AC0">
          <w:rPr>
            <w:rFonts w:ascii="Verdana" w:eastAsia="EUAlbertina-Regu-Identity-H" w:hAnsi="Verdana" w:cs="EUAlbertina-Regu-Identity-H"/>
            <w:sz w:val="20"/>
            <w:szCs w:val="20"/>
          </w:rPr>
          <w:t>Καν. 1303/2013</w:t>
        </w:r>
        <w:r>
          <w:rPr>
            <w:rFonts w:ascii="Verdana" w:eastAsia="EUAlbertina-Regu-Identity-H" w:hAnsi="Verdana" w:cs="EUAlbertina-Regu-Identity-H"/>
            <w:sz w:val="20"/>
            <w:szCs w:val="20"/>
          </w:rPr>
          <w:t xml:space="preserve"> </w:t>
        </w:r>
        <w:r w:rsidR="00D854EB">
          <w:rPr>
            <w:rFonts w:ascii="Verdana" w:eastAsia="EUAlbertina-Regu-Identity-H" w:hAnsi="Verdana" w:cs="EUAlbertina-Regu-Identity-H"/>
            <w:sz w:val="20"/>
            <w:szCs w:val="20"/>
          </w:rPr>
          <w:t>(</w:t>
        </w:r>
        <w:r w:rsidR="00D854EB" w:rsidRPr="00D854EB">
          <w:rPr>
            <w:rFonts w:ascii="Verdana" w:eastAsia="EUAlbertina-Regu-Identity-H" w:hAnsi="Verdana" w:cs="EUAlbertina-Regu-Identity-H"/>
            <w:sz w:val="20"/>
            <w:szCs w:val="20"/>
          </w:rPr>
          <w:t>ενίσχυση της έρευνας, της τεχνολογικής ανάπτυξης και της καινοτομίας</w:t>
        </w:r>
        <w:r w:rsidR="00D854EB">
          <w:rPr>
            <w:rFonts w:ascii="Verdana" w:eastAsia="EUAlbertina-Regu-Identity-H" w:hAnsi="Verdana" w:cs="EUAlbertina-Regu-Identity-H"/>
            <w:sz w:val="20"/>
            <w:szCs w:val="20"/>
          </w:rPr>
          <w:t>)</w:t>
        </w:r>
        <w:r w:rsidR="00D854EB" w:rsidRPr="00D854EB">
          <w:rPr>
            <w:rFonts w:ascii="Verdana" w:eastAsia="EUAlbertina-Regu-Identity-H" w:hAnsi="Verdana" w:cs="EUAlbertina-Regu-Identity-H"/>
            <w:sz w:val="20"/>
            <w:szCs w:val="20"/>
          </w:rPr>
          <w:t xml:space="preserve"> </w:t>
        </w:r>
        <w:r w:rsidRPr="00A51D15">
          <w:rPr>
            <w:rFonts w:ascii="Verdana" w:eastAsia="EUAlbertina-Regu-Identity-H" w:hAnsi="Verdana" w:cs="EUAlbertina-Regu-Identity-H"/>
            <w:sz w:val="20"/>
            <w:szCs w:val="20"/>
          </w:rPr>
          <w:t xml:space="preserve">και υλοποιούνται εκτός </w:t>
        </w:r>
        <w:r w:rsidR="00D854EB">
          <w:rPr>
            <w:rFonts w:ascii="Verdana" w:eastAsia="EUAlbertina-Regu-Identity-H" w:hAnsi="Verdana" w:cs="EUAlbertina-Regu-Identity-H"/>
            <w:sz w:val="20"/>
            <w:szCs w:val="20"/>
          </w:rPr>
          <w:t>της ελληνικής επικράτειας</w:t>
        </w:r>
        <w:r w:rsidRPr="00A51D15">
          <w:rPr>
            <w:rFonts w:ascii="Verdana" w:eastAsia="EUAlbertina-Regu-Identity-H" w:hAnsi="Verdana" w:cs="EUAlbertina-Regu-Identity-H"/>
            <w:sz w:val="20"/>
            <w:szCs w:val="20"/>
          </w:rPr>
          <w:t xml:space="preserve"> αλλά εντός της </w:t>
        </w:r>
        <w:r w:rsidRPr="00A51D15">
          <w:rPr>
            <w:rFonts w:ascii="Verdana" w:eastAsia="EUAlbertina-Regu-Identity-H" w:hAnsi="Verdana" w:cs="EUAlbertina-Regu-Identity-H"/>
            <w:sz w:val="20"/>
            <w:szCs w:val="20"/>
          </w:rPr>
          <w:lastRenderedPageBreak/>
          <w:t>Ένωσης, εφαρμόζονται μόνο τα στοιχεία β) και δ) του πρώτου εδαφίου της παρούσας παραγράφου.</w:t>
        </w:r>
      </w:ins>
    </w:p>
    <w:p w14:paraId="1B972309" w14:textId="77777777" w:rsidR="006B3F18" w:rsidRPr="00D20864" w:rsidRDefault="009B4E17" w:rsidP="004D648F">
      <w:pPr>
        <w:pStyle w:val="msonospacing0"/>
        <w:spacing w:after="120" w:line="264" w:lineRule="auto"/>
        <w:ind w:left="426" w:hanging="426"/>
        <w:jc w:val="both"/>
        <w:rPr>
          <w:rFonts w:ascii="Verdana" w:hAnsi="Verdana" w:cs="EU Albertina"/>
          <w:color w:val="19161B"/>
          <w:sz w:val="20"/>
          <w:szCs w:val="20"/>
        </w:rPr>
      </w:pPr>
      <w:ins w:id="656" w:author="ΕΥΘΥ" w:date="2018-12-10T15:33:00Z">
        <w:r w:rsidRPr="004756B7">
          <w:rPr>
            <w:rFonts w:ascii="Verdana" w:eastAsia="EUAlbertina-Regu-Identity-H" w:hAnsi="Verdana" w:cs="EUAlbertina-Regu-Identity-H"/>
            <w:sz w:val="20"/>
            <w:szCs w:val="20"/>
          </w:rPr>
          <w:t>1β</w:t>
        </w:r>
        <w:r w:rsidR="001C0BDB" w:rsidRPr="004756B7">
          <w:rPr>
            <w:rFonts w:ascii="Verdana" w:eastAsia="EUAlbertina-Regu-Identity-H" w:hAnsi="Verdana" w:cs="EUAlbertina-Regu-Identity-H"/>
            <w:sz w:val="20"/>
            <w:szCs w:val="20"/>
          </w:rPr>
          <w:t>.</w:t>
        </w:r>
      </w:ins>
      <w:r w:rsidR="004F3427" w:rsidRPr="004756B7">
        <w:rPr>
          <w:rFonts w:ascii="Verdana" w:hAnsi="Verdana" w:cs="EU Albertina"/>
          <w:color w:val="19161B"/>
          <w:sz w:val="20"/>
          <w:szCs w:val="20"/>
        </w:rPr>
        <w:tab/>
        <w:t>Για πράξεις που υποστηρίζονται από το Ε</w:t>
      </w:r>
      <w:r w:rsidR="004F3427" w:rsidRPr="004756B7">
        <w:rPr>
          <w:rFonts w:ascii="Verdana" w:hAnsi="Verdana" w:cs="EU Albertina"/>
          <w:color w:val="19161B"/>
          <w:sz w:val="20"/>
          <w:szCs w:val="20"/>
          <w:lang w:val="en-US"/>
        </w:rPr>
        <w:t>KT</w:t>
      </w:r>
      <w:r w:rsidR="004F3427" w:rsidRPr="004756B7">
        <w:rPr>
          <w:rFonts w:ascii="Verdana" w:hAnsi="Verdana" w:cs="EU Albertina"/>
          <w:color w:val="19161B"/>
          <w:sz w:val="20"/>
          <w:szCs w:val="20"/>
        </w:rPr>
        <w:t>,</w:t>
      </w:r>
      <w:r w:rsidR="004F3427" w:rsidRPr="00D20864">
        <w:rPr>
          <w:rFonts w:ascii="Verdana" w:hAnsi="Verdana" w:cs="EU Albertina"/>
          <w:color w:val="19161B"/>
          <w:sz w:val="20"/>
          <w:szCs w:val="20"/>
        </w:rPr>
        <w:t xml:space="preserve"> το ΕΚΤ δύναται να παράσχει στήριξη για δαπάνες που αφορούν πράξεις που εκτελούνται εκτός της περιοχής του προγράμματος, αλλά εντός της Ένωσης, υπό την προϋπόθεση ότι πληρούνται οι ακόλουθοι δύο όροι: </w:t>
      </w:r>
    </w:p>
    <w:p w14:paraId="1027C014" w14:textId="77777777" w:rsidR="006B3F18" w:rsidRPr="00D20864" w:rsidRDefault="004F3427" w:rsidP="004D648F">
      <w:pPr>
        <w:pStyle w:val="CM4"/>
        <w:spacing w:before="0" w:after="120" w:line="264" w:lineRule="auto"/>
        <w:ind w:left="851" w:hanging="425"/>
        <w:jc w:val="both"/>
        <w:rPr>
          <w:rFonts w:ascii="Verdana" w:hAnsi="Verdana" w:cs="EU Albertina"/>
          <w:color w:val="19161B"/>
          <w:sz w:val="20"/>
          <w:szCs w:val="20"/>
        </w:rPr>
      </w:pPr>
      <w:r w:rsidRPr="00D20864">
        <w:rPr>
          <w:rFonts w:ascii="Verdana" w:hAnsi="Verdana" w:cs="EU Albertina"/>
          <w:color w:val="19161B"/>
          <w:sz w:val="20"/>
          <w:szCs w:val="20"/>
        </w:rPr>
        <w:t>α)</w:t>
      </w:r>
      <w:r w:rsidR="00280CEA" w:rsidRPr="00D20864">
        <w:rPr>
          <w:rFonts w:ascii="Verdana" w:hAnsi="Verdana" w:cs="EU Albertina"/>
          <w:color w:val="19161B"/>
          <w:sz w:val="20"/>
          <w:szCs w:val="20"/>
        </w:rPr>
        <w:t xml:space="preserve"> </w:t>
      </w:r>
      <w:r w:rsidR="00280CEA" w:rsidRPr="00D20864">
        <w:rPr>
          <w:rFonts w:ascii="Verdana" w:hAnsi="Verdana" w:cs="EU Albertina"/>
          <w:color w:val="19161B"/>
          <w:sz w:val="20"/>
          <w:szCs w:val="20"/>
        </w:rPr>
        <w:tab/>
      </w:r>
      <w:r w:rsidRPr="00D20864">
        <w:rPr>
          <w:rFonts w:ascii="Verdana" w:hAnsi="Verdana" w:cs="EU Albertina"/>
          <w:color w:val="19161B"/>
          <w:sz w:val="20"/>
          <w:szCs w:val="20"/>
        </w:rPr>
        <w:t>η πράξη είναι προς όφελος της περιοχής όπου υλοποιείται το πρόγραμμα,</w:t>
      </w:r>
    </w:p>
    <w:p w14:paraId="60006E65" w14:textId="77777777" w:rsidR="006B3F18" w:rsidRPr="00D20864" w:rsidRDefault="004F3427" w:rsidP="004D648F">
      <w:pPr>
        <w:pStyle w:val="CM4"/>
        <w:spacing w:before="0" w:after="120" w:line="264" w:lineRule="auto"/>
        <w:ind w:left="851" w:hanging="425"/>
        <w:jc w:val="both"/>
        <w:rPr>
          <w:rFonts w:ascii="Verdana" w:hAnsi="Verdana" w:cs="EU Albertina"/>
          <w:color w:val="19161B"/>
          <w:sz w:val="20"/>
          <w:szCs w:val="20"/>
        </w:rPr>
      </w:pPr>
      <w:r w:rsidRPr="00D20864">
        <w:rPr>
          <w:rFonts w:ascii="Verdana" w:hAnsi="Verdana" w:cs="EU Albertina"/>
          <w:color w:val="19161B"/>
          <w:sz w:val="20"/>
          <w:szCs w:val="20"/>
        </w:rPr>
        <w:t xml:space="preserve">β) </w:t>
      </w:r>
      <w:r w:rsidR="00CC268E" w:rsidRPr="00D20864">
        <w:rPr>
          <w:rFonts w:ascii="Verdana" w:hAnsi="Verdana" w:cs="EU Albertina"/>
          <w:color w:val="19161B"/>
          <w:sz w:val="20"/>
          <w:szCs w:val="20"/>
        </w:rPr>
        <w:tab/>
      </w:r>
      <w:r w:rsidRPr="00D20864">
        <w:rPr>
          <w:rFonts w:ascii="Verdana" w:hAnsi="Verdana" w:cs="EU Albertina"/>
          <w:color w:val="19161B"/>
          <w:sz w:val="20"/>
          <w:szCs w:val="20"/>
        </w:rPr>
        <w:t>οι υποχρεώσεις των αρχών για το πρόγραμμα σε σχέση με τη διαχείριση, τον έλεγχο και τον δημοσιονομικό έλεγχο της εν λόγω πράξης εκπληρώνονται από τις αρχές που είναι αρμόδιες για το πρόγραμμα στο πλαίσιο του οποίου υποστηρίζεται η εν λόγω πράξη ή συνάπτουν συμφωνίες με τις αρχές του κράτους μέλους στο οποίο υλοποιείται η πράξη υπό την προϋπόθεση ότι στο εν λόγω κράτος μέλος πληρούνται οι υποχρεώσεις σε σχέση με τη διαχείριση, τον έλεγχο και τον δημοσιονομικό έλεγχο της εν λόγω πράξης.</w:t>
      </w:r>
    </w:p>
    <w:p w14:paraId="0B97FC33" w14:textId="77777777" w:rsidR="00D20864" w:rsidRPr="00EB5385" w:rsidRDefault="00D20864" w:rsidP="004D648F">
      <w:pPr>
        <w:pStyle w:val="CM4"/>
        <w:spacing w:before="0" w:after="120" w:line="264" w:lineRule="auto"/>
        <w:ind w:left="426" w:firstLine="1"/>
        <w:jc w:val="both"/>
        <w:rPr>
          <w:ins w:id="657" w:author="ΕΥΘΥ" w:date="2018-12-10T15:33:00Z"/>
          <w:rFonts w:ascii="Verdana" w:hAnsi="Verdana" w:cs="EU Albertina"/>
          <w:color w:val="19161B"/>
          <w:sz w:val="20"/>
          <w:szCs w:val="20"/>
        </w:rPr>
      </w:pPr>
      <w:ins w:id="658" w:author="ΕΥΘΥ" w:date="2018-12-10T15:33:00Z">
        <w:r w:rsidRPr="00EB5385">
          <w:rPr>
            <w:rFonts w:ascii="Verdana" w:hAnsi="Verdana" w:cs="EU Albertina"/>
            <w:color w:val="19161B"/>
            <w:sz w:val="20"/>
            <w:szCs w:val="20"/>
          </w:rPr>
          <w:t xml:space="preserve">Σε </w:t>
        </w:r>
        <w:r w:rsidRPr="004D648F">
          <w:rPr>
            <w:rFonts w:ascii="Verdana" w:eastAsia="EUAlbertina-Regu-Identity-H" w:hAnsi="Verdana" w:cs="EUAlbertina-Regu-Identity-H"/>
            <w:sz w:val="20"/>
            <w:szCs w:val="20"/>
          </w:rPr>
          <w:t>περίπτωση</w:t>
        </w:r>
        <w:r w:rsidRPr="00EB5385">
          <w:rPr>
            <w:rFonts w:ascii="Verdana" w:hAnsi="Verdana" w:cs="EU Albertina"/>
            <w:color w:val="19161B"/>
            <w:sz w:val="20"/>
            <w:szCs w:val="20"/>
          </w:rPr>
          <w:t xml:space="preserve"> που οι πράξεις που εμπίπτουν στο </w:t>
        </w:r>
        <w:r w:rsidR="00F14240">
          <w:rPr>
            <w:rFonts w:ascii="Verdana" w:hAnsi="Verdana" w:cs="EU Albertina"/>
            <w:color w:val="19161B"/>
            <w:sz w:val="20"/>
            <w:szCs w:val="20"/>
          </w:rPr>
          <w:t xml:space="preserve">ανωτέρω </w:t>
        </w:r>
        <w:r w:rsidRPr="00EB5385">
          <w:rPr>
            <w:rFonts w:ascii="Verdana" w:hAnsi="Verdana" w:cs="EU Albertina"/>
            <w:color w:val="19161B"/>
            <w:sz w:val="20"/>
            <w:szCs w:val="20"/>
          </w:rPr>
          <w:t xml:space="preserve">στοιχείο α) είναι προς όφελος και της γεωγραφικής περιοχής του προγράμματος στην οποία υλοποιούνται, οι δαπάνες κατανέμονται κατ’ </w:t>
        </w:r>
        <w:r w:rsidRPr="00F14240">
          <w:rPr>
            <w:rFonts w:ascii="Verdana" w:hAnsi="Verdana" w:cs="EU Albertina"/>
            <w:color w:val="19161B"/>
            <w:sz w:val="20"/>
            <w:szCs w:val="20"/>
          </w:rPr>
          <w:t>αναλογία στις εν λόγω περιοχές του προγράμματος,</w:t>
        </w:r>
        <w:r w:rsidRPr="00EB5385">
          <w:rPr>
            <w:rFonts w:ascii="Verdana" w:hAnsi="Verdana" w:cs="EU Albertina"/>
            <w:color w:val="19161B"/>
            <w:sz w:val="20"/>
            <w:szCs w:val="20"/>
          </w:rPr>
          <w:t xml:space="preserve"> βάσει αντικειμενικών κριτηρίων.</w:t>
        </w:r>
      </w:ins>
    </w:p>
    <w:p w14:paraId="60B2EC65" w14:textId="07974F38" w:rsidR="006B3F18" w:rsidRDefault="004F3427" w:rsidP="004D648F">
      <w:pPr>
        <w:pStyle w:val="CM4"/>
        <w:spacing w:before="0" w:after="120" w:line="264" w:lineRule="auto"/>
        <w:ind w:left="426" w:firstLine="1"/>
        <w:jc w:val="both"/>
        <w:rPr>
          <w:rFonts w:ascii="Verdana" w:hAnsi="Verdana"/>
          <w:sz w:val="20"/>
          <w:szCs w:val="20"/>
        </w:rPr>
      </w:pPr>
      <w:r w:rsidRPr="002E03DB">
        <w:rPr>
          <w:rFonts w:ascii="Verdana" w:hAnsi="Verdana" w:cs="EU Albertina"/>
          <w:color w:val="19161B"/>
          <w:sz w:val="20"/>
          <w:szCs w:val="20"/>
        </w:rPr>
        <w:t xml:space="preserve">Εντός του ορίου του 3% του προϋπολογισμού ενός προγράμματος του ΕΚΤ ή του χρηματοδοτούμενου από το ΕΚΤ μέρους ενός </w:t>
      </w:r>
      <w:proofErr w:type="spellStart"/>
      <w:r w:rsidRPr="002E03DB">
        <w:rPr>
          <w:rFonts w:ascii="Verdana" w:hAnsi="Verdana" w:cs="EU Albertina"/>
          <w:color w:val="19161B"/>
          <w:sz w:val="20"/>
          <w:szCs w:val="20"/>
        </w:rPr>
        <w:t>πολυταμειακού</w:t>
      </w:r>
      <w:proofErr w:type="spellEnd"/>
      <w:r w:rsidRPr="002E03DB">
        <w:rPr>
          <w:rFonts w:ascii="Verdana" w:hAnsi="Verdana" w:cs="EU Albertina"/>
          <w:color w:val="19161B"/>
          <w:sz w:val="20"/>
          <w:szCs w:val="20"/>
        </w:rPr>
        <w:t xml:space="preserve"> προγράμματος, οι δαπάνες που πραγματοποιούνται εκτός της Ένωσης είναι επιλέξιμες για ενίσχυση από το ΕΚΤ εφόσον αφορούν στους θεματικούς στόχους του άρθρου 3(1)(α) </w:t>
      </w:r>
      <w:del w:id="659" w:author="ΕΥΘΥ" w:date="2018-12-10T15:33:00Z">
        <w:r w:rsidRPr="004F3427">
          <w:rPr>
            <w:rFonts w:ascii="Verdana" w:hAnsi="Verdana" w:cs="EU Albertina"/>
            <w:color w:val="19161B"/>
            <w:sz w:val="20"/>
            <w:szCs w:val="20"/>
          </w:rPr>
          <w:delText>ή του άρθρου 3(1)(γ) του Καν. ΕΚΤ</w:delText>
        </w:r>
      </w:del>
      <w:ins w:id="660" w:author="ΕΥΘΥ" w:date="2018-12-10T15:33:00Z">
        <w:r w:rsidR="00D854EB">
          <w:rPr>
            <w:rFonts w:ascii="Verdana" w:hAnsi="Verdana" w:cs="EU Albertina"/>
            <w:color w:val="19161B"/>
            <w:sz w:val="20"/>
            <w:szCs w:val="20"/>
          </w:rPr>
          <w:t>«</w:t>
        </w:r>
        <w:r w:rsidR="00D854EB" w:rsidRPr="00D854EB">
          <w:rPr>
            <w:rFonts w:ascii="Verdana" w:hAnsi="Verdana" w:cs="EU Albertina"/>
            <w:color w:val="19161B"/>
            <w:sz w:val="20"/>
            <w:szCs w:val="20"/>
          </w:rPr>
          <w:t xml:space="preserve">Προώθηση της βιώσιμης απασχόλησης υψηλής ποιότητας και υποστήριξη της κινητικότητας των εργαζομένων» </w:t>
        </w:r>
        <w:r w:rsidRPr="002E03DB">
          <w:rPr>
            <w:rFonts w:ascii="Verdana" w:hAnsi="Verdana" w:cs="EU Albertina"/>
            <w:color w:val="19161B"/>
            <w:sz w:val="20"/>
            <w:szCs w:val="20"/>
          </w:rPr>
          <w:t xml:space="preserve">ή του άρθρου 3(1)(γ) </w:t>
        </w:r>
        <w:r w:rsidR="00D854EB" w:rsidRPr="00D854EB">
          <w:rPr>
            <w:rFonts w:ascii="Verdana" w:hAnsi="Verdana" w:cs="EU Albertina"/>
            <w:color w:val="19161B"/>
            <w:sz w:val="20"/>
            <w:szCs w:val="20"/>
          </w:rPr>
          <w:t xml:space="preserve">«επένδυση στην εκπαίδευση, κατάρτιση και επαγγελματική κατάρτιση για την απόκτηση δεξιοτήτων και τη διά βίου μάθηση» </w:t>
        </w:r>
        <w:r w:rsidRPr="002E03DB">
          <w:rPr>
            <w:rFonts w:ascii="Verdana" w:hAnsi="Verdana" w:cs="EU Albertina"/>
            <w:color w:val="19161B"/>
            <w:sz w:val="20"/>
            <w:szCs w:val="20"/>
          </w:rPr>
          <w:t xml:space="preserve">του Καν. </w:t>
        </w:r>
        <w:r w:rsidR="001C24C3">
          <w:rPr>
            <w:rFonts w:ascii="Verdana" w:hAnsi="Verdana" w:cs="EU Albertina"/>
            <w:color w:val="19161B"/>
            <w:sz w:val="20"/>
            <w:szCs w:val="20"/>
          </w:rPr>
          <w:t>1304/2013</w:t>
        </w:r>
      </w:ins>
      <w:r w:rsidR="001C24C3" w:rsidRPr="002E03DB">
        <w:rPr>
          <w:rFonts w:ascii="Verdana" w:hAnsi="Verdana" w:cs="EU Albertina"/>
          <w:color w:val="19161B"/>
          <w:sz w:val="20"/>
          <w:szCs w:val="20"/>
        </w:rPr>
        <w:t xml:space="preserve"> </w:t>
      </w:r>
      <w:r w:rsidRPr="002E03DB">
        <w:rPr>
          <w:rFonts w:ascii="Verdana" w:hAnsi="Verdana" w:cs="EU Albertina"/>
          <w:color w:val="19161B"/>
          <w:sz w:val="20"/>
          <w:szCs w:val="20"/>
        </w:rPr>
        <w:t xml:space="preserve">και εφόσον η </w:t>
      </w:r>
      <w:r w:rsidR="00227C52" w:rsidRPr="002E03DB">
        <w:rPr>
          <w:rFonts w:ascii="Verdana" w:hAnsi="Verdana" w:cs="EU Albertina"/>
          <w:color w:val="19161B"/>
          <w:sz w:val="20"/>
          <w:szCs w:val="20"/>
        </w:rPr>
        <w:t>οικεία</w:t>
      </w:r>
      <w:r w:rsidRPr="002E03DB">
        <w:rPr>
          <w:rFonts w:ascii="Verdana" w:hAnsi="Verdana" w:cs="EU Albertina"/>
          <w:color w:val="19161B"/>
          <w:sz w:val="20"/>
          <w:szCs w:val="20"/>
        </w:rPr>
        <w:t xml:space="preserve"> επιτροπή παρακολούθησης έχει εγκρίνει την πράξη ή τους τύπους των εν λόγω πράξεων</w:t>
      </w:r>
      <w:r w:rsidRPr="002E03DB">
        <w:rPr>
          <w:rFonts w:ascii="Verdana" w:hAnsi="Verdana"/>
          <w:sz w:val="20"/>
          <w:szCs w:val="20"/>
        </w:rPr>
        <w:t>.</w:t>
      </w:r>
    </w:p>
    <w:p w14:paraId="4B23BD8D" w14:textId="288AA7C9" w:rsidR="006B3F18" w:rsidRDefault="004F3427" w:rsidP="004D648F">
      <w:pPr>
        <w:pStyle w:val="msonospacing0"/>
        <w:spacing w:after="120" w:line="264" w:lineRule="auto"/>
        <w:ind w:left="426" w:hanging="426"/>
        <w:jc w:val="both"/>
        <w:rPr>
          <w:rFonts w:ascii="Verdana" w:eastAsia="EUAlbertina-Regu-Identity-H" w:hAnsi="Verdana" w:cs="EUAlbertina-Regu"/>
          <w:sz w:val="20"/>
          <w:szCs w:val="20"/>
        </w:rPr>
      </w:pPr>
      <w:del w:id="661" w:author="ΕΥΘΥ" w:date="2018-12-10T15:33:00Z">
        <w:r w:rsidRPr="004F3427">
          <w:rPr>
            <w:rFonts w:ascii="Verdana" w:hAnsi="Verdana" w:cs="EU Albertina"/>
            <w:color w:val="19161B"/>
            <w:sz w:val="20"/>
            <w:szCs w:val="20"/>
          </w:rPr>
          <w:delText>(iii)</w:delText>
        </w:r>
      </w:del>
      <w:ins w:id="662" w:author="ΕΥΘΥ" w:date="2018-12-10T15:33:00Z">
        <w:r w:rsidR="004D648F">
          <w:rPr>
            <w:rFonts w:ascii="Verdana" w:hAnsi="Verdana" w:cs="EU Albertina"/>
            <w:color w:val="19161B"/>
            <w:sz w:val="20"/>
            <w:szCs w:val="20"/>
          </w:rPr>
          <w:t>1γ.</w:t>
        </w:r>
      </w:ins>
      <w:r w:rsidRPr="004F3427">
        <w:rPr>
          <w:rFonts w:ascii="Verdana" w:hAnsi="Verdana" w:cs="EU Albertina"/>
          <w:color w:val="19161B"/>
          <w:sz w:val="20"/>
          <w:szCs w:val="20"/>
        </w:rPr>
        <w:tab/>
      </w:r>
      <w:r w:rsidRPr="004D648F">
        <w:rPr>
          <w:rFonts w:ascii="Verdana" w:hAnsi="Verdana" w:cs="EU Albertina"/>
          <w:color w:val="19161B"/>
          <w:sz w:val="20"/>
          <w:szCs w:val="20"/>
        </w:rPr>
        <w:t>Για</w:t>
      </w:r>
      <w:r w:rsidRPr="004F3427">
        <w:rPr>
          <w:rFonts w:ascii="Verdana" w:eastAsia="EUAlbertina-Regu-Identity-H" w:hAnsi="Verdana" w:cs="EUAlbertina-Regu-Identity-H"/>
          <w:sz w:val="20"/>
          <w:szCs w:val="20"/>
        </w:rPr>
        <w:t xml:space="preserve"> </w:t>
      </w:r>
      <w:r w:rsidRPr="004F3427">
        <w:rPr>
          <w:rFonts w:ascii="Verdana" w:hAnsi="Verdana" w:cs="EU Albertina"/>
          <w:color w:val="19161B"/>
          <w:sz w:val="20"/>
          <w:szCs w:val="20"/>
        </w:rPr>
        <w:t>πράξεις</w:t>
      </w:r>
      <w:r w:rsidRPr="004F3427">
        <w:rPr>
          <w:rFonts w:ascii="Verdana" w:eastAsia="EUAlbertina-Regu-Identity-H" w:hAnsi="Verdana" w:cs="EUAlbertina-Regu-Identity-H"/>
          <w:sz w:val="20"/>
          <w:szCs w:val="20"/>
        </w:rPr>
        <w:t xml:space="preserve"> που αφορούν τεχνική συνδρομή ή </w:t>
      </w:r>
      <w:ins w:id="663" w:author="ΕΥΘΥ" w:date="2018-12-10T15:33:00Z">
        <w:r w:rsidR="00A51D15">
          <w:rPr>
            <w:rFonts w:ascii="Verdana" w:eastAsia="EUAlbertina-Regu-Identity-H" w:hAnsi="Verdana" w:cs="EUAlbertina-Regu-Identity-H"/>
            <w:sz w:val="20"/>
            <w:szCs w:val="20"/>
          </w:rPr>
          <w:t xml:space="preserve">μέτρα πληροφόρησης, επικοινωνίας και προβολής και </w:t>
        </w:r>
      </w:ins>
      <w:r w:rsidRPr="004F3427">
        <w:rPr>
          <w:rFonts w:ascii="Verdana" w:eastAsia="EUAlbertina-Regu-Identity-H" w:hAnsi="Verdana" w:cs="EUAlbertina-Regu-Identity-H"/>
          <w:sz w:val="20"/>
          <w:szCs w:val="20"/>
        </w:rPr>
        <w:t xml:space="preserve">δραστηριότητες προβολής και </w:t>
      </w:r>
      <w:ins w:id="664" w:author="ΕΥΘΥ" w:date="2018-12-10T15:33:00Z">
        <w:r w:rsidR="00A51D15">
          <w:rPr>
            <w:rFonts w:ascii="Verdana" w:eastAsia="EUAlbertina-Regu-Identity-H" w:hAnsi="Verdana" w:cs="EUAlbertina-Regu-Identity-H"/>
            <w:sz w:val="20"/>
            <w:szCs w:val="20"/>
            <w:lang w:eastAsia="en-US"/>
          </w:rPr>
          <w:t>για</w:t>
        </w:r>
        <w:r w:rsidR="00A51D15" w:rsidRPr="00A51D15">
          <w:rPr>
            <w:rFonts w:ascii="Verdana" w:eastAsia="EUAlbertina-Regu-Identity-H" w:hAnsi="Verdana" w:cs="EUAlbertina-Regu-Identity-H"/>
            <w:sz w:val="20"/>
            <w:szCs w:val="20"/>
            <w:lang w:eastAsia="en-US"/>
          </w:rPr>
          <w:t xml:space="preserve"> πράξεις </w:t>
        </w:r>
        <w:r w:rsidR="00A51D15">
          <w:rPr>
            <w:rFonts w:ascii="Verdana" w:eastAsia="EUAlbertina-Regu-Identity-H" w:hAnsi="Verdana" w:cs="EUAlbertina-Regu-Identity-H"/>
            <w:sz w:val="20"/>
            <w:szCs w:val="20"/>
            <w:lang w:eastAsia="en-US"/>
          </w:rPr>
          <w:t xml:space="preserve">που </w:t>
        </w:r>
        <w:r w:rsidR="00A51D15" w:rsidRPr="00A51D15">
          <w:rPr>
            <w:rFonts w:ascii="Verdana" w:eastAsia="EUAlbertina-Regu-Identity-H" w:hAnsi="Verdana" w:cs="EUAlbertina-Regu-Identity-H"/>
            <w:sz w:val="20"/>
            <w:szCs w:val="20"/>
            <w:lang w:eastAsia="en-US"/>
          </w:rPr>
          <w:t xml:space="preserve">αφορούν </w:t>
        </w:r>
        <w:r w:rsidR="00A51D15">
          <w:rPr>
            <w:rFonts w:ascii="Verdana" w:eastAsia="EUAlbertina-Regu-Identity-H" w:hAnsi="Verdana" w:cs="EUAlbertina-Regu-Identity-H"/>
            <w:sz w:val="20"/>
            <w:szCs w:val="20"/>
            <w:lang w:eastAsia="en-US"/>
          </w:rPr>
          <w:t>σ</w:t>
        </w:r>
        <w:r w:rsidR="00A51D15" w:rsidRPr="00A51D15">
          <w:rPr>
            <w:rFonts w:ascii="Verdana" w:eastAsia="EUAlbertina-Regu-Identity-H" w:hAnsi="Verdana" w:cs="EUAlbertina-Regu-Identity-H"/>
            <w:sz w:val="20"/>
            <w:szCs w:val="20"/>
            <w:lang w:eastAsia="en-US"/>
          </w:rPr>
          <w:t xml:space="preserve">τον θεματικό στόχο που αναφέρεται στο άρθρο 9 πρώτο εδάφιο σημείο 1) </w:t>
        </w:r>
        <w:r w:rsidR="00A51D15">
          <w:rPr>
            <w:rFonts w:ascii="Verdana" w:eastAsia="EUAlbertina-Regu-Identity-H" w:hAnsi="Verdana" w:cs="EUAlbertina-Regu-Identity-H"/>
            <w:sz w:val="20"/>
            <w:szCs w:val="20"/>
          </w:rPr>
          <w:t xml:space="preserve">του </w:t>
        </w:r>
        <w:r w:rsidR="00D83AC0">
          <w:rPr>
            <w:rFonts w:ascii="Verdana" w:eastAsia="EUAlbertina-Regu-Identity-H" w:hAnsi="Verdana" w:cs="EUAlbertina-Regu-Identity-H"/>
            <w:sz w:val="20"/>
            <w:szCs w:val="20"/>
          </w:rPr>
          <w:t>Καν. 1303/2013</w:t>
        </w:r>
        <w:r w:rsidR="00A51D15">
          <w:rPr>
            <w:rFonts w:ascii="Verdana" w:eastAsia="EUAlbertina-Regu-Identity-H" w:hAnsi="Verdana" w:cs="EUAlbertina-Regu-Identity-H"/>
            <w:sz w:val="20"/>
            <w:szCs w:val="20"/>
          </w:rPr>
          <w:t xml:space="preserve">, </w:t>
        </w:r>
        <w:r w:rsidR="00A51D15" w:rsidRPr="00914C53">
          <w:rPr>
            <w:rFonts w:ascii="Verdana" w:eastAsia="EUAlbertina-Regu-Identity-H" w:hAnsi="Verdana" w:cs="EUAlbertina-Regu-Identity-H"/>
            <w:sz w:val="20"/>
            <w:szCs w:val="20"/>
          </w:rPr>
          <w:t xml:space="preserve">και </w:t>
        </w:r>
      </w:ins>
      <w:r w:rsidRPr="00914C53">
        <w:rPr>
          <w:rFonts w:ascii="Verdana" w:eastAsia="EUAlbertina-Regu-Identity-H" w:hAnsi="Verdana" w:cs="EUAlbertina-Regu-Identity-H"/>
          <w:sz w:val="20"/>
          <w:szCs w:val="20"/>
        </w:rPr>
        <w:t>δεν υποστηρίζονται από το ΕΚΤ</w:t>
      </w:r>
      <w:r w:rsidRPr="00914C53">
        <w:rPr>
          <w:rFonts w:ascii="Verdana" w:hAnsi="Verdana" w:cs="EU Albertina"/>
          <w:color w:val="19161B"/>
          <w:sz w:val="20"/>
          <w:szCs w:val="20"/>
        </w:rPr>
        <w:t>,</w:t>
      </w:r>
      <w:r w:rsidR="00066B8C">
        <w:rPr>
          <w:rFonts w:ascii="Verdana" w:hAnsi="Verdana" w:cs="EU Albertina"/>
          <w:color w:val="19161B"/>
          <w:sz w:val="20"/>
          <w:szCs w:val="20"/>
        </w:rPr>
        <w:t xml:space="preserve"> </w:t>
      </w:r>
      <w:r w:rsidRPr="004F3427">
        <w:rPr>
          <w:rFonts w:ascii="Verdana" w:eastAsia="EUAlbertina-Regu-Identity-H" w:hAnsi="Verdana" w:cs="EUAlbertina-Regu-Identity-H"/>
          <w:sz w:val="20"/>
          <w:szCs w:val="20"/>
        </w:rPr>
        <w:t xml:space="preserve">οι δαπάνες μπορούν να πραγματοποιηθούν </w:t>
      </w:r>
      <w:r w:rsidRPr="00FD19D2">
        <w:rPr>
          <w:rFonts w:ascii="Verdana" w:eastAsia="EUAlbertina-Regu-Identity-H" w:hAnsi="Verdana" w:cs="EUAlbertina-Regu-Identity-H"/>
          <w:sz w:val="20"/>
          <w:szCs w:val="20"/>
        </w:rPr>
        <w:t>εκτός</w:t>
      </w:r>
      <w:r w:rsidRPr="004F3427">
        <w:rPr>
          <w:rFonts w:ascii="Verdana" w:eastAsia="EUAlbertina-Regu-Identity-H" w:hAnsi="Verdana" w:cs="EUAlbertina-Regu-Identity-H"/>
          <w:sz w:val="20"/>
          <w:szCs w:val="20"/>
        </w:rPr>
        <w:t xml:space="preserve"> της Ένωσης</w:t>
      </w:r>
      <w:del w:id="665" w:author="ΕΥΘΥ" w:date="2018-12-10T15:33:00Z">
        <w:r w:rsidRPr="004F3427">
          <w:rPr>
            <w:rFonts w:ascii="Verdana" w:eastAsia="EUAlbertina-Regu-Identity-H" w:hAnsi="Verdana" w:cs="EUAlbertina-Regu"/>
            <w:sz w:val="20"/>
            <w:szCs w:val="20"/>
          </w:rPr>
          <w:delText xml:space="preserve">, </w:delText>
        </w:r>
        <w:r w:rsidRPr="004F3427">
          <w:rPr>
            <w:rFonts w:ascii="Verdana" w:eastAsia="EUAlbertina-Regu-Identity-H" w:hAnsi="Verdana" w:cs="EUAlbertina-Regu-Identity-H"/>
            <w:sz w:val="20"/>
            <w:szCs w:val="20"/>
          </w:rPr>
          <w:delText xml:space="preserve">υπό την προϋπόθεση ότι </w:delText>
        </w:r>
        <w:r w:rsidRPr="004F3427">
          <w:rPr>
            <w:rFonts w:ascii="Verdana" w:hAnsi="Verdana" w:cs="EU Albertina"/>
            <w:color w:val="19161B"/>
            <w:sz w:val="20"/>
            <w:szCs w:val="20"/>
          </w:rPr>
          <w:delText>η πράξη</w:delText>
        </w:r>
      </w:del>
      <w:ins w:id="666" w:author="ΕΥΘΥ" w:date="2018-12-10T15:33:00Z">
        <w:r w:rsidR="00CC796B">
          <w:rPr>
            <w:rFonts w:ascii="Verdana" w:eastAsia="EUAlbertina-Regu-Identity-H" w:hAnsi="Verdana" w:cs="EUAlbertina-Regu-Identity-H"/>
            <w:sz w:val="20"/>
            <w:szCs w:val="20"/>
          </w:rPr>
          <w:t xml:space="preserve"> </w:t>
        </w:r>
        <w:r w:rsidR="00CC796B" w:rsidRPr="00CC796B">
          <w:rPr>
            <w:rFonts w:ascii="Verdana" w:eastAsia="EUAlbertina-Regu-Identity-H" w:hAnsi="Verdana" w:cs="EUAlbertina-Regu"/>
            <w:sz w:val="20"/>
            <w:szCs w:val="20"/>
          </w:rPr>
          <w:t>εφόσον αυτές οι δαπάνες</w:t>
        </w:r>
      </w:ins>
      <w:r w:rsidR="00CC796B" w:rsidRPr="00CC796B">
        <w:rPr>
          <w:rFonts w:ascii="Verdana" w:eastAsia="EUAlbertina-Regu-Identity-H" w:hAnsi="Verdana" w:cs="EUAlbertina-Regu"/>
          <w:sz w:val="20"/>
          <w:szCs w:val="20"/>
        </w:rPr>
        <w:t xml:space="preserve"> είναι </w:t>
      </w:r>
      <w:del w:id="667" w:author="ΕΥΘΥ" w:date="2018-12-10T15:33:00Z">
        <w:r w:rsidRPr="004F3427">
          <w:rPr>
            <w:rFonts w:ascii="Verdana" w:hAnsi="Verdana" w:cs="EU Albertina"/>
            <w:color w:val="19161B"/>
            <w:sz w:val="20"/>
            <w:szCs w:val="20"/>
          </w:rPr>
          <w:delText>προς όφελος</w:delText>
        </w:r>
      </w:del>
      <w:ins w:id="668" w:author="ΕΥΘΥ" w:date="2018-12-10T15:33:00Z">
        <w:r w:rsidR="00CC796B" w:rsidRPr="00CC796B">
          <w:rPr>
            <w:rFonts w:ascii="Verdana" w:eastAsia="EUAlbertina-Regu-Identity-H" w:hAnsi="Verdana" w:cs="EUAlbertina-Regu"/>
            <w:sz w:val="20"/>
            <w:szCs w:val="20"/>
          </w:rPr>
          <w:t>αναγκαίες για την ικανοποιητική υλοποίηση</w:t>
        </w:r>
      </w:ins>
      <w:r w:rsidR="00CC796B" w:rsidRPr="00CC796B">
        <w:rPr>
          <w:rFonts w:ascii="Verdana" w:eastAsia="EUAlbertina-Regu-Identity-H" w:hAnsi="Verdana" w:cs="EUAlbertina-Regu"/>
          <w:sz w:val="20"/>
          <w:szCs w:val="20"/>
        </w:rPr>
        <w:t xml:space="preserve"> της </w:t>
      </w:r>
      <w:del w:id="669" w:author="ΕΥΘΥ" w:date="2018-12-10T15:33:00Z">
        <w:r w:rsidRPr="004F3427">
          <w:rPr>
            <w:rFonts w:ascii="Verdana" w:hAnsi="Verdana" w:cs="EU Albertina"/>
            <w:color w:val="19161B"/>
            <w:sz w:val="20"/>
            <w:szCs w:val="20"/>
          </w:rPr>
          <w:delText xml:space="preserve">περιοχής του προγράμματος και πληρούνται οι </w:delText>
        </w:r>
        <w:r w:rsidRPr="004F3427">
          <w:rPr>
            <w:rFonts w:ascii="Verdana" w:eastAsia="EUAlbertina-Regu-Identity-H" w:hAnsi="Verdana" w:cs="EUAlbertina-Regu-Identity-H"/>
            <w:sz w:val="20"/>
            <w:szCs w:val="20"/>
          </w:rPr>
          <w:delText>υποχρεώσεις σε σχέση με τη διαχείριση</w:delText>
        </w:r>
        <w:r w:rsidRPr="004F3427">
          <w:rPr>
            <w:rFonts w:ascii="Verdana" w:eastAsia="EUAlbertina-Regu-Identity-H" w:hAnsi="Verdana" w:cs="EUAlbertina-Regu"/>
            <w:sz w:val="20"/>
            <w:szCs w:val="20"/>
          </w:rPr>
          <w:delText xml:space="preserve">, </w:delText>
        </w:r>
        <w:r w:rsidRPr="004F3427">
          <w:rPr>
            <w:rFonts w:ascii="Verdana" w:eastAsia="EUAlbertina-Regu-Identity-H" w:hAnsi="Verdana" w:cs="EUAlbertina-Regu-Identity-H"/>
            <w:sz w:val="20"/>
            <w:szCs w:val="20"/>
          </w:rPr>
          <w:delText xml:space="preserve">τον έλεγχο και τον δημοσιονομικό έλεγχο της εν λόγω </w:delText>
        </w:r>
      </w:del>
      <w:r w:rsidR="00CC796B" w:rsidRPr="00CC796B">
        <w:rPr>
          <w:rFonts w:ascii="Verdana" w:eastAsia="EUAlbertina-Regu-Identity-H" w:hAnsi="Verdana" w:cs="EUAlbertina-Regu"/>
          <w:sz w:val="20"/>
          <w:szCs w:val="20"/>
        </w:rPr>
        <w:t>πράξης.</w:t>
      </w:r>
    </w:p>
    <w:p w14:paraId="352BA26A" w14:textId="6A539F36" w:rsidR="006B3F18" w:rsidRDefault="004F3427">
      <w:pPr>
        <w:pStyle w:val="msonospacing0"/>
        <w:tabs>
          <w:tab w:val="left" w:pos="426"/>
        </w:tabs>
        <w:spacing w:after="120" w:line="264" w:lineRule="auto"/>
        <w:ind w:left="426" w:hanging="426"/>
        <w:jc w:val="both"/>
        <w:rPr>
          <w:rFonts w:ascii="Verdana" w:hAnsi="Verdana" w:cs="EU Albertina"/>
          <w:color w:val="19161B"/>
          <w:sz w:val="20"/>
          <w:szCs w:val="20"/>
        </w:rPr>
      </w:pPr>
      <w:r w:rsidRPr="00B6078A">
        <w:rPr>
          <w:rFonts w:ascii="Verdana" w:hAnsi="Verdana" w:cs="EU Albertina"/>
          <w:color w:val="19161B"/>
          <w:sz w:val="20"/>
          <w:szCs w:val="20"/>
        </w:rPr>
        <w:t xml:space="preserve">2. </w:t>
      </w:r>
      <w:r w:rsidR="00CC268E" w:rsidRPr="00B6078A">
        <w:rPr>
          <w:rFonts w:ascii="Verdana" w:hAnsi="Verdana" w:cs="EU Albertina"/>
          <w:color w:val="19161B"/>
          <w:sz w:val="20"/>
          <w:szCs w:val="20"/>
        </w:rPr>
        <w:tab/>
      </w:r>
      <w:r w:rsidRPr="00B6078A">
        <w:rPr>
          <w:rFonts w:ascii="Verdana" w:hAnsi="Verdana" w:cs="EU Albertina"/>
          <w:color w:val="19161B"/>
          <w:sz w:val="20"/>
          <w:szCs w:val="20"/>
        </w:rPr>
        <w:t xml:space="preserve">Οι πράξεις τεχνικής συνδρομής που υποστηρίζονται από </w:t>
      </w:r>
      <w:del w:id="670" w:author="ΕΥΘΥ" w:date="2018-12-10T15:33:00Z">
        <w:r w:rsidRPr="004F3427">
          <w:rPr>
            <w:rFonts w:ascii="Verdana" w:hAnsi="Verdana" w:cs="EU Albertina"/>
            <w:color w:val="19161B"/>
            <w:sz w:val="20"/>
            <w:szCs w:val="20"/>
          </w:rPr>
          <w:delText>τ</w:delText>
        </w:r>
        <w:r w:rsidR="004327AE">
          <w:rPr>
            <w:rFonts w:ascii="Verdana" w:hAnsi="Verdana" w:cs="EU Albertina"/>
            <w:color w:val="19161B"/>
            <w:sz w:val="20"/>
            <w:szCs w:val="20"/>
          </w:rPr>
          <w:delText>α</w:delText>
        </w:r>
        <w:r w:rsidR="00066B8C">
          <w:rPr>
            <w:rFonts w:ascii="Verdana" w:hAnsi="Verdana" w:cs="EU Albertina"/>
            <w:color w:val="19161B"/>
            <w:sz w:val="20"/>
            <w:szCs w:val="20"/>
          </w:rPr>
          <w:delText xml:space="preserve"> </w:delText>
        </w:r>
        <w:r w:rsidR="00010824">
          <w:rPr>
            <w:rFonts w:ascii="Verdana" w:hAnsi="Verdana" w:cs="EU Albertina"/>
            <w:color w:val="19161B"/>
            <w:sz w:val="20"/>
            <w:szCs w:val="20"/>
          </w:rPr>
          <w:delText>Ταμεία</w:delText>
        </w:r>
      </w:del>
      <w:ins w:id="671" w:author="ΕΥΘΥ" w:date="2018-12-10T15:33:00Z">
        <w:r w:rsidR="00B6078A">
          <w:rPr>
            <w:rFonts w:ascii="Verdana" w:hAnsi="Verdana" w:cs="EU Albertina"/>
            <w:color w:val="19161B"/>
            <w:sz w:val="20"/>
            <w:szCs w:val="20"/>
          </w:rPr>
          <w:t xml:space="preserve">το </w:t>
        </w:r>
        <w:r w:rsidR="00FE5D1F">
          <w:rPr>
            <w:rFonts w:ascii="Verdana" w:hAnsi="Verdana" w:cs="EU Albertina"/>
            <w:color w:val="19161B"/>
            <w:sz w:val="20"/>
            <w:szCs w:val="20"/>
          </w:rPr>
          <w:t>ΕΤΠΑ, ΕΚΤ, Ταμείο Συνοχής</w:t>
        </w:r>
      </w:ins>
      <w:r w:rsidR="00010824" w:rsidRPr="00B6078A">
        <w:rPr>
          <w:rFonts w:ascii="Verdana" w:hAnsi="Verdana" w:cs="EU Albertina"/>
          <w:color w:val="19161B"/>
          <w:sz w:val="20"/>
          <w:szCs w:val="20"/>
        </w:rPr>
        <w:t>,</w:t>
      </w:r>
      <w:r w:rsidR="00066B8C" w:rsidRPr="00B6078A">
        <w:rPr>
          <w:rFonts w:ascii="Verdana" w:hAnsi="Verdana" w:cs="EU Albertina"/>
          <w:color w:val="19161B"/>
          <w:sz w:val="20"/>
          <w:szCs w:val="20"/>
        </w:rPr>
        <w:t xml:space="preserve"> </w:t>
      </w:r>
      <w:r w:rsidRPr="00B6078A">
        <w:rPr>
          <w:rFonts w:ascii="Verdana" w:hAnsi="Verdana" w:cs="EU Albertina"/>
          <w:color w:val="19161B"/>
          <w:sz w:val="20"/>
          <w:szCs w:val="20"/>
        </w:rPr>
        <w:t>μπορούν να υλοποιούνται εκτός της περιοχής του προγράμματος, αλλά εντός της Ένωσης, υπό τον όρο ότι οι πράξεις λειτουργούν προς όφελος του προγράμματος, ή, στην περίπτωση του προγράμματος «Τεχνική Βοήθεια», προς όφελος των λοιπών οικείων προγραμμάτων.</w:t>
      </w:r>
      <w:r w:rsidR="002E03DB">
        <w:rPr>
          <w:rFonts w:ascii="Verdana" w:hAnsi="Verdana" w:cs="EU Albertina"/>
          <w:color w:val="19161B"/>
          <w:sz w:val="20"/>
          <w:szCs w:val="20"/>
        </w:rPr>
        <w:t xml:space="preserve"> </w:t>
      </w:r>
    </w:p>
    <w:p w14:paraId="250FC89D" w14:textId="77777777" w:rsidR="006B3F18" w:rsidRDefault="004F3427">
      <w:pPr>
        <w:pStyle w:val="msonospacing0"/>
        <w:tabs>
          <w:tab w:val="left" w:pos="426"/>
        </w:tabs>
        <w:spacing w:after="120" w:line="264" w:lineRule="auto"/>
        <w:ind w:left="426" w:hanging="426"/>
        <w:jc w:val="both"/>
        <w:rPr>
          <w:del w:id="672" w:author="ΕΥΘΥ" w:date="2018-12-10T15:33:00Z"/>
          <w:rFonts w:ascii="Verdana" w:hAnsi="Verdana" w:cs="EU Albertina"/>
          <w:color w:val="19161B"/>
          <w:sz w:val="20"/>
          <w:szCs w:val="20"/>
        </w:rPr>
      </w:pPr>
      <w:del w:id="673" w:author="ΕΥΘΥ" w:date="2018-12-10T15:33:00Z">
        <w:r w:rsidRPr="004F3427">
          <w:rPr>
            <w:rFonts w:ascii="Verdana" w:hAnsi="Verdana" w:cs="EU Albertina"/>
            <w:color w:val="19161B"/>
            <w:sz w:val="20"/>
            <w:szCs w:val="20"/>
          </w:rPr>
          <w:delText xml:space="preserve">3. </w:delText>
        </w:r>
        <w:r w:rsidR="00CC268E">
          <w:rPr>
            <w:rFonts w:ascii="Verdana" w:hAnsi="Verdana" w:cs="EU Albertina"/>
            <w:color w:val="19161B"/>
            <w:sz w:val="20"/>
            <w:szCs w:val="20"/>
          </w:rPr>
          <w:tab/>
        </w:r>
        <w:r w:rsidRPr="004F3427">
          <w:rPr>
            <w:rFonts w:ascii="Verdana" w:hAnsi="Verdana" w:cs="EU Albertina"/>
            <w:color w:val="19161B"/>
            <w:sz w:val="20"/>
            <w:szCs w:val="20"/>
          </w:rPr>
          <w:delText xml:space="preserve">Οι δαπάνες των πράξεων που συγχρηματοδοτούνται από το ΕΤΠΑ ή το ΕΚΤ και αφορούν οριζόντιες δράσεις, οι οποίες έχουν άμεση επίπτωση σε όλες ή </w:delText>
        </w:r>
        <w:r w:rsidR="004949E4">
          <w:rPr>
            <w:rFonts w:ascii="Verdana" w:hAnsi="Verdana" w:cs="EU Albertina"/>
            <w:color w:val="19161B"/>
            <w:sz w:val="20"/>
            <w:szCs w:val="20"/>
          </w:rPr>
          <w:delText>πολλές</w:delText>
        </w:r>
        <w:r w:rsidRPr="004F3427">
          <w:rPr>
            <w:rFonts w:ascii="Verdana" w:hAnsi="Verdana" w:cs="EU Albertina"/>
            <w:color w:val="19161B"/>
            <w:sz w:val="20"/>
            <w:szCs w:val="20"/>
          </w:rPr>
          <w:delText xml:space="preserve"> περιφέρειες της χώρας είναι επιλέξιμες εφόσον επιμερίζονται με βάση κριτήριο κατανομής που ήδη περιγράφεται στο εγκεκριμένο πρόγραμμα ή ελλείψει σχετικής πρόβλεψης στο πρόγραμμα, με βάση τεκμηριωμένη κατανομή.</w:delText>
        </w:r>
      </w:del>
    </w:p>
    <w:p w14:paraId="698FFB63" w14:textId="77777777" w:rsidR="004958A3" w:rsidRPr="004C233B" w:rsidRDefault="004958A3">
      <w:pPr>
        <w:pStyle w:val="msonospacing0"/>
        <w:tabs>
          <w:tab w:val="left" w:pos="426"/>
        </w:tabs>
        <w:spacing w:after="120" w:line="264" w:lineRule="auto"/>
        <w:ind w:left="426" w:hanging="426"/>
        <w:jc w:val="both"/>
        <w:rPr>
          <w:rFonts w:ascii="Verdana" w:hAnsi="Verdana" w:cs="EU Albertina"/>
          <w:color w:val="19161B"/>
          <w:sz w:val="20"/>
          <w:szCs w:val="20"/>
        </w:rPr>
      </w:pPr>
    </w:p>
    <w:p w14:paraId="16980993" w14:textId="77777777" w:rsidR="00FB5838" w:rsidRPr="004C233B" w:rsidRDefault="00FB5838">
      <w:pPr>
        <w:pStyle w:val="msonospacing0"/>
        <w:tabs>
          <w:tab w:val="left" w:pos="426"/>
        </w:tabs>
        <w:spacing w:after="120" w:line="264" w:lineRule="auto"/>
        <w:ind w:left="426" w:hanging="426"/>
        <w:jc w:val="both"/>
        <w:rPr>
          <w:del w:id="674" w:author="ΕΥΘΥ" w:date="2018-12-10T15:33:00Z"/>
          <w:rFonts w:ascii="Verdana" w:hAnsi="Verdana" w:cs="EU Albertina"/>
          <w:color w:val="19161B"/>
          <w:sz w:val="20"/>
          <w:szCs w:val="20"/>
        </w:rPr>
      </w:pPr>
    </w:p>
    <w:p w14:paraId="66028E54" w14:textId="77777777" w:rsidR="006B3F18" w:rsidRDefault="006B3F18">
      <w:pPr>
        <w:pStyle w:val="a"/>
        <w:rPr>
          <w:b/>
        </w:rPr>
      </w:pPr>
    </w:p>
    <w:p w14:paraId="0B1B13D8" w14:textId="77777777" w:rsidR="006B3F18" w:rsidRPr="0053013A" w:rsidRDefault="004F3427">
      <w:pPr>
        <w:pStyle w:val="msonospacing0"/>
        <w:spacing w:after="120" w:line="264" w:lineRule="auto"/>
        <w:jc w:val="center"/>
        <w:rPr>
          <w:rFonts w:ascii="Verdana" w:hAnsi="Verdana"/>
          <w:b/>
          <w:sz w:val="20"/>
          <w:szCs w:val="20"/>
        </w:rPr>
      </w:pPr>
      <w:r w:rsidRPr="004F3427">
        <w:rPr>
          <w:rFonts w:ascii="Verdana" w:hAnsi="Verdana"/>
          <w:b/>
          <w:sz w:val="20"/>
          <w:szCs w:val="20"/>
        </w:rPr>
        <w:t>Περίοδος επιλεξιμότητας δαπανών</w:t>
      </w:r>
    </w:p>
    <w:p w14:paraId="28D50B74" w14:textId="77777777" w:rsidR="006B3F18" w:rsidRPr="002F13DD" w:rsidRDefault="004F3427">
      <w:pPr>
        <w:tabs>
          <w:tab w:val="left" w:pos="426"/>
        </w:tabs>
        <w:ind w:left="426" w:hanging="426"/>
        <w:jc w:val="both"/>
        <w:outlineLvl w:val="0"/>
        <w:rPr>
          <w:rFonts w:ascii="Verdana" w:hAnsi="Verdana" w:cs="EUAlbertina-Regu"/>
          <w:sz w:val="20"/>
          <w:szCs w:val="20"/>
        </w:rPr>
      </w:pPr>
      <w:bookmarkStart w:id="675" w:name="_Toc423136487"/>
      <w:bookmarkStart w:id="676" w:name="_Toc423140393"/>
      <w:bookmarkStart w:id="677" w:name="_Toc423140988"/>
      <w:bookmarkStart w:id="678" w:name="_Toc423136488"/>
      <w:bookmarkStart w:id="679" w:name="_Toc423140394"/>
      <w:bookmarkStart w:id="680" w:name="_Toc423140989"/>
      <w:bookmarkStart w:id="681" w:name="_Toc423136489"/>
      <w:bookmarkStart w:id="682" w:name="_Toc423140395"/>
      <w:bookmarkStart w:id="683" w:name="_Toc423140990"/>
      <w:bookmarkStart w:id="684" w:name="_Toc423136490"/>
      <w:bookmarkStart w:id="685" w:name="_Toc423140396"/>
      <w:bookmarkStart w:id="686" w:name="_Toc423140991"/>
      <w:bookmarkStart w:id="687" w:name="_Toc423136491"/>
      <w:bookmarkStart w:id="688" w:name="_Toc423140397"/>
      <w:bookmarkStart w:id="689" w:name="_Toc423140992"/>
      <w:bookmarkStart w:id="690" w:name="_Toc423136492"/>
      <w:bookmarkStart w:id="691" w:name="_Toc423140398"/>
      <w:bookmarkStart w:id="692" w:name="_Toc423140993"/>
      <w:bookmarkStart w:id="693" w:name="_Toc423136493"/>
      <w:bookmarkStart w:id="694" w:name="_Toc423140399"/>
      <w:bookmarkStart w:id="695" w:name="_Toc423140994"/>
      <w:bookmarkStart w:id="696" w:name="_Toc423136494"/>
      <w:bookmarkStart w:id="697" w:name="_Toc423140400"/>
      <w:bookmarkStart w:id="698" w:name="_Toc423140995"/>
      <w:bookmarkStart w:id="699" w:name="_Toc423136495"/>
      <w:bookmarkStart w:id="700" w:name="_Toc423140401"/>
      <w:bookmarkStart w:id="701" w:name="_Toc423140996"/>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4F3427">
        <w:rPr>
          <w:rFonts w:ascii="Verdana" w:eastAsia="EUAlbertina-Regu-Identity-H" w:hAnsi="Verdana" w:cs="EUAlbertina-Regu-Identity-H"/>
          <w:sz w:val="20"/>
          <w:szCs w:val="20"/>
        </w:rPr>
        <w:t xml:space="preserve">1. </w:t>
      </w:r>
      <w:r w:rsidR="00077380">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Μια δαπάνη είναι επιλέξιμη για χρηματοδότηση από τα </w:t>
      </w:r>
      <w:r w:rsidR="004949E4">
        <w:rPr>
          <w:rFonts w:ascii="Verdana" w:eastAsia="EUAlbertina-Regu-Identity-H" w:hAnsi="Verdana" w:cs="EUAlbertina-Regu-Identity-H"/>
          <w:sz w:val="20"/>
          <w:szCs w:val="20"/>
        </w:rPr>
        <w:t>Ταμεία</w:t>
      </w:r>
      <w:r w:rsidRPr="004F3427">
        <w:rPr>
          <w:rFonts w:ascii="Verdana" w:eastAsia="EUAlbertina-Regu-Identity-H" w:hAnsi="Verdana" w:cs="EUAlbertina-Regu-Identity-H"/>
          <w:sz w:val="20"/>
          <w:szCs w:val="20"/>
        </w:rPr>
        <w:t xml:space="preserve"> εφόσον έχει πραγματοποιηθεί από έναν δικαιούχο και έχει πληρωθεί το διάστημα από την </w:t>
      </w:r>
      <w:r w:rsidRPr="004F3427">
        <w:rPr>
          <w:rFonts w:ascii="Verdana" w:hAnsi="Verdana" w:cs="EUAlbertina-Regu"/>
          <w:sz w:val="20"/>
          <w:szCs w:val="20"/>
        </w:rPr>
        <w:t>1</w:t>
      </w:r>
      <w:r w:rsidRPr="004F3427">
        <w:rPr>
          <w:rFonts w:ascii="Verdana" w:eastAsia="EUAlbertina-Regu-Identity-H" w:hAnsi="Verdana" w:cs="EUAlbertina-Regu-Identity-H"/>
          <w:sz w:val="20"/>
          <w:szCs w:val="20"/>
          <w:vertAlign w:val="superscript"/>
        </w:rPr>
        <w:t>η</w:t>
      </w:r>
      <w:r w:rsidRPr="004F3427">
        <w:rPr>
          <w:rFonts w:ascii="Verdana" w:eastAsia="EUAlbertina-Regu-Identity-H" w:hAnsi="Verdana" w:cs="EUAlbertina-Regu-Identity-H"/>
          <w:sz w:val="20"/>
          <w:szCs w:val="20"/>
        </w:rPr>
        <w:t xml:space="preserve"> Ιανουαρίου </w:t>
      </w:r>
      <w:r w:rsidRPr="004F3427">
        <w:rPr>
          <w:rFonts w:ascii="Verdana" w:hAnsi="Verdana" w:cs="EUAlbertina-Regu"/>
          <w:sz w:val="20"/>
          <w:szCs w:val="20"/>
        </w:rPr>
        <w:t xml:space="preserve">2014 </w:t>
      </w:r>
      <w:r w:rsidRPr="004F3427">
        <w:rPr>
          <w:rFonts w:ascii="Verdana" w:eastAsia="EUAlbertina-Regu-Identity-H" w:hAnsi="Verdana" w:cs="EUAlbertina-Regu-Identity-H"/>
          <w:sz w:val="20"/>
          <w:szCs w:val="20"/>
        </w:rPr>
        <w:t xml:space="preserve">έως την </w:t>
      </w:r>
      <w:r w:rsidRPr="004F3427">
        <w:rPr>
          <w:rFonts w:ascii="Verdana" w:hAnsi="Verdana" w:cs="EUAlbertina-Regu"/>
          <w:sz w:val="20"/>
          <w:szCs w:val="20"/>
        </w:rPr>
        <w:t>31</w:t>
      </w:r>
      <w:r w:rsidRPr="004F3427">
        <w:rPr>
          <w:rFonts w:ascii="Verdana" w:hAnsi="Verdana" w:cs="EUAlbertina-Regu"/>
          <w:sz w:val="20"/>
          <w:szCs w:val="20"/>
          <w:vertAlign w:val="superscript"/>
        </w:rPr>
        <w:t>η</w:t>
      </w:r>
      <w:r w:rsidR="00E60841">
        <w:rPr>
          <w:rFonts w:ascii="Verdana" w:hAnsi="Verdana" w:cs="EUAlbertina-Regu"/>
          <w:sz w:val="20"/>
          <w:szCs w:val="20"/>
          <w:vertAlign w:val="superscript"/>
        </w:rPr>
        <w:t xml:space="preserve"> </w:t>
      </w:r>
      <w:r w:rsidRPr="004F3427">
        <w:rPr>
          <w:rFonts w:ascii="Verdana" w:eastAsia="EUAlbertina-Regu-Identity-H" w:hAnsi="Verdana" w:cs="EUAlbertina-Regu-Identity-H"/>
          <w:sz w:val="20"/>
          <w:szCs w:val="20"/>
        </w:rPr>
        <w:t xml:space="preserve">Δεκεμβρίου </w:t>
      </w:r>
      <w:r w:rsidRPr="004F3427">
        <w:rPr>
          <w:rFonts w:ascii="Verdana" w:hAnsi="Verdana" w:cs="EUAlbertina-Regu"/>
          <w:sz w:val="20"/>
          <w:szCs w:val="20"/>
        </w:rPr>
        <w:t xml:space="preserve">2023. </w:t>
      </w:r>
      <w:r w:rsidRPr="004F3427">
        <w:rPr>
          <w:rFonts w:ascii="Verdana" w:eastAsia="EUAlbertina-Regu-Identity-H" w:hAnsi="Verdana" w:cs="EUAlbertina-Regu-Identity-H"/>
          <w:sz w:val="20"/>
          <w:szCs w:val="20"/>
        </w:rPr>
        <w:t xml:space="preserve">Κατά παρέκκλιση, οι δαπάνες για την ΠΑΝ είναι επιλέξιμες από την </w:t>
      </w:r>
      <w:r w:rsidRPr="004F3427">
        <w:rPr>
          <w:rFonts w:ascii="Verdana" w:hAnsi="Verdana" w:cs="EUAlbertina-Regu"/>
          <w:sz w:val="20"/>
          <w:szCs w:val="20"/>
        </w:rPr>
        <w:t>1</w:t>
      </w:r>
      <w:r w:rsidRPr="004F3427">
        <w:rPr>
          <w:rFonts w:ascii="Verdana" w:eastAsia="EUAlbertina-Regu-Identity-H" w:hAnsi="Verdana" w:cs="EUAlbertina-Regu-Identity-H"/>
          <w:sz w:val="20"/>
          <w:szCs w:val="20"/>
          <w:vertAlign w:val="superscript"/>
        </w:rPr>
        <w:t>η</w:t>
      </w:r>
      <w:r w:rsidRPr="004F3427">
        <w:rPr>
          <w:rFonts w:ascii="Verdana" w:eastAsia="EUAlbertina-Regu-Identity-H" w:hAnsi="Verdana" w:cs="EUAlbertina-Regu-Identity-H"/>
          <w:sz w:val="20"/>
          <w:szCs w:val="20"/>
        </w:rPr>
        <w:t xml:space="preserve"> Σεπτεμβρίου </w:t>
      </w:r>
      <w:r w:rsidRPr="004F3427">
        <w:rPr>
          <w:rFonts w:ascii="Verdana" w:hAnsi="Verdana" w:cs="EUAlbertina-Regu"/>
          <w:sz w:val="20"/>
          <w:szCs w:val="20"/>
        </w:rPr>
        <w:t xml:space="preserve">2013. </w:t>
      </w:r>
      <w:r w:rsidR="002F13DD" w:rsidRPr="002F13DD">
        <w:rPr>
          <w:rFonts w:ascii="Verdana" w:hAnsi="Verdana" w:cs="EUAlbertina-Regu"/>
          <w:sz w:val="20"/>
          <w:szCs w:val="20"/>
        </w:rPr>
        <w:t xml:space="preserve">Επιπροσθέτως, οι δαπάνες είναι επιλέξιμες για συνεισφορά του ΕΓΤΑΑ, μόνο εάν η σχετική ενίσχυση καταβάλλεται πράγματι από τον οργανισμό πληρωμής μεταξύ </w:t>
      </w:r>
      <w:r w:rsidR="00436C73">
        <w:rPr>
          <w:rFonts w:ascii="Verdana" w:hAnsi="Verdana" w:cs="EUAlbertina-Regu"/>
          <w:sz w:val="20"/>
          <w:szCs w:val="20"/>
        </w:rPr>
        <w:t>της</w:t>
      </w:r>
      <w:r w:rsidR="002F13DD" w:rsidRPr="002F13DD">
        <w:rPr>
          <w:rFonts w:ascii="Verdana" w:hAnsi="Verdana" w:cs="EUAlbertina-Regu"/>
          <w:sz w:val="20"/>
          <w:szCs w:val="20"/>
        </w:rPr>
        <w:t xml:space="preserve"> 1</w:t>
      </w:r>
      <w:r w:rsidR="00851DE6">
        <w:rPr>
          <w:rFonts w:ascii="Verdana" w:hAnsi="Verdana" w:cs="EUAlbertina-Regu"/>
          <w:sz w:val="20"/>
          <w:szCs w:val="20"/>
        </w:rPr>
        <w:t>η</w:t>
      </w:r>
      <w:r w:rsidR="00436C73">
        <w:rPr>
          <w:rFonts w:ascii="Verdana" w:hAnsi="Verdana" w:cs="EUAlbertina-Regu"/>
          <w:sz w:val="20"/>
          <w:szCs w:val="20"/>
        </w:rPr>
        <w:t>ς</w:t>
      </w:r>
      <w:r w:rsidR="002F13DD" w:rsidRPr="002F13DD">
        <w:rPr>
          <w:rFonts w:ascii="Verdana" w:hAnsi="Verdana" w:cs="EUAlbertina-Regu"/>
          <w:sz w:val="20"/>
          <w:szCs w:val="20"/>
        </w:rPr>
        <w:t xml:space="preserve"> Ιανουαρίου 2014 </w:t>
      </w:r>
      <w:r w:rsidR="00851DE6">
        <w:rPr>
          <w:rFonts w:ascii="Verdana" w:hAnsi="Verdana" w:cs="EUAlbertina-Regu"/>
          <w:sz w:val="20"/>
          <w:szCs w:val="20"/>
        </w:rPr>
        <w:t xml:space="preserve">έως </w:t>
      </w:r>
      <w:r w:rsidR="002F13DD" w:rsidRPr="002F13DD">
        <w:rPr>
          <w:rFonts w:ascii="Verdana" w:hAnsi="Verdana" w:cs="EUAlbertina-Regu"/>
          <w:sz w:val="20"/>
          <w:szCs w:val="20"/>
        </w:rPr>
        <w:t>και</w:t>
      </w:r>
      <w:r w:rsidR="00851DE6">
        <w:rPr>
          <w:rFonts w:ascii="Verdana" w:hAnsi="Verdana" w:cs="EUAlbertina-Regu"/>
          <w:sz w:val="20"/>
          <w:szCs w:val="20"/>
        </w:rPr>
        <w:t xml:space="preserve"> τις</w:t>
      </w:r>
      <w:r w:rsidR="002F13DD" w:rsidRPr="002F13DD">
        <w:rPr>
          <w:rFonts w:ascii="Verdana" w:hAnsi="Verdana" w:cs="EUAlbertina-Regu"/>
          <w:sz w:val="20"/>
          <w:szCs w:val="20"/>
        </w:rPr>
        <w:t xml:space="preserve"> 31 Δεκεμβρίου 2023.</w:t>
      </w:r>
    </w:p>
    <w:p w14:paraId="10252DA5" w14:textId="53ABE253" w:rsidR="006B3F18" w:rsidRDefault="004F3427">
      <w:pPr>
        <w:tabs>
          <w:tab w:val="left" w:pos="426"/>
        </w:tabs>
        <w:autoSpaceDE w:val="0"/>
        <w:autoSpaceDN w:val="0"/>
        <w:adjustRightInd w:val="0"/>
        <w:ind w:left="426" w:hanging="426"/>
        <w:jc w:val="both"/>
        <w:outlineLvl w:val="0"/>
        <w:rPr>
          <w:rFonts w:ascii="Verdana" w:hAnsi="Verdana" w:cs="EUAlbertina-Regu"/>
          <w:sz w:val="20"/>
          <w:szCs w:val="20"/>
        </w:rPr>
      </w:pPr>
      <w:r w:rsidRPr="004F3427">
        <w:rPr>
          <w:rFonts w:ascii="Verdana" w:eastAsia="EUAlbertina-Regu-Identity-H" w:hAnsi="Verdana" w:cs="EUAlbertina-Regu-Identity-H"/>
          <w:sz w:val="20"/>
          <w:szCs w:val="20"/>
        </w:rPr>
        <w:t xml:space="preserve">2. </w:t>
      </w:r>
      <w:r w:rsidR="00077380">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Σε περίπτωση επιστροφής δαπανών βάσει των διατάξεων του άρθρου </w:t>
      </w:r>
      <w:r w:rsidR="001D2E15">
        <w:rPr>
          <w:rFonts w:ascii="Verdana" w:eastAsia="EUAlbertina-Regu-Identity-H" w:hAnsi="Verdana" w:cs="EUAlbertina-Regu-Identity-H"/>
          <w:sz w:val="20"/>
          <w:szCs w:val="20"/>
        </w:rPr>
        <w:t>10 παρ. 1 σημεία (β) και (γ)</w:t>
      </w:r>
      <w:r w:rsidR="00684533">
        <w:rPr>
          <w:rFonts w:ascii="Verdana" w:eastAsia="EUAlbertina-Regu-Identity-H" w:hAnsi="Verdana" w:cs="EUAlbertina-Regu-Identity-H"/>
          <w:sz w:val="20"/>
          <w:szCs w:val="20"/>
        </w:rPr>
        <w:t>,</w:t>
      </w:r>
      <w:r w:rsidR="002F13DD" w:rsidRPr="002F13DD">
        <w:rPr>
          <w:rFonts w:ascii="Verdana" w:eastAsia="EUAlbertina-Regu-Identity-H" w:hAnsi="Verdana" w:cs="EUAlbertina-Regu-Identity-H"/>
          <w:sz w:val="20"/>
          <w:szCs w:val="20"/>
        </w:rPr>
        <w:t xml:space="preserve"> </w:t>
      </w:r>
      <w:r w:rsidR="00684533" w:rsidRPr="00684533">
        <w:rPr>
          <w:rFonts w:ascii="Verdana" w:eastAsia="EUAlbertina-Regu-Identity-H" w:hAnsi="Verdana" w:cs="EUAlbertina-Regu-Identity-H"/>
          <w:sz w:val="20"/>
          <w:szCs w:val="20"/>
        </w:rPr>
        <w:t>τυποποιημένες κλίμακες μοναδιαίου κόστους και κατ</w:t>
      </w:r>
      <w:r w:rsidR="00795AC4">
        <w:rPr>
          <w:rFonts w:ascii="Verdana" w:eastAsia="EUAlbertina-Regu-Identity-H" w:hAnsi="Verdana" w:cs="EUAlbertina-Regu-Identity-H"/>
          <w:sz w:val="20"/>
          <w:szCs w:val="20"/>
        </w:rPr>
        <w:t xml:space="preserve">’ </w:t>
      </w:r>
      <w:r w:rsidR="00684533" w:rsidRPr="00684533">
        <w:rPr>
          <w:rFonts w:ascii="Verdana" w:eastAsia="EUAlbertina-Regu-Identity-H" w:hAnsi="Verdana" w:cs="EUAlbertina-Regu-Identity-H"/>
          <w:sz w:val="20"/>
          <w:szCs w:val="20"/>
        </w:rPr>
        <w:t>αποκοπή ποσ</w:t>
      </w:r>
      <w:r w:rsidR="00684533">
        <w:rPr>
          <w:rFonts w:ascii="Verdana" w:eastAsia="EUAlbertina-Regu-Identity-H" w:hAnsi="Verdana" w:cs="EUAlbertina-Regu-Identity-H"/>
          <w:sz w:val="20"/>
          <w:szCs w:val="20"/>
        </w:rPr>
        <w:t>ά</w:t>
      </w:r>
      <w:del w:id="702" w:author="ΕΥΘΥ" w:date="2018-12-10T15:33:00Z">
        <w:r w:rsidR="00684533" w:rsidRPr="00684533">
          <w:rPr>
            <w:rFonts w:ascii="Verdana" w:eastAsia="EUAlbertina-Regu-Identity-H" w:hAnsi="Verdana" w:cs="EUAlbertina-Regu-Identity-H"/>
            <w:sz w:val="20"/>
            <w:szCs w:val="20"/>
          </w:rPr>
          <w:delText xml:space="preserve"> που δεν υπερβαίνουν τις 100.000€ δημόσιας δαπάνης</w:delText>
        </w:r>
        <w:r w:rsidR="00A92623" w:rsidRPr="00684533">
          <w:rPr>
            <w:rFonts w:ascii="Verdana" w:hAnsi="Verdana" w:cs="EUAlbertina-Regu"/>
            <w:sz w:val="20"/>
            <w:szCs w:val="20"/>
          </w:rPr>
          <w:delText>,</w:delText>
        </w:r>
      </w:del>
      <w:r w:rsidR="00684533" w:rsidRPr="00684533">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 xml:space="preserve">οι δράσεις που αποτελούν τη βάση για επιστροφή πρέπει να έχουν εκτελεστεί κατά το διάστημα από την </w:t>
      </w:r>
      <w:r w:rsidRPr="004F3427">
        <w:rPr>
          <w:rFonts w:ascii="Verdana" w:hAnsi="Verdana" w:cs="EUAlbertina-Regu"/>
          <w:sz w:val="20"/>
          <w:szCs w:val="20"/>
        </w:rPr>
        <w:t>1</w:t>
      </w:r>
      <w:r w:rsidRPr="004F3427">
        <w:rPr>
          <w:rFonts w:ascii="Verdana" w:eastAsia="EUAlbertina-Regu-Identity-H" w:hAnsi="Verdana" w:cs="EUAlbertina-Regu-Identity-H"/>
          <w:sz w:val="20"/>
          <w:szCs w:val="20"/>
          <w:vertAlign w:val="superscript"/>
        </w:rPr>
        <w:t>η</w:t>
      </w:r>
      <w:r w:rsidRPr="004F3427">
        <w:rPr>
          <w:rFonts w:ascii="Verdana" w:eastAsia="EUAlbertina-Regu-Identity-H" w:hAnsi="Verdana" w:cs="EUAlbertina-Regu-Identity-H"/>
          <w:sz w:val="20"/>
          <w:szCs w:val="20"/>
        </w:rPr>
        <w:t xml:space="preserve"> Ιανουαρίου </w:t>
      </w:r>
      <w:r w:rsidRPr="004F3427">
        <w:rPr>
          <w:rFonts w:ascii="Verdana" w:hAnsi="Verdana" w:cs="EUAlbertina-Regu"/>
          <w:sz w:val="20"/>
          <w:szCs w:val="20"/>
        </w:rPr>
        <w:t xml:space="preserve">2014 </w:t>
      </w:r>
      <w:r w:rsidRPr="004F3427">
        <w:rPr>
          <w:rFonts w:ascii="Verdana" w:eastAsia="EUAlbertina-Regu-Identity-H" w:hAnsi="Verdana" w:cs="EUAlbertina-Regu-Identity-H"/>
          <w:sz w:val="20"/>
          <w:szCs w:val="20"/>
        </w:rPr>
        <w:t xml:space="preserve">έως την </w:t>
      </w:r>
      <w:r w:rsidRPr="004F3427">
        <w:rPr>
          <w:rFonts w:ascii="Verdana" w:hAnsi="Verdana" w:cs="EUAlbertina-Regu"/>
          <w:sz w:val="20"/>
          <w:szCs w:val="20"/>
        </w:rPr>
        <w:t>31</w:t>
      </w:r>
      <w:r w:rsidRPr="004F3427">
        <w:rPr>
          <w:rFonts w:ascii="Verdana" w:hAnsi="Verdana" w:cs="EUAlbertina-Regu"/>
          <w:sz w:val="20"/>
          <w:szCs w:val="20"/>
          <w:vertAlign w:val="superscript"/>
        </w:rPr>
        <w:t>η</w:t>
      </w:r>
      <w:r w:rsidR="00C01A9B" w:rsidRPr="00C01A9B">
        <w:rPr>
          <w:rFonts w:ascii="Verdana" w:hAnsi="Verdana" w:cs="EUAlbertina-Regu"/>
          <w:sz w:val="20"/>
          <w:szCs w:val="20"/>
          <w:vertAlign w:val="superscript"/>
        </w:rPr>
        <w:t xml:space="preserve"> </w:t>
      </w:r>
      <w:r w:rsidRPr="004F3427">
        <w:rPr>
          <w:rFonts w:ascii="Verdana" w:eastAsia="EUAlbertina-Regu-Identity-H" w:hAnsi="Verdana" w:cs="EUAlbertina-Regu-Identity-H"/>
          <w:sz w:val="20"/>
          <w:szCs w:val="20"/>
        </w:rPr>
        <w:t xml:space="preserve">Δεκεμβρίου </w:t>
      </w:r>
      <w:r w:rsidRPr="004F3427">
        <w:rPr>
          <w:rFonts w:ascii="Verdana" w:hAnsi="Verdana" w:cs="EUAlbertina-Regu"/>
          <w:sz w:val="20"/>
          <w:szCs w:val="20"/>
        </w:rPr>
        <w:t>2023</w:t>
      </w:r>
      <w:r w:rsidRPr="004F3427">
        <w:rPr>
          <w:rFonts w:ascii="Verdana" w:eastAsia="EUAlbertina-Regu-Identity-H" w:hAnsi="Verdana" w:cs="EUAlbertina-Regu-Identity-H"/>
          <w:sz w:val="20"/>
          <w:szCs w:val="20"/>
        </w:rPr>
        <w:t xml:space="preserve">. Κατά παρέκκλιση, η ημερομηνία έναρξης όσον αφορά τις επιστρεφόμενες δαπάνες βάσει του άρθρου </w:t>
      </w:r>
      <w:r w:rsidR="00863EAD">
        <w:rPr>
          <w:rFonts w:ascii="Verdana" w:eastAsia="EUAlbertina-Regu-Identity-H" w:hAnsi="Verdana" w:cs="EUAlbertina-Regu-Identity-H"/>
          <w:sz w:val="20"/>
          <w:szCs w:val="20"/>
        </w:rPr>
        <w:t>10 παρ. 1 σημεία (β) και (γ)</w:t>
      </w:r>
      <w:r w:rsidRPr="004F3427">
        <w:rPr>
          <w:rFonts w:ascii="Verdana" w:eastAsia="EUAlbertina-Regu-Identity-H" w:hAnsi="Verdana" w:cs="EUAlbertina-Regu"/>
          <w:sz w:val="20"/>
          <w:szCs w:val="20"/>
        </w:rPr>
        <w:t xml:space="preserve">, </w:t>
      </w:r>
      <w:r w:rsidRPr="004F3427">
        <w:rPr>
          <w:rFonts w:ascii="Verdana" w:eastAsia="EUAlbertina-Regu-Identity-H" w:hAnsi="Verdana" w:cs="EUAlbertina-Regu-Identity-H"/>
          <w:sz w:val="20"/>
          <w:szCs w:val="20"/>
        </w:rPr>
        <w:t xml:space="preserve">για δράσεις στο πλαίσιο της ΠΑΝ είναι η </w:t>
      </w:r>
      <w:r w:rsidRPr="004F3427">
        <w:rPr>
          <w:rFonts w:ascii="Verdana" w:eastAsia="EUAlbertina-Regu-Identity-H" w:hAnsi="Verdana" w:cs="EUAlbertina-Regu"/>
          <w:sz w:val="20"/>
          <w:szCs w:val="20"/>
        </w:rPr>
        <w:t>1</w:t>
      </w:r>
      <w:r w:rsidRPr="004F3427">
        <w:rPr>
          <w:rFonts w:ascii="Verdana" w:eastAsia="EUAlbertina-Regu-Identity-H" w:hAnsi="Verdana" w:cs="EUAlbertina-Regu-Identity-H"/>
          <w:sz w:val="20"/>
          <w:szCs w:val="20"/>
          <w:vertAlign w:val="superscript"/>
        </w:rPr>
        <w:t>η</w:t>
      </w:r>
      <w:r w:rsidRPr="004F3427">
        <w:rPr>
          <w:rFonts w:ascii="Verdana" w:eastAsia="EUAlbertina-Regu-Identity-H" w:hAnsi="Verdana" w:cs="EUAlbertina-Regu-Identity-H"/>
          <w:sz w:val="20"/>
          <w:szCs w:val="20"/>
        </w:rPr>
        <w:t xml:space="preserve"> Σεπτεμβρίου </w:t>
      </w:r>
      <w:r w:rsidRPr="004F3427">
        <w:rPr>
          <w:rFonts w:ascii="Verdana" w:eastAsia="EUAlbertina-Regu-Identity-H" w:hAnsi="Verdana" w:cs="EUAlbertina-Regu"/>
          <w:sz w:val="20"/>
          <w:szCs w:val="20"/>
        </w:rPr>
        <w:t>2013.</w:t>
      </w:r>
    </w:p>
    <w:p w14:paraId="7D54D7DF" w14:textId="77777777" w:rsidR="006B3F18" w:rsidRDefault="00416F78">
      <w:pPr>
        <w:pStyle w:val="msonospacing0"/>
        <w:tabs>
          <w:tab w:val="left" w:pos="426"/>
        </w:tabs>
        <w:spacing w:after="120" w:line="264" w:lineRule="auto"/>
        <w:ind w:left="426" w:hanging="426"/>
        <w:jc w:val="both"/>
        <w:outlineLvl w:val="0"/>
        <w:rPr>
          <w:rFonts w:ascii="Verdana" w:hAnsi="Verdana"/>
          <w:sz w:val="20"/>
          <w:szCs w:val="20"/>
        </w:rPr>
      </w:pPr>
      <w:r>
        <w:rPr>
          <w:rFonts w:ascii="Verdana" w:hAnsi="Verdana"/>
          <w:sz w:val="20"/>
          <w:szCs w:val="20"/>
        </w:rPr>
        <w:t>3</w:t>
      </w:r>
      <w:r w:rsidR="004F3427" w:rsidRPr="004F3427">
        <w:rPr>
          <w:rFonts w:ascii="Verdana" w:hAnsi="Verdana"/>
          <w:sz w:val="20"/>
          <w:szCs w:val="20"/>
        </w:rPr>
        <w:t xml:space="preserve">. </w:t>
      </w:r>
      <w:r w:rsidR="00077380">
        <w:rPr>
          <w:rFonts w:ascii="Verdana" w:hAnsi="Verdana"/>
          <w:sz w:val="20"/>
          <w:szCs w:val="20"/>
        </w:rPr>
        <w:tab/>
      </w:r>
      <w:r w:rsidR="004F3427" w:rsidRPr="004F3427">
        <w:rPr>
          <w:rFonts w:ascii="Verdana" w:hAnsi="Verdana"/>
          <w:sz w:val="20"/>
          <w:szCs w:val="20"/>
        </w:rPr>
        <w:t>Για τις κατηγορίες πράξεων/ενεργειών/δράσεων που η χρηματοδότησή τους χορηγείται για συγκεκριμένη χρονική περίοδο</w:t>
      </w:r>
      <w:r w:rsidR="00863EAD">
        <w:rPr>
          <w:rFonts w:ascii="Verdana" w:hAnsi="Verdana"/>
          <w:sz w:val="20"/>
          <w:szCs w:val="20"/>
        </w:rPr>
        <w:t>,</w:t>
      </w:r>
      <w:r w:rsidR="004F3427" w:rsidRPr="004F3427">
        <w:rPr>
          <w:rFonts w:ascii="Verdana" w:hAnsi="Verdana"/>
          <w:sz w:val="20"/>
          <w:szCs w:val="20"/>
        </w:rPr>
        <w:t xml:space="preserve"> είναι επιλέξιμες για συγχρηματοδότηση οι δαπάνες που πληρούν τις ακόλουθες προϋποθέσεις:</w:t>
      </w:r>
    </w:p>
    <w:p w14:paraId="3AEA8A69" w14:textId="77777777" w:rsidR="006B3F18" w:rsidRDefault="00077380">
      <w:pPr>
        <w:pStyle w:val="msonospacing0"/>
        <w:spacing w:after="120" w:line="264" w:lineRule="auto"/>
        <w:ind w:left="851" w:hanging="425"/>
        <w:jc w:val="both"/>
        <w:rPr>
          <w:rFonts w:ascii="Verdana" w:hAnsi="Verdana"/>
          <w:sz w:val="20"/>
          <w:szCs w:val="20"/>
        </w:rPr>
      </w:pPr>
      <w:r>
        <w:rPr>
          <w:rFonts w:ascii="Verdana" w:hAnsi="Verdana"/>
          <w:sz w:val="20"/>
          <w:szCs w:val="20"/>
        </w:rPr>
        <w:t>(α)</w:t>
      </w:r>
      <w:r>
        <w:rPr>
          <w:rFonts w:ascii="Verdana" w:hAnsi="Verdana"/>
          <w:sz w:val="20"/>
          <w:szCs w:val="20"/>
        </w:rPr>
        <w:tab/>
      </w:r>
      <w:r w:rsidR="004F3427" w:rsidRPr="004F3427">
        <w:rPr>
          <w:rFonts w:ascii="Verdana" w:hAnsi="Verdana"/>
          <w:sz w:val="20"/>
          <w:szCs w:val="20"/>
        </w:rPr>
        <w:t>αφορούν έργο, προϊόν ή υπηρεσία το οποίο παρασχέθηκε εντός της συγκεκριμένης χρονικής περιόδου,</w:t>
      </w:r>
    </w:p>
    <w:p w14:paraId="52CCB67C" w14:textId="77777777" w:rsidR="006B3F18" w:rsidRDefault="00077380">
      <w:pPr>
        <w:pStyle w:val="msonospacing0"/>
        <w:spacing w:after="120" w:line="264" w:lineRule="auto"/>
        <w:ind w:left="851" w:hanging="425"/>
        <w:jc w:val="both"/>
        <w:rPr>
          <w:rFonts w:ascii="Verdana" w:hAnsi="Verdana"/>
          <w:sz w:val="20"/>
          <w:szCs w:val="20"/>
        </w:rPr>
      </w:pPr>
      <w:r>
        <w:rPr>
          <w:rFonts w:ascii="Verdana" w:hAnsi="Verdana"/>
          <w:sz w:val="20"/>
          <w:szCs w:val="20"/>
        </w:rPr>
        <w:t>(β)</w:t>
      </w:r>
      <w:r>
        <w:rPr>
          <w:rFonts w:ascii="Verdana" w:hAnsi="Verdana"/>
          <w:sz w:val="20"/>
          <w:szCs w:val="20"/>
        </w:rPr>
        <w:tab/>
      </w:r>
      <w:r w:rsidR="004F3427" w:rsidRPr="004F3427">
        <w:rPr>
          <w:rFonts w:ascii="Verdana" w:hAnsi="Verdana"/>
          <w:sz w:val="20"/>
          <w:szCs w:val="20"/>
        </w:rPr>
        <w:t xml:space="preserve">έχουν καταβληθεί εντός της </w:t>
      </w:r>
      <w:r w:rsidR="00863EAD">
        <w:rPr>
          <w:rFonts w:ascii="Verdana" w:hAnsi="Verdana"/>
          <w:sz w:val="20"/>
          <w:szCs w:val="20"/>
        </w:rPr>
        <w:t xml:space="preserve">συγκεκριμένη χρονικής </w:t>
      </w:r>
      <w:r w:rsidR="004F3427" w:rsidRPr="004F3427">
        <w:rPr>
          <w:rFonts w:ascii="Verdana" w:hAnsi="Verdana"/>
          <w:sz w:val="20"/>
          <w:szCs w:val="20"/>
        </w:rPr>
        <w:t xml:space="preserve">περιόδου, με εξαίρεση τις περιπτώσεις για τις οποίες η επιλέξιμη περίοδος ορίζεται διαφορετικά στους όρους της σχετικής πρόσκλησης </w:t>
      </w:r>
      <w:r w:rsidR="00863EAD">
        <w:rPr>
          <w:rFonts w:ascii="Verdana" w:hAnsi="Verdana"/>
          <w:sz w:val="20"/>
          <w:szCs w:val="20"/>
        </w:rPr>
        <w:t>του φορέα διαχείρισης</w:t>
      </w:r>
      <w:r w:rsidR="004F3427" w:rsidRPr="004F3427">
        <w:rPr>
          <w:rFonts w:ascii="Verdana" w:hAnsi="Verdana"/>
          <w:sz w:val="20"/>
          <w:szCs w:val="20"/>
        </w:rPr>
        <w:t xml:space="preserve"> για την υποβολή των προτάσεων.</w:t>
      </w:r>
    </w:p>
    <w:p w14:paraId="128192CF" w14:textId="25663F28" w:rsidR="00F14240" w:rsidRPr="00015F13" w:rsidRDefault="00416F78">
      <w:pPr>
        <w:ind w:left="426" w:hanging="426"/>
        <w:jc w:val="both"/>
        <w:rPr>
          <w:rFonts w:ascii="Verdana" w:eastAsia="EUAlbertina-Regu-Identity-H" w:hAnsi="Verdana" w:cs="EUAlbertina-Regu-Identity-H"/>
          <w:sz w:val="20"/>
          <w:szCs w:val="20"/>
        </w:rPr>
      </w:pPr>
      <w:r>
        <w:rPr>
          <w:rFonts w:ascii="Verdana" w:eastAsia="EUAlbertina-Regu-Identity-H" w:hAnsi="Verdana" w:cs="EUAlbertina-Regu-Identity-H"/>
          <w:sz w:val="20"/>
          <w:szCs w:val="20"/>
        </w:rPr>
        <w:t>4</w:t>
      </w:r>
      <w:r w:rsidR="004F3427" w:rsidRPr="004F3427">
        <w:rPr>
          <w:rFonts w:ascii="Verdana" w:eastAsia="EUAlbertina-Regu-Identity-H" w:hAnsi="Verdana" w:cs="EUAlbertina-Regu-Identity-H"/>
          <w:sz w:val="20"/>
          <w:szCs w:val="20"/>
        </w:rPr>
        <w:t xml:space="preserve">. </w:t>
      </w:r>
      <w:r w:rsidR="00077380">
        <w:rPr>
          <w:rFonts w:ascii="Verdana" w:eastAsia="EUAlbertina-Regu-Identity-H" w:hAnsi="Verdana" w:cs="EUAlbertina-Regu-Identity-H"/>
          <w:sz w:val="20"/>
          <w:szCs w:val="20"/>
        </w:rPr>
        <w:tab/>
      </w:r>
      <w:r w:rsidR="004F3427" w:rsidRPr="004F3427">
        <w:rPr>
          <w:rFonts w:ascii="Verdana" w:eastAsia="EUAlbertina-Regu-Identity-H" w:hAnsi="Verdana" w:cs="EUAlbertina-Regu-Identity-H"/>
          <w:sz w:val="20"/>
          <w:szCs w:val="20"/>
        </w:rPr>
        <w:t>Για τις πράξεις κρατικών ενισχύσεων, για τις οποίες οι αποφάσεις έγκρισης χορήγησης της ενίσχυσης εκδόθηκαν</w:t>
      </w:r>
      <w:r w:rsidR="00015F13" w:rsidRPr="00015F13">
        <w:rPr>
          <w:rFonts w:ascii="Verdana" w:eastAsia="EUAlbertina-Regu-Identity-H" w:hAnsi="Verdana" w:cs="EUAlbertina-Regu-Identity-H"/>
          <w:sz w:val="20"/>
          <w:szCs w:val="20"/>
        </w:rPr>
        <w:t xml:space="preserve"> </w:t>
      </w:r>
      <w:ins w:id="703" w:author="ΕΥΘΥ" w:date="2018-12-10T15:33:00Z">
        <w:r w:rsidR="00015F13" w:rsidRPr="00015F13">
          <w:rPr>
            <w:rFonts w:ascii="Verdana" w:eastAsia="EUAlbertina-Regu-Identity-H" w:hAnsi="Verdana" w:cs="EUAlbertina-Regu-Identity-H"/>
            <w:sz w:val="20"/>
            <w:szCs w:val="20"/>
          </w:rPr>
          <w:t>είτε πριν είτε</w:t>
        </w:r>
        <w:r w:rsidR="004F3427" w:rsidRPr="004F3427">
          <w:rPr>
            <w:rFonts w:ascii="Verdana" w:eastAsia="EUAlbertina-Regu-Identity-H" w:hAnsi="Verdana" w:cs="EUAlbertina-Regu-Identity-H"/>
            <w:sz w:val="20"/>
            <w:szCs w:val="20"/>
          </w:rPr>
          <w:t xml:space="preserve"> </w:t>
        </w:r>
      </w:ins>
      <w:r w:rsidR="004F3427" w:rsidRPr="004F3427">
        <w:rPr>
          <w:rFonts w:ascii="Verdana" w:eastAsia="EUAlbertina-Regu-Identity-H" w:hAnsi="Verdana" w:cs="EUAlbertina-Regu-Identity-H"/>
          <w:sz w:val="20"/>
          <w:szCs w:val="20"/>
        </w:rPr>
        <w:t xml:space="preserve">μετά την 01.01.2014, είναι επιλέξιμες οι δαπάνες που πραγματοποιούν οι δικαιούχοι </w:t>
      </w:r>
      <w:r w:rsidR="005D4951">
        <w:rPr>
          <w:rFonts w:ascii="Verdana" w:eastAsia="EUAlbertina-Regu-Identity-H" w:hAnsi="Verdana" w:cs="EUAlbertina-Regu-Identity-H"/>
          <w:sz w:val="20"/>
          <w:szCs w:val="20"/>
        </w:rPr>
        <w:t xml:space="preserve">μετά </w:t>
      </w:r>
      <w:r w:rsidR="00432342">
        <w:rPr>
          <w:rFonts w:ascii="Verdana" w:eastAsia="EUAlbertina-Regu-Identity-H" w:hAnsi="Verdana" w:cs="EUAlbertina-Regu-Identity-H"/>
          <w:sz w:val="20"/>
          <w:szCs w:val="20"/>
        </w:rPr>
        <w:t>την 01.01.2014</w:t>
      </w:r>
      <w:del w:id="704" w:author="ΕΥΘΥ" w:date="2018-12-10T15:33:00Z">
        <w:r w:rsidR="00432342" w:rsidRPr="00432342">
          <w:rPr>
            <w:rFonts w:ascii="Verdana" w:eastAsia="EUAlbertina-Regu-Identity-H" w:hAnsi="Verdana" w:cs="EUAlbertina-Regu-Identity-H"/>
            <w:sz w:val="20"/>
            <w:szCs w:val="20"/>
          </w:rPr>
          <w:delText xml:space="preserve"> </w:delText>
        </w:r>
        <w:r w:rsidR="00432342">
          <w:rPr>
            <w:rFonts w:ascii="Verdana" w:eastAsia="EUAlbertina-Regu-Identity-H" w:hAnsi="Verdana" w:cs="EUAlbertina-Regu-Identity-H"/>
            <w:sz w:val="20"/>
            <w:szCs w:val="20"/>
          </w:rPr>
          <w:delText xml:space="preserve">και μετά </w:delText>
        </w:r>
        <w:r w:rsidR="005D4951" w:rsidRPr="004F3427">
          <w:rPr>
            <w:rFonts w:ascii="Verdana" w:eastAsia="EUAlbertina-Regu-Identity-H" w:hAnsi="Verdana" w:cs="EUAlbertina-Regu-Identity-H"/>
            <w:sz w:val="20"/>
            <w:szCs w:val="20"/>
          </w:rPr>
          <w:delText>την υποβολή αίτησης του δικαιούχου</w:delText>
        </w:r>
        <w:r w:rsidR="005D4951">
          <w:rPr>
            <w:rFonts w:ascii="Verdana" w:eastAsia="EUAlbertina-Regu-Identity-H" w:hAnsi="Verdana" w:cs="EUAlbertina-Regu-Identity-H"/>
            <w:sz w:val="20"/>
            <w:szCs w:val="20"/>
          </w:rPr>
          <w:delText xml:space="preserve"> για χρηματοδότηση</w:delText>
        </w:r>
      </w:del>
      <w:r w:rsidR="00356D3F">
        <w:rPr>
          <w:rFonts w:ascii="Verdana" w:eastAsia="EUAlbertina-Regu-Identity-H" w:hAnsi="Verdana" w:cs="EUAlbertina-Regu-Identity-H"/>
          <w:sz w:val="20"/>
          <w:szCs w:val="20"/>
        </w:rPr>
        <w:t>,</w:t>
      </w:r>
      <w:r w:rsidR="00C01A9B" w:rsidRPr="00C01A9B">
        <w:rPr>
          <w:rFonts w:ascii="Verdana" w:eastAsia="EUAlbertina-Regu-Identity-H" w:hAnsi="Verdana" w:cs="EUAlbertina-Regu-Identity-H"/>
          <w:sz w:val="20"/>
          <w:szCs w:val="20"/>
        </w:rPr>
        <w:t xml:space="preserve"> </w:t>
      </w:r>
      <w:r w:rsidR="009131FE" w:rsidRPr="004F3427">
        <w:rPr>
          <w:rFonts w:ascii="Verdana" w:eastAsia="EUAlbertina-Regu-Identity-H" w:hAnsi="Verdana" w:cs="EUAlbertina-Regu-Identity-H"/>
          <w:sz w:val="20"/>
          <w:szCs w:val="20"/>
        </w:rPr>
        <w:t xml:space="preserve">εκτός εάν ορίζεται μεταγενέστερη ημερομηνία </w:t>
      </w:r>
      <w:del w:id="705" w:author="ΕΥΘΥ" w:date="2018-12-10T15:33:00Z">
        <w:r w:rsidR="009131FE" w:rsidRPr="004F3427">
          <w:rPr>
            <w:rFonts w:ascii="Verdana" w:eastAsia="EUAlbertina-Regu-Identity-H" w:hAnsi="Verdana" w:cs="EUAlbertina-Regu-Identity-H"/>
            <w:sz w:val="20"/>
            <w:szCs w:val="20"/>
          </w:rPr>
          <w:delText>στο εκάστοτε καθεστώς ενίσχυσης</w:delText>
        </w:r>
        <w:r w:rsidR="00356D3F">
          <w:rPr>
            <w:rFonts w:ascii="Verdana" w:eastAsia="EUAlbertina-Regu-Identity-H" w:hAnsi="Verdana" w:cs="EUAlbertina-Regu-Identity-H"/>
            <w:sz w:val="20"/>
            <w:szCs w:val="20"/>
          </w:rPr>
          <w:delText xml:space="preserve">. </w:delText>
        </w:r>
        <w:r w:rsidR="004F3427" w:rsidRPr="004F3427">
          <w:rPr>
            <w:rFonts w:ascii="Verdana" w:eastAsia="EUAlbertina-Regu-Identity-H" w:hAnsi="Verdana" w:cs="EUAlbertina-Regu-Identity-H"/>
            <w:sz w:val="20"/>
            <w:szCs w:val="20"/>
          </w:rPr>
          <w:delText>Για τις πράξεις</w:delText>
        </w:r>
      </w:del>
      <w:ins w:id="706" w:author="ΕΥΘΥ" w:date="2018-12-10T15:33:00Z">
        <w:r w:rsidR="00015F13">
          <w:rPr>
            <w:rFonts w:ascii="Verdana" w:eastAsia="EUAlbertina-Regu-Identity-H" w:hAnsi="Verdana" w:cs="EUAlbertina-Regu-Identity-H"/>
            <w:sz w:val="20"/>
            <w:szCs w:val="20"/>
          </w:rPr>
          <w:t>στους κανόνες περί</w:t>
        </w:r>
      </w:ins>
      <w:r w:rsidR="004F3427" w:rsidRPr="004F3427">
        <w:rPr>
          <w:rFonts w:ascii="Verdana" w:eastAsia="EUAlbertina-Regu-Identity-H" w:hAnsi="Verdana" w:cs="EUAlbertina-Regu-Identity-H"/>
          <w:sz w:val="20"/>
          <w:szCs w:val="20"/>
        </w:rPr>
        <w:t xml:space="preserve"> κρατικών ενισχύσεων </w:t>
      </w:r>
      <w:del w:id="707" w:author="ΕΥΘΥ" w:date="2018-12-10T15:33:00Z">
        <w:r w:rsidR="004F3427" w:rsidRPr="004F3427">
          <w:rPr>
            <w:rFonts w:ascii="Verdana" w:eastAsia="EUAlbertina-Regu-Identity-H" w:hAnsi="Verdana" w:cs="EUAlbertina-Regu-Identity-H"/>
            <w:sz w:val="20"/>
            <w:szCs w:val="20"/>
          </w:rPr>
          <w:delText>για τις οποίες οι αποφάσεις έγκρισης χορήγησης της ενίσχυσης εκδόθηκαν πριν την 01.01.2014 είναι επιλέξιμες οι δαπάνες που πραγματοποιούνται μετά την 01.01.2014</w:delText>
        </w:r>
        <w:r w:rsidR="003E576F">
          <w:rPr>
            <w:rFonts w:ascii="Verdana" w:eastAsia="EUAlbertina-Regu-Identity-H" w:hAnsi="Verdana" w:cs="EUAlbertina-Regu-Identity-H"/>
            <w:sz w:val="20"/>
            <w:szCs w:val="20"/>
          </w:rPr>
          <w:delText xml:space="preserve"> </w:delText>
        </w:r>
        <w:r w:rsidR="004F3427" w:rsidRPr="004F3427">
          <w:rPr>
            <w:rFonts w:ascii="Verdana" w:eastAsia="EUAlbertina-Regu-Identity-H" w:hAnsi="Verdana" w:cs="EUAlbertina-Regu-Identity-H"/>
            <w:sz w:val="20"/>
            <w:szCs w:val="20"/>
          </w:rPr>
          <w:delText>εκτός εάν ορίζεται μεταγενέστερη ημερομηνία</w:delText>
        </w:r>
      </w:del>
      <w:ins w:id="708" w:author="ΕΥΘΥ" w:date="2018-12-10T15:33:00Z">
        <w:r w:rsidR="00F14240">
          <w:rPr>
            <w:rFonts w:ascii="Verdana" w:eastAsia="EUAlbertina-Regu-Identity-H" w:hAnsi="Verdana" w:cs="EUAlbertina-Regu-Identity-H"/>
            <w:sz w:val="20"/>
            <w:szCs w:val="20"/>
          </w:rPr>
          <w:t>ή/</w:t>
        </w:r>
        <w:r w:rsidR="00015F13">
          <w:rPr>
            <w:rFonts w:ascii="Verdana" w:eastAsia="EUAlbertina-Regu-Identity-H" w:hAnsi="Verdana" w:cs="EUAlbertina-Regu-Identity-H"/>
            <w:sz w:val="20"/>
            <w:szCs w:val="20"/>
          </w:rPr>
          <w:t>και</w:t>
        </w:r>
      </w:ins>
      <w:r w:rsidR="004F3427" w:rsidRPr="004F3427">
        <w:rPr>
          <w:rFonts w:ascii="Verdana" w:eastAsia="EUAlbertina-Regu-Identity-H" w:hAnsi="Verdana" w:cs="EUAlbertina-Regu-Identity-H"/>
          <w:sz w:val="20"/>
          <w:szCs w:val="20"/>
        </w:rPr>
        <w:t xml:space="preserve"> στις αποφάσεις που ορίζουν τους όρους</w:t>
      </w:r>
      <w:r w:rsidR="00863EAD">
        <w:rPr>
          <w:rFonts w:ascii="Verdana" w:eastAsia="EUAlbertina-Regu-Identity-H" w:hAnsi="Verdana" w:cs="EUAlbertina-Regu-Identity-H"/>
          <w:sz w:val="20"/>
          <w:szCs w:val="20"/>
        </w:rPr>
        <w:t xml:space="preserve"> της</w:t>
      </w:r>
      <w:r w:rsidR="004F3427" w:rsidRPr="004F3427">
        <w:rPr>
          <w:rFonts w:ascii="Verdana" w:eastAsia="EUAlbertina-Regu-Identity-H" w:hAnsi="Verdana" w:cs="EUAlbertina-Regu-Identity-H"/>
          <w:sz w:val="20"/>
          <w:szCs w:val="20"/>
        </w:rPr>
        <w:t xml:space="preserve"> ενίσχυσης.</w:t>
      </w:r>
    </w:p>
    <w:p w14:paraId="0FE9C7EC" w14:textId="77777777" w:rsidR="006B3F18" w:rsidRDefault="006B3F18">
      <w:pPr>
        <w:pStyle w:val="a"/>
        <w:rPr>
          <w:b/>
        </w:rPr>
      </w:pPr>
    </w:p>
    <w:p w14:paraId="16A76F78" w14:textId="77777777" w:rsidR="006B3F18" w:rsidRDefault="004F3427">
      <w:pPr>
        <w:pStyle w:val="msonospacing0"/>
        <w:spacing w:after="120" w:line="264" w:lineRule="auto"/>
        <w:jc w:val="center"/>
        <w:rPr>
          <w:rFonts w:ascii="Verdana" w:hAnsi="Verdana"/>
          <w:sz w:val="20"/>
          <w:szCs w:val="20"/>
        </w:rPr>
      </w:pPr>
      <w:r w:rsidRPr="004F3427">
        <w:rPr>
          <w:rFonts w:ascii="Verdana" w:hAnsi="Verdana"/>
          <w:b/>
          <w:sz w:val="20"/>
          <w:szCs w:val="20"/>
        </w:rPr>
        <w:t>Διάρκεια των πράξεων</w:t>
      </w:r>
      <w:bookmarkStart w:id="709" w:name="_Toc423136497"/>
      <w:bookmarkStart w:id="710" w:name="_Toc423140403"/>
      <w:bookmarkStart w:id="711" w:name="_Toc423140998"/>
      <w:bookmarkStart w:id="712" w:name="_Toc423136498"/>
      <w:bookmarkStart w:id="713" w:name="_Toc423140404"/>
      <w:bookmarkStart w:id="714" w:name="_Toc423140999"/>
      <w:bookmarkStart w:id="715" w:name="_Toc423136499"/>
      <w:bookmarkStart w:id="716" w:name="_Toc423140405"/>
      <w:bookmarkStart w:id="717" w:name="_Toc423141000"/>
      <w:bookmarkStart w:id="718" w:name="_Toc423136500"/>
      <w:bookmarkStart w:id="719" w:name="_Toc423140406"/>
      <w:bookmarkStart w:id="720" w:name="_Toc423141001"/>
      <w:bookmarkStart w:id="721" w:name="_Toc423136501"/>
      <w:bookmarkStart w:id="722" w:name="_Toc423140407"/>
      <w:bookmarkStart w:id="723" w:name="_Toc423141002"/>
      <w:bookmarkStart w:id="724" w:name="_Toc423136502"/>
      <w:bookmarkStart w:id="725" w:name="_Toc423140408"/>
      <w:bookmarkStart w:id="726" w:name="_Toc423141003"/>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14:paraId="306C140E" w14:textId="77777777" w:rsidR="006B3F18" w:rsidRDefault="004F3427">
      <w:pPr>
        <w:ind w:left="426" w:hanging="426"/>
        <w:jc w:val="both"/>
        <w:rPr>
          <w:rFonts w:ascii="Verdana" w:eastAsia="EUAlbertina-ReguItal-Identity-H" w:hAnsi="Verdana" w:cs="EUAlbertina-Regu"/>
          <w:sz w:val="20"/>
          <w:szCs w:val="20"/>
        </w:rPr>
      </w:pPr>
      <w:r w:rsidRPr="004F3427">
        <w:rPr>
          <w:rFonts w:ascii="Verdana" w:eastAsia="EUAlbertina-Regu-Identity-H" w:hAnsi="Verdana" w:cs="EUAlbertina-Regu-Identity-H"/>
          <w:sz w:val="20"/>
          <w:szCs w:val="20"/>
        </w:rPr>
        <w:t xml:space="preserve">1. </w:t>
      </w:r>
      <w:r w:rsidR="00707FB9">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Μια πράξη που περιλαμβάνει επένδυση σε υποδομή </w:t>
      </w:r>
      <w:r w:rsidR="00851DE6">
        <w:rPr>
          <w:rFonts w:ascii="Verdana" w:eastAsia="EUAlbertina-Regu-Identity-H" w:hAnsi="Verdana" w:cs="EUAlbertina-Regu-Identity-H"/>
          <w:sz w:val="20"/>
          <w:szCs w:val="20"/>
        </w:rPr>
        <w:t>ή</w:t>
      </w:r>
      <w:r w:rsidRPr="004F3427">
        <w:rPr>
          <w:rFonts w:ascii="Verdana" w:eastAsia="EUAlbertina-Regu-Identity-H" w:hAnsi="Verdana" w:cs="EUAlbertina-Regu-Identity-H"/>
          <w:sz w:val="20"/>
          <w:szCs w:val="20"/>
        </w:rPr>
        <w:t xml:space="preserve"> παραγωγική επένδυση επιστρέφει την συνεισφορά των </w:t>
      </w:r>
      <w:r w:rsidR="008D1FC3">
        <w:rPr>
          <w:rFonts w:ascii="Verdana" w:eastAsia="EUAlbertina-Regu-Identity-H" w:hAnsi="Verdana" w:cs="EUAlbertina-Regu-Identity-H"/>
          <w:sz w:val="20"/>
          <w:szCs w:val="20"/>
        </w:rPr>
        <w:t>Ταμείων</w:t>
      </w:r>
      <w:r w:rsidRPr="004F3427">
        <w:rPr>
          <w:rFonts w:ascii="Verdana" w:eastAsia="EUAlbertina-ReguItal-Identity-H" w:hAnsi="Verdana" w:cs="EUAlbertina-Regu"/>
          <w:sz w:val="20"/>
          <w:szCs w:val="20"/>
        </w:rPr>
        <w:t xml:space="preserve">, </w:t>
      </w:r>
      <w:r w:rsidRPr="004F3427">
        <w:rPr>
          <w:rFonts w:ascii="Verdana" w:eastAsia="EUAlbertina-Regu-Identity-H" w:hAnsi="Verdana" w:cs="EUAlbertina-Regu-Identity-H"/>
          <w:sz w:val="20"/>
          <w:szCs w:val="20"/>
        </w:rPr>
        <w:t xml:space="preserve">εάν εντός πέντε ετών από την τελική πληρωμή στον δικαιούχο ή εντός της προθεσμίας που ορίζεται </w:t>
      </w:r>
      <w:r w:rsidRPr="004F3427">
        <w:rPr>
          <w:rFonts w:ascii="Verdana" w:hAnsi="Verdana" w:cs="EUAlbertina"/>
          <w:color w:val="000000"/>
          <w:sz w:val="20"/>
          <w:szCs w:val="20"/>
        </w:rPr>
        <w:t>στους</w:t>
      </w:r>
      <w:r w:rsidRPr="004F3427">
        <w:rPr>
          <w:rFonts w:ascii="Verdana" w:eastAsia="EUAlbertina-Regu-Identity-H" w:hAnsi="Verdana" w:cs="EUAlbertina-Regu-Identity-H"/>
          <w:sz w:val="20"/>
          <w:szCs w:val="20"/>
        </w:rPr>
        <w:t xml:space="preserve"> κανόνες κρατικών ενισχύσεων</w:t>
      </w:r>
      <w:r w:rsidRPr="004F3427">
        <w:rPr>
          <w:rFonts w:ascii="Verdana" w:eastAsia="EUAlbertina-ReguItal-Identity-H" w:hAnsi="Verdana" w:cs="EUAlbertina-Regu"/>
          <w:sz w:val="20"/>
          <w:szCs w:val="20"/>
        </w:rPr>
        <w:t xml:space="preserve">, </w:t>
      </w:r>
      <w:r w:rsidRPr="004F3427">
        <w:rPr>
          <w:rFonts w:ascii="Verdana" w:eastAsia="EUAlbertina-Regu-Identity-H" w:hAnsi="Verdana" w:cs="EUAlbertina-Regu-Identity-H"/>
          <w:sz w:val="20"/>
          <w:szCs w:val="20"/>
        </w:rPr>
        <w:t>κατά περίπτωση</w:t>
      </w:r>
      <w:r w:rsidRPr="004F3427">
        <w:rPr>
          <w:rFonts w:ascii="Verdana" w:eastAsia="EUAlbertina-ReguItal-Identity-H" w:hAnsi="Verdana" w:cs="EUAlbertina-Regu"/>
          <w:sz w:val="20"/>
          <w:szCs w:val="20"/>
        </w:rPr>
        <w:t xml:space="preserve">, </w:t>
      </w:r>
      <w:r w:rsidRPr="004F3427">
        <w:rPr>
          <w:rFonts w:ascii="Verdana" w:eastAsia="EUAlbertina-Regu-Identity-H" w:hAnsi="Verdana" w:cs="EUAlbertina-Regu-Identity-H"/>
          <w:sz w:val="20"/>
          <w:szCs w:val="20"/>
        </w:rPr>
        <w:t>υπόκειται σε οποιοδήποτε από τα ακόλουθα</w:t>
      </w:r>
      <w:r w:rsidRPr="004F3427">
        <w:rPr>
          <w:rFonts w:ascii="Verdana" w:eastAsia="EUAlbertina-ReguItal-Identity-H" w:hAnsi="Verdana" w:cs="EUAlbertina-Regu"/>
          <w:sz w:val="20"/>
          <w:szCs w:val="20"/>
        </w:rPr>
        <w:t xml:space="preserve">: </w:t>
      </w:r>
    </w:p>
    <w:p w14:paraId="3D4A1F2C" w14:textId="77777777" w:rsidR="006B3F18" w:rsidRDefault="004F3427">
      <w:pPr>
        <w:autoSpaceDE w:val="0"/>
        <w:autoSpaceDN w:val="0"/>
        <w:adjustRightInd w:val="0"/>
        <w:ind w:left="851" w:hanging="425"/>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α</w:t>
      </w:r>
      <w:r w:rsidRPr="004F3427">
        <w:rPr>
          <w:rFonts w:ascii="Verdana" w:eastAsia="EUAlbertina-ReguItal-Identity-H" w:hAnsi="Verdana" w:cs="EUAlbertina-Regu"/>
          <w:sz w:val="20"/>
          <w:szCs w:val="20"/>
        </w:rPr>
        <w:t xml:space="preserve">) </w:t>
      </w:r>
      <w:r w:rsidR="00707FB9">
        <w:rPr>
          <w:rFonts w:ascii="Verdana" w:eastAsia="EUAlbertina-ReguItal-Identity-H" w:hAnsi="Verdana" w:cs="EUAlbertina-Regu"/>
          <w:sz w:val="20"/>
          <w:szCs w:val="20"/>
        </w:rPr>
        <w:tab/>
      </w:r>
      <w:r w:rsidRPr="004F3427">
        <w:rPr>
          <w:rFonts w:ascii="Verdana" w:eastAsia="EUAlbertina-Regu-Identity-H" w:hAnsi="Verdana" w:cs="EUAlbertina-Regu-Identity-H"/>
          <w:sz w:val="20"/>
          <w:szCs w:val="20"/>
        </w:rPr>
        <w:t>παύση ή μετεγκατάσταση μιας παραγωγικής δραστηριότητας εκτός της περιοχής του προγράμματος</w:t>
      </w:r>
      <w:r w:rsidR="006B3714">
        <w:rPr>
          <w:rFonts w:ascii="Verdana" w:eastAsia="EUAlbertina-Regu-Identity-H" w:hAnsi="Verdana" w:cs="EUAlbertina-Regu-Identity-H"/>
          <w:sz w:val="20"/>
          <w:szCs w:val="20"/>
        </w:rPr>
        <w:t xml:space="preserve">, σύμφωνα με την παράγραφο 7 του άρθρου 2 του </w:t>
      </w:r>
      <w:r w:rsidR="00911E0D">
        <w:rPr>
          <w:rFonts w:ascii="Verdana" w:eastAsia="EUAlbertina-Regu-Identity-H" w:hAnsi="Verdana" w:cs="EUAlbertina-Regu-Identity-H"/>
          <w:sz w:val="20"/>
          <w:szCs w:val="20"/>
        </w:rPr>
        <w:t>Κ</w:t>
      </w:r>
      <w:r w:rsidR="006B3714">
        <w:rPr>
          <w:rFonts w:ascii="Verdana" w:eastAsia="EUAlbertina-Regu-Identity-H" w:hAnsi="Verdana" w:cs="EUAlbertina-Regu-Identity-H"/>
          <w:sz w:val="20"/>
          <w:szCs w:val="20"/>
        </w:rPr>
        <w:t>αν</w:t>
      </w:r>
      <w:r w:rsidR="00911E0D">
        <w:rPr>
          <w:rFonts w:ascii="Verdana" w:eastAsia="EUAlbertina-Regu-Identity-H" w:hAnsi="Verdana" w:cs="EUAlbertina-Regu-Identity-H"/>
          <w:sz w:val="20"/>
          <w:szCs w:val="20"/>
        </w:rPr>
        <w:t>.</w:t>
      </w:r>
      <w:r w:rsidR="006B3714">
        <w:rPr>
          <w:rFonts w:ascii="Verdana" w:eastAsia="EUAlbertina-Regu-Identity-H" w:hAnsi="Verdana" w:cs="EUAlbertina-Regu-Identity-H"/>
          <w:sz w:val="20"/>
          <w:szCs w:val="20"/>
        </w:rPr>
        <w:t xml:space="preserve"> 1303/2013</w:t>
      </w:r>
      <w:r w:rsidRPr="004F3427">
        <w:rPr>
          <w:rFonts w:ascii="Verdana" w:eastAsia="EUAlbertina-Regu-Identity-H" w:hAnsi="Verdana" w:cs="EUAlbertina-Regu-Identity-H"/>
          <w:sz w:val="20"/>
          <w:szCs w:val="20"/>
        </w:rPr>
        <w:t xml:space="preserve">, </w:t>
      </w:r>
    </w:p>
    <w:p w14:paraId="5F9ABCC4" w14:textId="77777777" w:rsidR="006B3F18" w:rsidRDefault="004F3427">
      <w:pPr>
        <w:autoSpaceDE w:val="0"/>
        <w:autoSpaceDN w:val="0"/>
        <w:adjustRightInd w:val="0"/>
        <w:ind w:left="851" w:hanging="425"/>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β</w:t>
      </w:r>
      <w:r w:rsidRPr="004F3427">
        <w:rPr>
          <w:rFonts w:ascii="Verdana" w:eastAsia="EUAlbertina-ReguItal-Identity-H" w:hAnsi="Verdana" w:cs="EUAlbertina-Regu"/>
          <w:sz w:val="20"/>
          <w:szCs w:val="20"/>
        </w:rPr>
        <w:t xml:space="preserve">) </w:t>
      </w:r>
      <w:r w:rsidR="00707FB9">
        <w:rPr>
          <w:rFonts w:ascii="Verdana" w:eastAsia="EUAlbertina-ReguItal-Identity-H" w:hAnsi="Verdana" w:cs="EUAlbertina-Regu"/>
          <w:sz w:val="20"/>
          <w:szCs w:val="20"/>
        </w:rPr>
        <w:tab/>
      </w:r>
      <w:r w:rsidRPr="004F3427">
        <w:rPr>
          <w:rFonts w:ascii="Verdana" w:eastAsia="EUAlbertina-Regu-Identity-H" w:hAnsi="Verdana" w:cs="EUAlbertina-Regu-Identity-H"/>
          <w:sz w:val="20"/>
          <w:szCs w:val="20"/>
        </w:rPr>
        <w:t>αλλαγή του ιδιοκτησιακού καθεστώτος ενός στοιχείου υποδομής</w:t>
      </w:r>
      <w:r w:rsidR="00E134E5">
        <w:rPr>
          <w:rFonts w:ascii="Verdana" w:eastAsia="EUAlbertina-Regu-Identity-H" w:hAnsi="Verdana" w:cs="EUAlbertina-Regu-Identity-H"/>
          <w:sz w:val="20"/>
          <w:szCs w:val="20"/>
        </w:rPr>
        <w:t>,</w:t>
      </w:r>
      <w:r w:rsidRPr="004F3427">
        <w:rPr>
          <w:rFonts w:ascii="Verdana" w:eastAsia="EUAlbertina-Regu-Identity-H" w:hAnsi="Verdana" w:cs="EUAlbertina-Regu-Identity-H"/>
          <w:sz w:val="20"/>
          <w:szCs w:val="20"/>
        </w:rPr>
        <w:t xml:space="preserve"> η οποία παρέχει σε μια εταιρεία ή δημόσιο οργανισμό αδικαιολόγητο πλεονέκτημα,</w:t>
      </w:r>
    </w:p>
    <w:p w14:paraId="4E48869D" w14:textId="77777777" w:rsidR="006B3F18" w:rsidRDefault="004F3427">
      <w:pPr>
        <w:autoSpaceDE w:val="0"/>
        <w:autoSpaceDN w:val="0"/>
        <w:adjustRightInd w:val="0"/>
        <w:ind w:left="851" w:hanging="425"/>
        <w:jc w:val="both"/>
        <w:rPr>
          <w:rFonts w:ascii="Verdana" w:eastAsia="EUAlbertina-ReguItal-Identity-H" w:hAnsi="Verdana" w:cs="EUAlbertina-ReguItal-Identity-H"/>
          <w:sz w:val="20"/>
          <w:szCs w:val="20"/>
        </w:rPr>
      </w:pPr>
      <w:r w:rsidRPr="004F3427">
        <w:rPr>
          <w:rFonts w:ascii="Verdana" w:eastAsia="EUAlbertina-Regu-Identity-H" w:hAnsi="Verdana" w:cs="EUAlbertina-Regu-Identity-H"/>
          <w:sz w:val="20"/>
          <w:szCs w:val="20"/>
        </w:rPr>
        <w:t>γ</w:t>
      </w:r>
      <w:r w:rsidRPr="004F3427">
        <w:rPr>
          <w:rFonts w:ascii="Verdana" w:eastAsia="EUAlbertina-ReguItal-Identity-H" w:hAnsi="Verdana" w:cs="EUAlbertina-Regu"/>
          <w:sz w:val="20"/>
          <w:szCs w:val="20"/>
        </w:rPr>
        <w:t xml:space="preserve">) </w:t>
      </w:r>
      <w:r w:rsidR="00707FB9">
        <w:rPr>
          <w:rFonts w:ascii="Verdana" w:eastAsia="EUAlbertina-ReguItal-Identity-H" w:hAnsi="Verdana" w:cs="EUAlbertina-Regu"/>
          <w:sz w:val="20"/>
          <w:szCs w:val="20"/>
        </w:rPr>
        <w:tab/>
      </w:r>
      <w:r w:rsidRPr="004F3427">
        <w:rPr>
          <w:rFonts w:ascii="Verdana" w:eastAsia="EUAlbertina-Regu-Identity-H" w:hAnsi="Verdana" w:cs="EUAlbertina-Regu-Identity-H"/>
          <w:sz w:val="20"/>
          <w:szCs w:val="20"/>
        </w:rPr>
        <w:t>ουσιαστική μεταβολή που επηρεάζει τη φύση της</w:t>
      </w:r>
      <w:r w:rsidRPr="004F3427">
        <w:rPr>
          <w:rFonts w:ascii="Verdana" w:eastAsia="EUAlbertina-ReguItal-Identity-H" w:hAnsi="Verdana" w:cs="EUAlbertina-Regu"/>
          <w:sz w:val="20"/>
          <w:szCs w:val="20"/>
        </w:rPr>
        <w:t xml:space="preserve">, </w:t>
      </w:r>
      <w:r w:rsidRPr="004F3427">
        <w:rPr>
          <w:rFonts w:ascii="Verdana" w:eastAsia="EUAlbertina-Regu-Identity-H" w:hAnsi="Verdana" w:cs="EUAlbertina-Regu-Identity-H"/>
          <w:sz w:val="20"/>
          <w:szCs w:val="20"/>
        </w:rPr>
        <w:t xml:space="preserve">τους στόχους ή τους όρους υλοποίησης, η οποία  θα μπορούσε να οδηγήσει σε υπονόμευση των αρχικών στόχων της. </w:t>
      </w:r>
    </w:p>
    <w:p w14:paraId="4F6125F4" w14:textId="77777777" w:rsidR="006B3F18" w:rsidRDefault="004F3427">
      <w:pPr>
        <w:autoSpaceDE w:val="0"/>
        <w:autoSpaceDN w:val="0"/>
        <w:adjustRightInd w:val="0"/>
        <w:ind w:left="426" w:hanging="426"/>
        <w:jc w:val="both"/>
        <w:rPr>
          <w:rFonts w:ascii="Verdana" w:eastAsia="EUAlbertina-Regu-Identity-H" w:hAnsi="Verdana" w:cs="EUAlbertina-Regu"/>
          <w:sz w:val="20"/>
          <w:szCs w:val="20"/>
        </w:rPr>
      </w:pPr>
      <w:r w:rsidRPr="004F3427">
        <w:rPr>
          <w:rFonts w:ascii="Verdana" w:eastAsia="EUAlbertina-Regu-Identity-H" w:hAnsi="Verdana" w:cs="EUAlbertina-Regu-Identity-H"/>
          <w:sz w:val="20"/>
          <w:szCs w:val="20"/>
        </w:rPr>
        <w:t xml:space="preserve">2. </w:t>
      </w:r>
      <w:r w:rsidR="00707FB9">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Τα </w:t>
      </w:r>
      <w:proofErr w:type="spellStart"/>
      <w:r w:rsidRPr="004F3427">
        <w:rPr>
          <w:rFonts w:ascii="Verdana" w:hAnsi="Verdana" w:cs="EUAlbertina"/>
          <w:sz w:val="20"/>
          <w:szCs w:val="20"/>
        </w:rPr>
        <w:t>αχρεωστήτως</w:t>
      </w:r>
      <w:proofErr w:type="spellEnd"/>
      <w:r w:rsidRPr="004F3427">
        <w:rPr>
          <w:rFonts w:ascii="Verdana" w:eastAsia="EUAlbertina-Regu-Identity-H" w:hAnsi="Verdana" w:cs="EUAlbertina-Regu-Identity-H"/>
          <w:sz w:val="20"/>
          <w:szCs w:val="20"/>
        </w:rPr>
        <w:t xml:space="preserve"> καταβαλλόμενα ποσά για την εν λόγω πράξη ανακτώνται αναλογικά προς την περίοδο για την οποία δεν εκπληρώθηκαν οι απαιτήσεις</w:t>
      </w:r>
      <w:r w:rsidRPr="004F3427">
        <w:rPr>
          <w:rFonts w:ascii="Verdana" w:eastAsia="EUAlbertina-Regu-Identity-H" w:hAnsi="Verdana" w:cs="EUAlbertina-Regu"/>
          <w:sz w:val="20"/>
          <w:szCs w:val="20"/>
        </w:rPr>
        <w:t xml:space="preserve">. </w:t>
      </w:r>
    </w:p>
    <w:p w14:paraId="5CF9D137" w14:textId="77777777" w:rsidR="006B3F18" w:rsidRDefault="004F3427">
      <w:pPr>
        <w:autoSpaceDE w:val="0"/>
        <w:autoSpaceDN w:val="0"/>
        <w:adjustRightInd w:val="0"/>
        <w:ind w:left="426" w:hanging="426"/>
        <w:jc w:val="both"/>
        <w:rPr>
          <w:rFonts w:ascii="Verdana" w:eastAsia="EUAlbertina-Regu-Identity-H" w:hAnsi="Verdana" w:cs="EUAlbertina-Regu"/>
          <w:sz w:val="20"/>
          <w:szCs w:val="20"/>
        </w:rPr>
      </w:pPr>
      <w:r w:rsidRPr="004F3427">
        <w:rPr>
          <w:rFonts w:ascii="Verdana" w:eastAsia="EUAlbertina-Regu-Identity-H" w:hAnsi="Verdana" w:cs="EUAlbertina-Regu-Identity-H"/>
          <w:sz w:val="20"/>
          <w:szCs w:val="20"/>
        </w:rPr>
        <w:t xml:space="preserve">3. </w:t>
      </w:r>
      <w:r w:rsidR="00707FB9">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Το οριζόμενο στο πρώτο εδάφιο χρονικό περιθώριο μειώνεται στα τρία έτη όταν πρόκειται για περιπτώσεις που αφορούν σε διατήρηση επενδύσεων ή θέσεων εργασίας που δημιουργήθηκαν από ΜΜΕ</w:t>
      </w:r>
      <w:r w:rsidRPr="004F3427">
        <w:rPr>
          <w:rFonts w:ascii="Verdana" w:eastAsia="EUAlbertina-Regu-Identity-H" w:hAnsi="Verdana" w:cs="EUAlbertina-Regu"/>
          <w:sz w:val="20"/>
          <w:szCs w:val="20"/>
        </w:rPr>
        <w:t xml:space="preserve">. </w:t>
      </w:r>
    </w:p>
    <w:p w14:paraId="76DC0112" w14:textId="77777777" w:rsidR="006B3F18" w:rsidRDefault="004F3427">
      <w:pPr>
        <w:autoSpaceDE w:val="0"/>
        <w:autoSpaceDN w:val="0"/>
        <w:adjustRightInd w:val="0"/>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
          <w:sz w:val="20"/>
          <w:szCs w:val="20"/>
        </w:rPr>
        <w:t xml:space="preserve">4. </w:t>
      </w:r>
      <w:r w:rsidR="00707FB9">
        <w:rPr>
          <w:rFonts w:ascii="Verdana" w:eastAsia="EUAlbertina-Regu-Identity-H" w:hAnsi="Verdana" w:cs="EUAlbertina-Regu"/>
          <w:sz w:val="20"/>
          <w:szCs w:val="20"/>
        </w:rPr>
        <w:tab/>
      </w:r>
      <w:r w:rsidRPr="004F3427">
        <w:rPr>
          <w:rFonts w:ascii="Verdana" w:eastAsia="EUAlbertina-Regu-Identity-H" w:hAnsi="Verdana" w:cs="EUAlbertina-Regu"/>
          <w:sz w:val="20"/>
          <w:szCs w:val="20"/>
        </w:rPr>
        <w:t>Μια π</w:t>
      </w:r>
      <w:r w:rsidRPr="004F3427">
        <w:rPr>
          <w:rFonts w:ascii="Verdana" w:eastAsia="EUAlbertina-Regu-Identity-H" w:hAnsi="Verdana" w:cs="EUAlbertina-Regu-Identity-H"/>
          <w:sz w:val="20"/>
          <w:szCs w:val="20"/>
        </w:rPr>
        <w:t xml:space="preserve">ράξη που περιλαμβάνει επένδυση σε υποδομή </w:t>
      </w:r>
      <w:r w:rsidR="006E6D0A">
        <w:rPr>
          <w:rFonts w:ascii="Verdana" w:eastAsia="EUAlbertina-Regu-Identity-H" w:hAnsi="Verdana" w:cs="EUAlbertina-Regu-Identity-H"/>
          <w:sz w:val="20"/>
          <w:szCs w:val="20"/>
        </w:rPr>
        <w:t>ή</w:t>
      </w:r>
      <w:r w:rsidRPr="004F3427">
        <w:rPr>
          <w:rFonts w:ascii="Verdana" w:eastAsia="EUAlbertina-Regu-Identity-H" w:hAnsi="Verdana" w:cs="EUAlbertina-Regu-Identity-H"/>
          <w:sz w:val="20"/>
          <w:szCs w:val="20"/>
        </w:rPr>
        <w:t xml:space="preserve"> παραγωγική επένδυση επιστρέφει τη συνεισφορά των </w:t>
      </w:r>
      <w:r w:rsidR="008D1FC3">
        <w:rPr>
          <w:rFonts w:ascii="Verdana" w:eastAsia="EUAlbertina-Regu-Identity-H" w:hAnsi="Verdana" w:cs="EUAlbertina-Regu-Identity-H"/>
          <w:sz w:val="20"/>
          <w:szCs w:val="20"/>
        </w:rPr>
        <w:t>Ταμείων</w:t>
      </w:r>
      <w:r w:rsidRPr="004F3427">
        <w:rPr>
          <w:rFonts w:ascii="Verdana" w:eastAsia="EUAlbertina-Regu-Identity-H" w:hAnsi="Verdana" w:cs="EUAlbertina-Regu-Identity-H"/>
          <w:sz w:val="20"/>
          <w:szCs w:val="20"/>
        </w:rPr>
        <w:t xml:space="preserve"> εάν</w:t>
      </w:r>
      <w:r w:rsidRPr="004F3427">
        <w:rPr>
          <w:rFonts w:ascii="Verdana" w:eastAsia="EUAlbertina-Regu-Identity-H" w:hAnsi="Verdana" w:cs="EUAlbertina-Regu"/>
          <w:sz w:val="20"/>
          <w:szCs w:val="20"/>
        </w:rPr>
        <w:t xml:space="preserve">, </w:t>
      </w:r>
      <w:r w:rsidRPr="004F3427">
        <w:rPr>
          <w:rFonts w:ascii="Verdana" w:eastAsia="EUAlbertina-Regu-Identity-H" w:hAnsi="Verdana" w:cs="EUAlbertina-Regu-Identity-H"/>
          <w:sz w:val="20"/>
          <w:szCs w:val="20"/>
        </w:rPr>
        <w:t xml:space="preserve">εντός </w:t>
      </w:r>
      <w:r w:rsidRPr="004F3427">
        <w:rPr>
          <w:rFonts w:ascii="Verdana" w:eastAsia="EUAlbertina-Regu-Identity-H" w:hAnsi="Verdana" w:cs="EUAlbertina-Regu"/>
          <w:sz w:val="20"/>
          <w:szCs w:val="20"/>
        </w:rPr>
        <w:t xml:space="preserve">10 </w:t>
      </w:r>
      <w:r w:rsidRPr="004F3427">
        <w:rPr>
          <w:rFonts w:ascii="Verdana" w:eastAsia="EUAlbertina-Regu-Identity-H" w:hAnsi="Verdana" w:cs="EUAlbertina-Regu-Identity-H"/>
          <w:sz w:val="20"/>
          <w:szCs w:val="20"/>
        </w:rPr>
        <w:t>ετών από την τελική πληρωμή στον δικαιούχο</w:t>
      </w:r>
      <w:r w:rsidR="00A97E57">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η παραγωγική δραστηριότητα μεταφέρεται εκτός της Ένωσης</w:t>
      </w:r>
      <w:r w:rsidRPr="004F3427">
        <w:rPr>
          <w:rFonts w:ascii="Verdana" w:eastAsia="EUAlbertina-Regu-Identity-H" w:hAnsi="Verdana" w:cs="EUAlbertina-Regu"/>
          <w:sz w:val="20"/>
          <w:szCs w:val="20"/>
        </w:rPr>
        <w:t xml:space="preserve">, </w:t>
      </w:r>
      <w:r w:rsidRPr="004F3427">
        <w:rPr>
          <w:rFonts w:ascii="Verdana" w:eastAsia="EUAlbertina-Regu-Identity-H" w:hAnsi="Verdana" w:cs="EUAlbertina-Regu-Identity-H"/>
          <w:sz w:val="20"/>
          <w:szCs w:val="20"/>
        </w:rPr>
        <w:t>με την εξαίρεση της περίπτωσης ο δικαιούχος να είναι ΜΜΕ</w:t>
      </w:r>
      <w:r w:rsidRPr="004F3427">
        <w:rPr>
          <w:rFonts w:ascii="Verdana" w:eastAsia="EUAlbertina-Regu-Identity-H" w:hAnsi="Verdana" w:cs="EUAlbertina-Regu"/>
          <w:sz w:val="20"/>
          <w:szCs w:val="20"/>
        </w:rPr>
        <w:t xml:space="preserve">. </w:t>
      </w:r>
      <w:r w:rsidRPr="004F3427">
        <w:rPr>
          <w:rFonts w:ascii="Verdana" w:eastAsia="EUAlbertina-Regu-Identity-H" w:hAnsi="Verdana" w:cs="EUAlbertina-Regu-Identity-H"/>
          <w:sz w:val="20"/>
          <w:szCs w:val="20"/>
        </w:rPr>
        <w:t xml:space="preserve">Όταν η συνεισφορά από τα </w:t>
      </w:r>
      <w:r w:rsidR="008D1FC3">
        <w:rPr>
          <w:rFonts w:ascii="Verdana" w:eastAsia="EUAlbertina-Regu-Identity-H" w:hAnsi="Verdana" w:cs="EUAlbertina-Regu-Identity-H"/>
          <w:sz w:val="20"/>
          <w:szCs w:val="20"/>
        </w:rPr>
        <w:t>Ταμεία</w:t>
      </w:r>
      <w:r w:rsidRPr="004F3427">
        <w:rPr>
          <w:rFonts w:ascii="Verdana" w:eastAsia="EUAlbertina-Regu-Identity-H" w:hAnsi="Verdana" w:cs="EUAlbertina-Regu-Identity-H"/>
          <w:sz w:val="20"/>
          <w:szCs w:val="20"/>
        </w:rPr>
        <w:t xml:space="preserve"> λαμβάνει τη μορφή κρατικής ενίσχυσης</w:t>
      </w:r>
      <w:r w:rsidRPr="004F3427">
        <w:rPr>
          <w:rFonts w:ascii="Verdana" w:eastAsia="EUAlbertina-Regu-Identity-H" w:hAnsi="Verdana" w:cs="EUAlbertina-Regu"/>
          <w:sz w:val="20"/>
          <w:szCs w:val="20"/>
        </w:rPr>
        <w:t xml:space="preserve">, </w:t>
      </w:r>
      <w:r w:rsidRPr="004F3427">
        <w:rPr>
          <w:rFonts w:ascii="Verdana" w:eastAsia="EUAlbertina-Regu-Identity-H" w:hAnsi="Verdana" w:cs="EUAlbertina-Regu-Identity-H"/>
          <w:sz w:val="20"/>
          <w:szCs w:val="20"/>
        </w:rPr>
        <w:t xml:space="preserve">η περίοδος των </w:t>
      </w:r>
      <w:r w:rsidRPr="004F3427">
        <w:rPr>
          <w:rFonts w:ascii="Verdana" w:eastAsia="EUAlbertina-Regu-Identity-H" w:hAnsi="Verdana" w:cs="EUAlbertina-Regu"/>
          <w:sz w:val="20"/>
          <w:szCs w:val="20"/>
        </w:rPr>
        <w:t xml:space="preserve">10 </w:t>
      </w:r>
      <w:r w:rsidRPr="004F3427">
        <w:rPr>
          <w:rFonts w:ascii="Verdana" w:eastAsia="EUAlbertina-Regu-Identity-H" w:hAnsi="Verdana" w:cs="EUAlbertina-Regu-Identity-H"/>
          <w:sz w:val="20"/>
          <w:szCs w:val="20"/>
        </w:rPr>
        <w:t>ετών αντικαθίσταται από την ισχύουσα προθεσμία σύμφωνα με τους κανόνες κρατικών ενισχύσεων</w:t>
      </w:r>
      <w:r w:rsidRPr="004F3427">
        <w:rPr>
          <w:rFonts w:ascii="Verdana" w:eastAsia="EUAlbertina-Regu-Identity-H" w:hAnsi="Verdana" w:cs="EUAlbertina-Regu"/>
          <w:sz w:val="20"/>
          <w:szCs w:val="20"/>
        </w:rPr>
        <w:t>.</w:t>
      </w:r>
    </w:p>
    <w:p w14:paraId="7122046D" w14:textId="77777777" w:rsidR="006B3F18" w:rsidRDefault="004F3427">
      <w:pPr>
        <w:autoSpaceDE w:val="0"/>
        <w:autoSpaceDN w:val="0"/>
        <w:adjustRightInd w:val="0"/>
        <w:ind w:left="426" w:hanging="426"/>
        <w:jc w:val="both"/>
        <w:rPr>
          <w:rFonts w:ascii="Verdana" w:hAnsi="Verdana" w:cs="EUAlbertina-Regu"/>
          <w:sz w:val="20"/>
          <w:szCs w:val="20"/>
        </w:rPr>
      </w:pPr>
      <w:r w:rsidRPr="004F3427">
        <w:rPr>
          <w:rFonts w:ascii="Verdana" w:eastAsia="EUAlbertina-Regu-Identity-H" w:hAnsi="Verdana" w:cs="EUAlbertina-Regu-Identity-H"/>
          <w:sz w:val="20"/>
          <w:szCs w:val="20"/>
        </w:rPr>
        <w:t xml:space="preserve">5. </w:t>
      </w:r>
      <w:r w:rsidR="00707FB9">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Πράξεις που χρηματοδοτούνται από το ΕΚΤ και πράξεις που χρηματοδοτούνται από τα άλλα </w:t>
      </w:r>
      <w:r w:rsidR="008D1FC3">
        <w:rPr>
          <w:rFonts w:ascii="Verdana" w:eastAsia="EUAlbertina-Regu-Identity-H" w:hAnsi="Verdana" w:cs="EUAlbertina-Regu-Identity-H"/>
          <w:sz w:val="20"/>
          <w:szCs w:val="20"/>
        </w:rPr>
        <w:t>Ταμεία</w:t>
      </w:r>
      <w:r w:rsidRPr="004F3427">
        <w:rPr>
          <w:rFonts w:ascii="Verdana" w:eastAsia="EUAlbertina-Regu-Identity-H" w:hAnsi="Verdana" w:cs="EUAlbertina-Regu-Identity-H"/>
          <w:sz w:val="20"/>
          <w:szCs w:val="20"/>
        </w:rPr>
        <w:t xml:space="preserve"> οι οποίες δεν αποτελούν επενδύσεις σε υποδομή ή παραγωγικές επενδύσεις επιστρέφουν τη συνεισφορά από το Ταμείο μόνο όταν υπόκεινται σε υποχρέωση διατήρησης της επένδυσης βάσει των εφαρμοστέων κανόνων περί κρατικών ενισχύσεων και υπόκεινται σε παύση ή μετεγκατάσταση μιας παραγωγικής δραστηριότητας εντός της περιόδου που ορίζεται στους εν λόγω κανόνες</w:t>
      </w:r>
      <w:r w:rsidRPr="004F3427">
        <w:rPr>
          <w:rFonts w:ascii="Verdana" w:hAnsi="Verdana" w:cs="EUAlbertina-Regu"/>
          <w:sz w:val="20"/>
          <w:szCs w:val="20"/>
        </w:rPr>
        <w:t xml:space="preserve">. </w:t>
      </w:r>
    </w:p>
    <w:p w14:paraId="4110B139" w14:textId="6CBEDB83" w:rsidR="0079548B" w:rsidRDefault="004F3427" w:rsidP="00187787">
      <w:pPr>
        <w:autoSpaceDE w:val="0"/>
        <w:autoSpaceDN w:val="0"/>
        <w:adjustRightInd w:val="0"/>
        <w:ind w:left="426" w:hanging="426"/>
        <w:jc w:val="both"/>
        <w:rPr>
          <w:rFonts w:ascii="Verdana" w:eastAsia="EUAlbertina-Regu-Identity-H" w:hAnsi="Verdana" w:cs="EUAlbertina-Regu-Identity-H"/>
          <w:sz w:val="20"/>
          <w:szCs w:val="20"/>
        </w:rPr>
      </w:pPr>
      <w:r w:rsidRPr="004F3427">
        <w:rPr>
          <w:rFonts w:ascii="Verdana" w:hAnsi="Verdana" w:cs="EUAlbertina-Regu"/>
          <w:sz w:val="20"/>
          <w:szCs w:val="20"/>
        </w:rPr>
        <w:t xml:space="preserve">6. </w:t>
      </w:r>
      <w:r w:rsidR="00707FB9">
        <w:rPr>
          <w:rFonts w:ascii="Verdana" w:hAnsi="Verdana" w:cs="EUAlbertina-Regu"/>
          <w:sz w:val="20"/>
          <w:szCs w:val="20"/>
        </w:rPr>
        <w:tab/>
      </w:r>
      <w:r w:rsidR="0079548B" w:rsidRPr="0079548B">
        <w:rPr>
          <w:rFonts w:ascii="Verdana" w:eastAsia="EUAlbertina-Regu-Identity-H" w:hAnsi="Verdana" w:cs="EUAlbertina-Regu-Identity-H"/>
          <w:sz w:val="20"/>
          <w:szCs w:val="20"/>
        </w:rPr>
        <w:t xml:space="preserve">Οι </w:t>
      </w:r>
      <w:r w:rsidR="0079548B" w:rsidRPr="004F3427">
        <w:rPr>
          <w:rFonts w:ascii="Verdana" w:hAnsi="Verdana" w:cs="EUAlbertina-Regu"/>
          <w:sz w:val="20"/>
          <w:szCs w:val="20"/>
        </w:rPr>
        <w:t>ανωτέρω</w:t>
      </w:r>
      <w:r w:rsidR="0079548B" w:rsidRPr="0079548B">
        <w:rPr>
          <w:rFonts w:ascii="Verdana" w:eastAsia="EUAlbertina-Regu-Identity-H" w:hAnsi="Verdana" w:cs="EUAlbertina-Regu-Identity-H"/>
          <w:sz w:val="20"/>
          <w:szCs w:val="20"/>
        </w:rPr>
        <w:t xml:space="preserve"> παράγραφοι 1</w:t>
      </w:r>
      <w:del w:id="727" w:author="ΕΥΘΥ" w:date="2018-12-10T15:33:00Z">
        <w:r w:rsidR="00C3453C">
          <w:rPr>
            <w:rFonts w:ascii="Verdana" w:eastAsia="EUAlbertina-Regu-Identity-H" w:hAnsi="Verdana" w:cs="EUAlbertina-Regu-Identity-H"/>
            <w:sz w:val="20"/>
            <w:szCs w:val="20"/>
          </w:rPr>
          <w:delText xml:space="preserve">, </w:delText>
        </w:r>
        <w:r w:rsidRPr="004F3427">
          <w:rPr>
            <w:rFonts w:ascii="Verdana" w:eastAsia="EUAlbertina-Regu-Identity-H" w:hAnsi="Verdana" w:cs="EUAlbertina-Regu-Identity-H"/>
            <w:sz w:val="20"/>
            <w:szCs w:val="20"/>
          </w:rPr>
          <w:delText>4 και</w:delText>
        </w:r>
      </w:del>
      <w:ins w:id="728" w:author="ΕΥΘΥ" w:date="2018-12-10T15:33:00Z">
        <w:r w:rsidR="0079548B">
          <w:rPr>
            <w:rFonts w:ascii="Verdana" w:eastAsia="EUAlbertina-Regu-Identity-H" w:hAnsi="Verdana" w:cs="EUAlbertina-Regu-Identity-H"/>
            <w:sz w:val="20"/>
            <w:szCs w:val="20"/>
          </w:rPr>
          <w:t xml:space="preserve"> έως</w:t>
        </w:r>
      </w:ins>
      <w:r w:rsidR="0079548B">
        <w:rPr>
          <w:rFonts w:ascii="Verdana" w:eastAsia="EUAlbertina-Regu-Identity-H" w:hAnsi="Verdana" w:cs="EUAlbertina-Regu-Identity-H"/>
          <w:sz w:val="20"/>
          <w:szCs w:val="20"/>
        </w:rPr>
        <w:t xml:space="preserve"> </w:t>
      </w:r>
      <w:r w:rsidR="00187787">
        <w:rPr>
          <w:rFonts w:ascii="Verdana" w:eastAsia="EUAlbertina-Regu-Identity-H" w:hAnsi="Verdana" w:cs="EUAlbertina-Regu-Identity-H"/>
          <w:sz w:val="20"/>
          <w:szCs w:val="20"/>
        </w:rPr>
        <w:t>5</w:t>
      </w:r>
      <w:r w:rsidR="0079548B" w:rsidRPr="0079548B">
        <w:rPr>
          <w:rFonts w:ascii="Verdana" w:eastAsia="EUAlbertina-Regu-Identity-H" w:hAnsi="Verdana" w:cs="EUAlbertina-Regu-Identity-H"/>
          <w:sz w:val="20"/>
          <w:szCs w:val="20"/>
        </w:rPr>
        <w:t xml:space="preserve"> δεν εφαρμόζονται </w:t>
      </w:r>
      <w:r w:rsidR="0058512D" w:rsidRPr="0058512D">
        <w:rPr>
          <w:rFonts w:ascii="Verdana" w:eastAsia="EUAlbertina-Regu-Identity-H" w:hAnsi="Verdana" w:cs="EUAlbertina-Regu-Identity-H"/>
          <w:sz w:val="20"/>
          <w:szCs w:val="20"/>
        </w:rPr>
        <w:t xml:space="preserve">στις συνεισφορές </w:t>
      </w:r>
      <w:ins w:id="729" w:author="ΕΥΘΥ" w:date="2018-12-10T15:33:00Z">
        <w:r w:rsidR="0058512D" w:rsidRPr="0058512D">
          <w:rPr>
            <w:rFonts w:ascii="Verdana" w:eastAsia="EUAlbertina-Regu-Identity-H" w:hAnsi="Verdana" w:cs="EUAlbertina-Regu-Identity-H"/>
            <w:sz w:val="20"/>
            <w:szCs w:val="20"/>
          </w:rPr>
          <w:t xml:space="preserve">σε ή από χρηματοοικονομικά μέσα ή </w:t>
        </w:r>
        <w:r w:rsidR="0079548B" w:rsidRPr="0079548B">
          <w:rPr>
            <w:rFonts w:ascii="Verdana" w:eastAsia="EUAlbertina-Regu-Identity-H" w:hAnsi="Verdana" w:cs="EUAlbertina-Regu-Identity-H"/>
            <w:sz w:val="20"/>
            <w:szCs w:val="20"/>
          </w:rPr>
          <w:t>για χρηματοδοτική μίσθωση δυνάμει του άρθρου 45 παρ</w:t>
        </w:r>
        <w:r w:rsidR="0079548B">
          <w:rPr>
            <w:rFonts w:ascii="Verdana" w:eastAsia="EUAlbertina-Regu-Identity-H" w:hAnsi="Verdana" w:cs="EUAlbertina-Regu-Identity-H"/>
            <w:sz w:val="20"/>
            <w:szCs w:val="20"/>
          </w:rPr>
          <w:t>.</w:t>
        </w:r>
        <w:r w:rsidR="0079548B" w:rsidRPr="0079548B">
          <w:rPr>
            <w:rFonts w:ascii="Verdana" w:eastAsia="EUAlbertina-Regu-Identity-H" w:hAnsi="Verdana" w:cs="EUAlbertina-Regu-Identity-H"/>
            <w:sz w:val="20"/>
            <w:szCs w:val="20"/>
          </w:rPr>
          <w:t xml:space="preserve"> 2 στοιχείο β) του κανονισμού (ΕΕ) αριθ. 1305/2013 ούτε </w:t>
        </w:r>
      </w:ins>
      <w:r w:rsidR="0079548B" w:rsidRPr="0079548B">
        <w:rPr>
          <w:rFonts w:ascii="Verdana" w:eastAsia="EUAlbertina-Regu-Identity-H" w:hAnsi="Verdana" w:cs="EUAlbertina-Regu-Identity-H"/>
          <w:sz w:val="20"/>
          <w:szCs w:val="20"/>
        </w:rPr>
        <w:t xml:space="preserve">προς </w:t>
      </w:r>
      <w:del w:id="730" w:author="ΕΥΘΥ" w:date="2018-12-10T15:33:00Z">
        <w:r w:rsidRPr="004F3427">
          <w:rPr>
            <w:rFonts w:ascii="Verdana" w:eastAsia="EUAlbertina-Regu-Identity-H" w:hAnsi="Verdana" w:cs="EUAlbertina-Regu-Identity-H"/>
            <w:sz w:val="20"/>
            <w:szCs w:val="20"/>
          </w:rPr>
          <w:delText>κάθε</w:delText>
        </w:r>
      </w:del>
      <w:ins w:id="731" w:author="ΕΥΘΥ" w:date="2018-12-10T15:33:00Z">
        <w:r w:rsidR="0079548B" w:rsidRPr="0079548B">
          <w:rPr>
            <w:rFonts w:ascii="Verdana" w:eastAsia="EUAlbertina-Regu-Identity-H" w:hAnsi="Verdana" w:cs="EUAlbertina-Regu-Identity-H"/>
            <w:sz w:val="20"/>
            <w:szCs w:val="20"/>
          </w:rPr>
          <w:t>οποιαδήποτε</w:t>
        </w:r>
      </w:ins>
      <w:r w:rsidR="0079548B" w:rsidRPr="0079548B">
        <w:rPr>
          <w:rFonts w:ascii="Verdana" w:eastAsia="EUAlbertina-Regu-Identity-H" w:hAnsi="Verdana" w:cs="EUAlbertina-Regu-Identity-H"/>
          <w:sz w:val="20"/>
          <w:szCs w:val="20"/>
        </w:rPr>
        <w:t xml:space="preserve"> πράξη η οποία </w:t>
      </w:r>
      <w:del w:id="732" w:author="ΕΥΘΥ" w:date="2018-12-10T15:33:00Z">
        <w:r w:rsidRPr="004F3427">
          <w:rPr>
            <w:rFonts w:ascii="Verdana" w:eastAsia="EUAlbertina-Regu-Identity-H" w:hAnsi="Verdana" w:cs="EUAlbertina-Regu-Identity-H"/>
            <w:sz w:val="20"/>
            <w:szCs w:val="20"/>
          </w:rPr>
          <w:delText>υπόκειται σε παύση</w:delText>
        </w:r>
      </w:del>
      <w:ins w:id="733" w:author="ΕΥΘΥ" w:date="2018-12-10T15:33:00Z">
        <w:r w:rsidR="0079548B" w:rsidRPr="0079548B">
          <w:rPr>
            <w:rFonts w:ascii="Verdana" w:eastAsia="EUAlbertina-Regu-Identity-H" w:hAnsi="Verdana" w:cs="EUAlbertina-Regu-Identity-H"/>
            <w:sz w:val="20"/>
            <w:szCs w:val="20"/>
          </w:rPr>
          <w:t>επιφέρει διακοπή</w:t>
        </w:r>
      </w:ins>
      <w:r w:rsidR="0079548B" w:rsidRPr="0079548B">
        <w:rPr>
          <w:rFonts w:ascii="Verdana" w:eastAsia="EUAlbertina-Regu-Identity-H" w:hAnsi="Verdana" w:cs="EUAlbertina-Regu-Identity-H"/>
          <w:sz w:val="20"/>
          <w:szCs w:val="20"/>
        </w:rPr>
        <w:t xml:space="preserve"> μιας παραγωγικής δραστηριότητας εξαιτίας μη δόλιας πτώχευσης.</w:t>
      </w:r>
      <w:r w:rsidR="0079548B">
        <w:rPr>
          <w:rFonts w:ascii="Verdana" w:eastAsia="EUAlbertina-Regu-Identity-H" w:hAnsi="Verdana" w:cs="EUAlbertina-Regu-Identity-H"/>
          <w:sz w:val="20"/>
          <w:szCs w:val="20"/>
        </w:rPr>
        <w:t xml:space="preserve"> </w:t>
      </w:r>
    </w:p>
    <w:p w14:paraId="17BD8B91" w14:textId="70F815E4" w:rsidR="006B3F18" w:rsidRDefault="004F3427">
      <w:pPr>
        <w:autoSpaceDE w:val="0"/>
        <w:autoSpaceDN w:val="0"/>
        <w:adjustRightInd w:val="0"/>
        <w:ind w:left="426" w:hanging="426"/>
        <w:jc w:val="both"/>
        <w:rPr>
          <w:rFonts w:ascii="Verdana" w:hAnsi="Verdana" w:cs="EUAlbertina-Regu"/>
          <w:sz w:val="20"/>
          <w:szCs w:val="20"/>
        </w:rPr>
      </w:pPr>
      <w:r w:rsidRPr="004F3427">
        <w:rPr>
          <w:rFonts w:ascii="Verdana" w:eastAsia="EUAlbertina-Regu-Identity-H" w:hAnsi="Verdana" w:cs="EUAlbertina-Regu-Identity-H"/>
          <w:sz w:val="20"/>
          <w:szCs w:val="20"/>
        </w:rPr>
        <w:t xml:space="preserve">7. </w:t>
      </w:r>
      <w:r w:rsidR="00707FB9">
        <w:rPr>
          <w:rFonts w:ascii="Verdana" w:eastAsia="EUAlbertina-Regu-Identity-H" w:hAnsi="Verdana" w:cs="EUAlbertina-Regu-Identity-H"/>
          <w:sz w:val="20"/>
          <w:szCs w:val="20"/>
        </w:rPr>
        <w:tab/>
        <w:t>Ο</w:t>
      </w:r>
      <w:r w:rsidRPr="004F3427">
        <w:rPr>
          <w:rFonts w:ascii="Verdana" w:eastAsia="EUAlbertina-Regu-Identity-H" w:hAnsi="Verdana" w:cs="EUAlbertina-Regu-Identity-H"/>
          <w:sz w:val="20"/>
          <w:szCs w:val="20"/>
        </w:rPr>
        <w:t>ι ανωτέρω παράγραφοι 1</w:t>
      </w:r>
      <w:del w:id="734" w:author="ΕΥΘΥ" w:date="2018-12-10T15:33:00Z">
        <w:r w:rsidR="00C3453C">
          <w:rPr>
            <w:rFonts w:ascii="Verdana" w:eastAsia="EUAlbertina-Regu-Identity-H" w:hAnsi="Verdana" w:cs="EUAlbertina-Regu-Identity-H"/>
            <w:sz w:val="20"/>
            <w:szCs w:val="20"/>
          </w:rPr>
          <w:delText>, 4 και</w:delText>
        </w:r>
      </w:del>
      <w:ins w:id="735" w:author="ΕΥΘΥ" w:date="2018-12-10T15:33:00Z">
        <w:r w:rsidR="004756B7">
          <w:rPr>
            <w:rFonts w:ascii="Verdana" w:eastAsia="EUAlbertina-Regu-Identity-H" w:hAnsi="Verdana" w:cs="EUAlbertina-Regu-Identity-H"/>
            <w:sz w:val="20"/>
            <w:szCs w:val="20"/>
          </w:rPr>
          <w:t xml:space="preserve"> </w:t>
        </w:r>
        <w:r w:rsidR="00187787">
          <w:rPr>
            <w:rFonts w:ascii="Verdana" w:eastAsia="EUAlbertina-Regu-Identity-H" w:hAnsi="Verdana" w:cs="EUAlbertina-Regu-Identity-H"/>
            <w:sz w:val="20"/>
            <w:szCs w:val="20"/>
          </w:rPr>
          <w:t>έως</w:t>
        </w:r>
      </w:ins>
      <w:r w:rsidRPr="004F3427">
        <w:rPr>
          <w:rFonts w:ascii="Verdana" w:eastAsia="EUAlbertina-Regu-Identity-H" w:hAnsi="Verdana" w:cs="EUAlbertina-Regu-Identity-H"/>
          <w:sz w:val="20"/>
          <w:szCs w:val="20"/>
        </w:rPr>
        <w:t xml:space="preserve"> 5 δεν εφαρμόζονται σε φυσικά πρόσωπα που είναι δικαιούχοι ενίσχυσης για επένδυση και</w:t>
      </w:r>
      <w:r w:rsidRPr="004F3427">
        <w:rPr>
          <w:rFonts w:ascii="Verdana" w:hAnsi="Verdana" w:cs="EUAlbertina-Regu"/>
          <w:sz w:val="20"/>
          <w:szCs w:val="20"/>
        </w:rPr>
        <w:t xml:space="preserve">, </w:t>
      </w:r>
      <w:r w:rsidRPr="004F3427">
        <w:rPr>
          <w:rFonts w:ascii="Verdana" w:eastAsia="EUAlbertina-Regu-Identity-H" w:hAnsi="Verdana" w:cs="EUAlbertina-Regu-Identity-H"/>
          <w:sz w:val="20"/>
          <w:szCs w:val="20"/>
        </w:rPr>
        <w:t>μετά την ολοκλήρωση της επενδυτικής πράξης</w:t>
      </w:r>
      <w:r w:rsidRPr="004F3427">
        <w:rPr>
          <w:rFonts w:ascii="Verdana" w:hAnsi="Verdana" w:cs="EUAlbertina-Regu"/>
          <w:sz w:val="20"/>
          <w:szCs w:val="20"/>
        </w:rPr>
        <w:t xml:space="preserve">, </w:t>
      </w:r>
      <w:r w:rsidRPr="004F3427">
        <w:rPr>
          <w:rFonts w:ascii="Verdana" w:eastAsia="EUAlbertina-Regu-Identity-H" w:hAnsi="Verdana" w:cs="EUAlbertina-Regu-Identity-H"/>
          <w:sz w:val="20"/>
          <w:szCs w:val="20"/>
        </w:rPr>
        <w:t>καθίστανται επιλέξιμοι για να λάβουν και λαμβάνουν ενίσχυση βάσει του Καν.</w:t>
      </w:r>
      <w:r w:rsidRPr="004F3427">
        <w:rPr>
          <w:rFonts w:ascii="Verdana" w:hAnsi="Verdana" w:cs="EUAlbertina-Regu"/>
          <w:sz w:val="20"/>
          <w:szCs w:val="20"/>
        </w:rPr>
        <w:t xml:space="preserve">1309/2013, </w:t>
      </w:r>
      <w:r w:rsidRPr="004F3427">
        <w:rPr>
          <w:rFonts w:ascii="Verdana" w:eastAsia="EUAlbertina-Regu-Identity-H" w:hAnsi="Verdana" w:cs="EUAlbertina-Regu-Identity-H"/>
          <w:sz w:val="20"/>
          <w:szCs w:val="20"/>
        </w:rPr>
        <w:t>όταν η εν λόγω επένδυση συνδέεται άμεσα με τον τύπο δραστηριότητας που κρίνεται ως επιλέξιμη για ενίσχυση από το Ευρωπαϊκό Ταμείο Προσαρμογής στην Παγκοσμιοποίηση</w:t>
      </w:r>
      <w:r w:rsidRPr="004F3427">
        <w:rPr>
          <w:rFonts w:ascii="Verdana" w:hAnsi="Verdana" w:cs="EUAlbertina-Regu"/>
          <w:sz w:val="20"/>
          <w:szCs w:val="20"/>
        </w:rPr>
        <w:t>.</w:t>
      </w:r>
    </w:p>
    <w:p w14:paraId="5D9FFBFC" w14:textId="77777777" w:rsidR="006B3F18" w:rsidRDefault="006B3F18">
      <w:pPr>
        <w:pStyle w:val="a"/>
        <w:rPr>
          <w:b/>
        </w:rPr>
      </w:pPr>
    </w:p>
    <w:p w14:paraId="5D92E93B" w14:textId="77777777" w:rsidR="006B3F18" w:rsidRDefault="004F3427">
      <w:pPr>
        <w:pStyle w:val="msonospacing0"/>
        <w:spacing w:after="120" w:line="264" w:lineRule="auto"/>
        <w:jc w:val="center"/>
        <w:rPr>
          <w:rFonts w:ascii="Verdana" w:hAnsi="Verdana"/>
          <w:sz w:val="20"/>
          <w:szCs w:val="20"/>
        </w:rPr>
      </w:pPr>
      <w:r w:rsidRPr="004F3427">
        <w:rPr>
          <w:rFonts w:ascii="Verdana" w:hAnsi="Verdana"/>
          <w:b/>
          <w:sz w:val="20"/>
          <w:szCs w:val="20"/>
        </w:rPr>
        <w:t>Επίπεδο δημιουργίας της δαπάνης</w:t>
      </w:r>
    </w:p>
    <w:p w14:paraId="680A71D8" w14:textId="77777777" w:rsidR="006B3F18" w:rsidRDefault="004F3427">
      <w:pPr>
        <w:pStyle w:val="msonospacing0"/>
        <w:spacing w:after="120" w:line="264" w:lineRule="auto"/>
        <w:ind w:left="426" w:hanging="426"/>
        <w:jc w:val="both"/>
        <w:rPr>
          <w:rFonts w:ascii="Verdana" w:hAnsi="Verdana"/>
          <w:sz w:val="20"/>
          <w:szCs w:val="20"/>
        </w:rPr>
      </w:pPr>
      <w:r w:rsidRPr="00FD19D2">
        <w:rPr>
          <w:rFonts w:ascii="Verdana" w:hAnsi="Verdana"/>
          <w:sz w:val="20"/>
          <w:szCs w:val="20"/>
        </w:rPr>
        <w:t xml:space="preserve">1. </w:t>
      </w:r>
      <w:r w:rsidR="0028450E" w:rsidRPr="00FD19D2">
        <w:rPr>
          <w:rFonts w:ascii="Verdana" w:hAnsi="Verdana"/>
          <w:sz w:val="20"/>
          <w:szCs w:val="20"/>
        </w:rPr>
        <w:tab/>
      </w:r>
      <w:r w:rsidRPr="00FD19D2">
        <w:rPr>
          <w:rFonts w:ascii="Verdana" w:hAnsi="Verdana"/>
          <w:sz w:val="20"/>
          <w:szCs w:val="20"/>
        </w:rPr>
        <w:t>Επιλέξιμες είναι οι δαπάνες που πραγματοποιούνται από το δικαιούχο για την εκτέλεση της πράξης και καταγράφονται στο λογιστικό του σύστημα</w:t>
      </w:r>
      <w:r w:rsidR="001867EA">
        <w:rPr>
          <w:rFonts w:ascii="Verdana" w:hAnsi="Verdana"/>
          <w:sz w:val="20"/>
          <w:szCs w:val="20"/>
        </w:rPr>
        <w:t>.</w:t>
      </w:r>
    </w:p>
    <w:p w14:paraId="73BE5D82" w14:textId="603115CB" w:rsidR="006B3F18" w:rsidRPr="006A6B94" w:rsidRDefault="00FD19D2">
      <w:pPr>
        <w:ind w:left="426" w:hanging="426"/>
        <w:jc w:val="both"/>
        <w:rPr>
          <w:rFonts w:ascii="Verdana" w:eastAsia="Times New Roman" w:hAnsi="Verdana" w:cs="Courier New"/>
          <w:sz w:val="20"/>
          <w:szCs w:val="20"/>
          <w:lang w:eastAsia="el-GR"/>
        </w:rPr>
      </w:pPr>
      <w:r>
        <w:rPr>
          <w:rFonts w:ascii="Verdana" w:eastAsia="Times New Roman" w:hAnsi="Verdana" w:cs="Courier New"/>
          <w:sz w:val="20"/>
          <w:szCs w:val="20"/>
          <w:lang w:eastAsia="el-GR"/>
        </w:rPr>
        <w:t>2</w:t>
      </w:r>
      <w:r w:rsidR="004F3427" w:rsidRPr="004F3427">
        <w:rPr>
          <w:rFonts w:ascii="Verdana" w:eastAsia="Times New Roman" w:hAnsi="Verdana" w:cs="Courier New"/>
          <w:sz w:val="20"/>
          <w:szCs w:val="20"/>
          <w:lang w:eastAsia="el-GR"/>
        </w:rPr>
        <w:t xml:space="preserve">. </w:t>
      </w:r>
      <w:r w:rsidR="0028450E">
        <w:rPr>
          <w:rFonts w:ascii="Verdana" w:eastAsia="Times New Roman" w:hAnsi="Verdana" w:cs="Courier New"/>
          <w:sz w:val="20"/>
          <w:szCs w:val="20"/>
          <w:lang w:eastAsia="el-GR"/>
        </w:rPr>
        <w:tab/>
      </w:r>
      <w:r w:rsidR="004F3427" w:rsidRPr="006A6B94">
        <w:rPr>
          <w:rFonts w:ascii="Verdana" w:eastAsia="Times New Roman" w:hAnsi="Verdana" w:cs="Courier New"/>
          <w:sz w:val="20"/>
          <w:szCs w:val="20"/>
          <w:lang w:eastAsia="el-GR"/>
        </w:rPr>
        <w:t xml:space="preserve">Στις περιπτώσεις πράξεων που κατά την εκτέλεση τους συμμετέχουν επί μέρους φορείς υπό </w:t>
      </w:r>
      <w:del w:id="736" w:author="ΕΥΘΥ" w:date="2018-12-10T15:33:00Z">
        <w:r w:rsidR="004F3427" w:rsidRPr="004F3427">
          <w:rPr>
            <w:rFonts w:ascii="Verdana" w:eastAsia="Times New Roman" w:hAnsi="Verdana" w:cs="Courier New"/>
            <w:sz w:val="20"/>
            <w:szCs w:val="20"/>
            <w:lang w:eastAsia="el-GR"/>
          </w:rPr>
          <w:delText>την</w:delText>
        </w:r>
      </w:del>
      <w:ins w:id="737" w:author="ΕΥΘΥ" w:date="2018-12-10T15:33:00Z">
        <w:r w:rsidR="004F3427" w:rsidRPr="006A6B94">
          <w:rPr>
            <w:rFonts w:ascii="Verdana" w:eastAsia="Times New Roman" w:hAnsi="Verdana" w:cs="Courier New"/>
            <w:sz w:val="20"/>
            <w:szCs w:val="20"/>
            <w:lang w:eastAsia="el-GR"/>
          </w:rPr>
          <w:t>τη</w:t>
        </w:r>
      </w:ins>
      <w:r w:rsidR="004F3427" w:rsidRPr="006A6B94">
        <w:rPr>
          <w:rFonts w:ascii="Verdana" w:eastAsia="Times New Roman" w:hAnsi="Verdana" w:cs="Courier New"/>
          <w:sz w:val="20"/>
          <w:szCs w:val="20"/>
          <w:lang w:eastAsia="el-GR"/>
        </w:rPr>
        <w:t xml:space="preserve"> συνολική ευθύνη του δικαιούχου, είναι επιλέξιμες οι δαπάνες που </w:t>
      </w:r>
      <w:del w:id="738" w:author="ΕΥΘΥ" w:date="2018-12-10T15:33:00Z">
        <w:r w:rsidR="004F3427" w:rsidRPr="004F3427">
          <w:rPr>
            <w:rFonts w:ascii="Verdana" w:eastAsia="Times New Roman" w:hAnsi="Verdana" w:cs="Courier New"/>
            <w:sz w:val="20"/>
            <w:szCs w:val="20"/>
            <w:lang w:eastAsia="el-GR"/>
          </w:rPr>
          <w:delText>καταβάλλονται</w:delText>
        </w:r>
      </w:del>
      <w:ins w:id="739" w:author="ΕΥΘΥ" w:date="2018-12-10T15:33:00Z">
        <w:r w:rsidR="00D854EB" w:rsidRPr="006A6B94">
          <w:rPr>
            <w:rFonts w:ascii="Verdana" w:eastAsia="Times New Roman" w:hAnsi="Verdana" w:cs="Courier New"/>
            <w:sz w:val="20"/>
            <w:szCs w:val="20"/>
            <w:lang w:eastAsia="el-GR"/>
          </w:rPr>
          <w:t>πραγματοποιούνται</w:t>
        </w:r>
      </w:ins>
      <w:r w:rsidR="00D854EB" w:rsidRPr="006A6B94">
        <w:rPr>
          <w:rFonts w:ascii="Verdana" w:eastAsia="Times New Roman" w:hAnsi="Verdana" w:cs="Courier New"/>
          <w:sz w:val="20"/>
          <w:szCs w:val="20"/>
          <w:lang w:eastAsia="el-GR"/>
        </w:rPr>
        <w:t xml:space="preserve"> </w:t>
      </w:r>
      <w:r w:rsidR="00E04D83" w:rsidRPr="006A6B94">
        <w:rPr>
          <w:rFonts w:ascii="Verdana" w:eastAsia="Times New Roman" w:hAnsi="Verdana" w:cs="Courier New"/>
          <w:sz w:val="20"/>
          <w:szCs w:val="20"/>
          <w:lang w:eastAsia="el-GR"/>
        </w:rPr>
        <w:t xml:space="preserve">για </w:t>
      </w:r>
      <w:r w:rsidR="004F3427" w:rsidRPr="006A6B94">
        <w:rPr>
          <w:rFonts w:ascii="Verdana" w:eastAsia="Times New Roman" w:hAnsi="Verdana" w:cs="Courier New"/>
          <w:sz w:val="20"/>
          <w:szCs w:val="20"/>
          <w:lang w:eastAsia="el-GR"/>
        </w:rPr>
        <w:t xml:space="preserve">την πράξη από τους </w:t>
      </w:r>
      <w:del w:id="740" w:author="ΕΥΘΥ" w:date="2018-12-10T15:33:00Z">
        <w:r w:rsidR="004F3427" w:rsidRPr="004F3427">
          <w:rPr>
            <w:rFonts w:ascii="Verdana" w:eastAsia="Times New Roman" w:hAnsi="Verdana" w:cs="Courier New"/>
            <w:sz w:val="20"/>
            <w:szCs w:val="20"/>
            <w:lang w:eastAsia="el-GR"/>
          </w:rPr>
          <w:delText>συμμετέχοντες</w:delText>
        </w:r>
      </w:del>
      <w:ins w:id="741" w:author="ΕΥΘΥ" w:date="2018-12-10T15:33:00Z">
        <w:r w:rsidR="005E6583" w:rsidRPr="006A6B94">
          <w:rPr>
            <w:rFonts w:ascii="Verdana" w:eastAsia="Times New Roman" w:hAnsi="Verdana" w:cs="Courier New"/>
            <w:sz w:val="20"/>
            <w:szCs w:val="20"/>
            <w:lang w:eastAsia="el-GR"/>
          </w:rPr>
          <w:t>επιμέρους</w:t>
        </w:r>
      </w:ins>
      <w:r w:rsidR="005E6583" w:rsidRPr="006A6B94">
        <w:rPr>
          <w:rFonts w:ascii="Verdana" w:eastAsia="Times New Roman" w:hAnsi="Verdana" w:cs="Courier New"/>
          <w:sz w:val="20"/>
          <w:szCs w:val="20"/>
          <w:lang w:eastAsia="el-GR"/>
        </w:rPr>
        <w:t xml:space="preserve"> </w:t>
      </w:r>
      <w:r w:rsidR="004F3427" w:rsidRPr="006A6B94">
        <w:rPr>
          <w:rFonts w:ascii="Verdana" w:eastAsia="Times New Roman" w:hAnsi="Verdana" w:cs="Courier New"/>
          <w:sz w:val="20"/>
          <w:szCs w:val="20"/>
          <w:lang w:eastAsia="el-GR"/>
        </w:rPr>
        <w:t>φορείς</w:t>
      </w:r>
      <w:del w:id="742" w:author="ΕΥΘΥ" w:date="2018-12-10T15:33:00Z">
        <w:r w:rsidR="004F3427" w:rsidRPr="004F3427">
          <w:rPr>
            <w:rFonts w:ascii="Verdana" w:eastAsia="Times New Roman" w:hAnsi="Verdana" w:cs="Courier New"/>
            <w:sz w:val="20"/>
            <w:szCs w:val="20"/>
            <w:lang w:eastAsia="el-GR"/>
          </w:rPr>
          <w:delText xml:space="preserve"> και πληρώνονται από τον ορισθέντα δικαιούχο</w:delText>
        </w:r>
      </w:del>
      <w:r w:rsidR="004F3427" w:rsidRPr="006A6B94">
        <w:rPr>
          <w:rFonts w:ascii="Verdana" w:eastAsia="Times New Roman" w:hAnsi="Verdana" w:cs="Courier New"/>
          <w:sz w:val="20"/>
          <w:szCs w:val="20"/>
          <w:lang w:eastAsia="el-GR"/>
        </w:rPr>
        <w:t>, με την προϋπόθεση ότι τηρούνται οι ακόλουθοι όροι:</w:t>
      </w:r>
    </w:p>
    <w:p w14:paraId="69162F99" w14:textId="77777777" w:rsidR="006B3F18" w:rsidRPr="006A6B94" w:rsidRDefault="004F3427">
      <w:pPr>
        <w:ind w:left="852" w:hanging="426"/>
        <w:jc w:val="both"/>
        <w:rPr>
          <w:rFonts w:ascii="Verdana" w:eastAsia="Times New Roman" w:hAnsi="Verdana" w:cs="Courier New"/>
          <w:sz w:val="20"/>
          <w:szCs w:val="20"/>
          <w:lang w:eastAsia="el-GR"/>
        </w:rPr>
      </w:pPr>
      <w:r w:rsidRPr="006A6B94">
        <w:rPr>
          <w:rFonts w:ascii="Verdana" w:eastAsia="Times New Roman" w:hAnsi="Verdana" w:cs="Courier New"/>
          <w:sz w:val="20"/>
          <w:szCs w:val="20"/>
          <w:lang w:eastAsia="el-GR"/>
        </w:rPr>
        <w:t xml:space="preserve">α) </w:t>
      </w:r>
      <w:r w:rsidR="00795AC4" w:rsidRPr="006A6B94">
        <w:rPr>
          <w:rFonts w:ascii="Verdana" w:eastAsia="Times New Roman" w:hAnsi="Verdana" w:cs="Courier New"/>
          <w:sz w:val="20"/>
          <w:szCs w:val="20"/>
          <w:lang w:eastAsia="el-GR"/>
        </w:rPr>
        <w:tab/>
      </w:r>
      <w:r w:rsidRPr="006A6B94">
        <w:rPr>
          <w:rFonts w:ascii="Verdana" w:eastAsia="Times New Roman" w:hAnsi="Verdana" w:cs="Courier New"/>
          <w:sz w:val="20"/>
          <w:szCs w:val="20"/>
          <w:lang w:eastAsia="el-GR"/>
        </w:rPr>
        <w:t xml:space="preserve">υπάρχουν έγγραφα τεκμήρια της συμφωνίας </w:t>
      </w:r>
      <w:r w:rsidR="00E04D83" w:rsidRPr="006A6B94">
        <w:rPr>
          <w:rFonts w:ascii="Verdana" w:eastAsia="Times New Roman" w:hAnsi="Verdana" w:cs="Courier New"/>
          <w:sz w:val="20"/>
          <w:szCs w:val="20"/>
          <w:lang w:eastAsia="el-GR"/>
        </w:rPr>
        <w:t xml:space="preserve">με τους άλλους </w:t>
      </w:r>
      <w:r w:rsidRPr="006A6B94">
        <w:rPr>
          <w:rFonts w:ascii="Verdana" w:eastAsia="Times New Roman" w:hAnsi="Verdana" w:cs="Courier New"/>
          <w:sz w:val="20"/>
          <w:szCs w:val="20"/>
          <w:lang w:eastAsia="el-GR"/>
        </w:rPr>
        <w:t>φορ</w:t>
      </w:r>
      <w:r w:rsidR="00E04D83" w:rsidRPr="006A6B94">
        <w:rPr>
          <w:rFonts w:ascii="Verdana" w:eastAsia="Times New Roman" w:hAnsi="Verdana" w:cs="Courier New"/>
          <w:sz w:val="20"/>
          <w:szCs w:val="20"/>
          <w:lang w:eastAsia="el-GR"/>
        </w:rPr>
        <w:t>είς</w:t>
      </w:r>
      <w:r w:rsidRPr="006A6B94">
        <w:rPr>
          <w:rFonts w:ascii="Verdana" w:eastAsia="Times New Roman" w:hAnsi="Verdana" w:cs="Courier New"/>
          <w:sz w:val="20"/>
          <w:szCs w:val="20"/>
          <w:lang w:eastAsia="el-GR"/>
        </w:rPr>
        <w:t xml:space="preserve"> σχετικά με τη συνεισφορά τους στην εκτέλεση της πράξης</w:t>
      </w:r>
      <w:r w:rsidR="00795AC4" w:rsidRPr="006A6B94">
        <w:rPr>
          <w:rFonts w:ascii="Verdana" w:eastAsia="Times New Roman" w:hAnsi="Verdana" w:cs="Courier New"/>
          <w:sz w:val="20"/>
          <w:szCs w:val="20"/>
          <w:lang w:eastAsia="el-GR"/>
        </w:rPr>
        <w:t>,</w:t>
      </w:r>
    </w:p>
    <w:p w14:paraId="132CE5AA" w14:textId="561DFB7D" w:rsidR="006B3F18" w:rsidRPr="006A6B94" w:rsidRDefault="004F3427">
      <w:pPr>
        <w:ind w:left="852" w:hanging="426"/>
        <w:jc w:val="both"/>
        <w:rPr>
          <w:rFonts w:ascii="Verdana" w:eastAsia="Times New Roman" w:hAnsi="Verdana" w:cs="Courier New"/>
          <w:sz w:val="20"/>
          <w:szCs w:val="20"/>
          <w:lang w:eastAsia="el-GR"/>
        </w:rPr>
      </w:pPr>
      <w:r w:rsidRPr="006A6B94">
        <w:rPr>
          <w:rFonts w:ascii="Verdana" w:eastAsia="Times New Roman" w:hAnsi="Verdana" w:cs="Courier New"/>
          <w:sz w:val="20"/>
          <w:szCs w:val="20"/>
          <w:lang w:eastAsia="el-GR"/>
        </w:rPr>
        <w:t xml:space="preserve">β) </w:t>
      </w:r>
      <w:r w:rsidR="0028450E" w:rsidRPr="006A6B94">
        <w:rPr>
          <w:rFonts w:ascii="Verdana" w:eastAsia="Times New Roman" w:hAnsi="Verdana" w:cs="Courier New"/>
          <w:sz w:val="20"/>
          <w:szCs w:val="20"/>
          <w:lang w:eastAsia="el-GR"/>
        </w:rPr>
        <w:tab/>
      </w:r>
      <w:r w:rsidRPr="006A6B94">
        <w:rPr>
          <w:rFonts w:ascii="Verdana" w:eastAsia="Times New Roman" w:hAnsi="Verdana" w:cs="Courier New"/>
          <w:sz w:val="20"/>
          <w:szCs w:val="20"/>
          <w:lang w:eastAsia="el-GR"/>
        </w:rPr>
        <w:t xml:space="preserve">ο δικαιούχος διατηρεί τη συνολική </w:t>
      </w:r>
      <w:r w:rsidR="00391076" w:rsidRPr="006A6B94">
        <w:rPr>
          <w:rFonts w:ascii="Verdana" w:eastAsia="Times New Roman" w:hAnsi="Verdana" w:cs="Courier New"/>
          <w:sz w:val="20"/>
          <w:szCs w:val="20"/>
          <w:lang w:eastAsia="el-GR"/>
        </w:rPr>
        <w:t xml:space="preserve">ευθύνη για την </w:t>
      </w:r>
      <w:del w:id="743" w:author="ΕΥΘΥ" w:date="2018-12-10T15:33:00Z">
        <w:r w:rsidRPr="004F3427">
          <w:rPr>
            <w:rFonts w:ascii="Verdana" w:eastAsia="Times New Roman" w:hAnsi="Verdana" w:cs="Courier New"/>
            <w:sz w:val="20"/>
            <w:szCs w:val="20"/>
            <w:lang w:eastAsia="el-GR"/>
          </w:rPr>
          <w:delText xml:space="preserve">οικονομική </w:delText>
        </w:r>
        <w:r w:rsidR="00391076">
          <w:rPr>
            <w:rFonts w:ascii="Verdana" w:eastAsia="Times New Roman" w:hAnsi="Verdana" w:cs="Courier New"/>
            <w:sz w:val="20"/>
            <w:szCs w:val="20"/>
            <w:lang w:eastAsia="el-GR"/>
          </w:rPr>
          <w:delText>διαχείριση</w:delText>
        </w:r>
      </w:del>
      <w:ins w:id="744" w:author="ΕΥΘΥ" w:date="2018-12-10T15:33:00Z">
        <w:r w:rsidR="00D854EB" w:rsidRPr="006A6B94">
          <w:rPr>
            <w:rFonts w:ascii="Verdana" w:eastAsia="Times New Roman" w:hAnsi="Verdana" w:cs="Courier New"/>
            <w:sz w:val="20"/>
            <w:szCs w:val="20"/>
            <w:lang w:eastAsia="el-GR"/>
          </w:rPr>
          <w:t>υλοποίηση</w:t>
        </w:r>
      </w:ins>
      <w:r w:rsidR="00D854EB" w:rsidRPr="006A6B94">
        <w:rPr>
          <w:rFonts w:ascii="Verdana" w:eastAsia="Times New Roman" w:hAnsi="Verdana" w:cs="Courier New"/>
          <w:sz w:val="20"/>
          <w:szCs w:val="20"/>
          <w:lang w:eastAsia="el-GR"/>
        </w:rPr>
        <w:t xml:space="preserve"> </w:t>
      </w:r>
      <w:r w:rsidR="00A97E57" w:rsidRPr="006A6B94">
        <w:rPr>
          <w:rFonts w:ascii="Verdana" w:eastAsia="Times New Roman" w:hAnsi="Verdana" w:cs="Courier New"/>
          <w:sz w:val="20"/>
          <w:szCs w:val="20"/>
          <w:lang w:eastAsia="el-GR"/>
        </w:rPr>
        <w:t xml:space="preserve">της </w:t>
      </w:r>
      <w:r w:rsidR="00391076" w:rsidRPr="006A6B94">
        <w:rPr>
          <w:rFonts w:ascii="Verdana" w:eastAsia="Times New Roman" w:hAnsi="Verdana" w:cs="Courier New"/>
          <w:sz w:val="20"/>
          <w:szCs w:val="20"/>
          <w:lang w:eastAsia="el-GR"/>
        </w:rPr>
        <w:t>πράξης</w:t>
      </w:r>
      <w:ins w:id="745" w:author="ΕΥΘΥ" w:date="2018-12-10T15:33:00Z">
        <w:r w:rsidR="00D854EB" w:rsidRPr="006A6B94">
          <w:rPr>
            <w:rFonts w:ascii="Verdana" w:eastAsia="Times New Roman" w:hAnsi="Verdana" w:cs="Courier New"/>
            <w:sz w:val="20"/>
            <w:szCs w:val="20"/>
            <w:lang w:eastAsia="el-GR"/>
          </w:rPr>
          <w:t>, με βάση την έγγραφη συμφωνία και την απόφαση ένταξης</w:t>
        </w:r>
      </w:ins>
      <w:r w:rsidR="00795AC4" w:rsidRPr="006A6B94">
        <w:rPr>
          <w:rFonts w:ascii="Verdana" w:eastAsia="Times New Roman" w:hAnsi="Verdana" w:cs="Courier New"/>
          <w:sz w:val="20"/>
          <w:szCs w:val="20"/>
          <w:lang w:eastAsia="el-GR"/>
        </w:rPr>
        <w:t>,</w:t>
      </w:r>
    </w:p>
    <w:p w14:paraId="5745D615" w14:textId="77777777" w:rsidR="006B3F18" w:rsidRDefault="004F3427">
      <w:pPr>
        <w:ind w:left="852" w:hanging="426"/>
        <w:jc w:val="both"/>
        <w:rPr>
          <w:del w:id="746" w:author="ΕΥΘΥ" w:date="2018-12-10T15:33:00Z"/>
          <w:rFonts w:ascii="Verdana" w:eastAsia="Times New Roman" w:hAnsi="Verdana" w:cs="Courier New"/>
          <w:sz w:val="20"/>
          <w:szCs w:val="20"/>
          <w:lang w:eastAsia="el-GR"/>
        </w:rPr>
      </w:pPr>
      <w:r w:rsidRPr="006A6B94">
        <w:rPr>
          <w:rFonts w:ascii="Verdana" w:eastAsia="Times New Roman" w:hAnsi="Verdana" w:cs="Courier New"/>
          <w:sz w:val="20"/>
          <w:szCs w:val="20"/>
          <w:lang w:eastAsia="el-GR"/>
        </w:rPr>
        <w:t xml:space="preserve">γ) </w:t>
      </w:r>
      <w:r w:rsidR="0028450E" w:rsidRPr="006A6B94">
        <w:rPr>
          <w:rFonts w:ascii="Verdana" w:eastAsia="Times New Roman" w:hAnsi="Verdana" w:cs="Courier New"/>
          <w:sz w:val="20"/>
          <w:szCs w:val="20"/>
          <w:lang w:eastAsia="el-GR"/>
        </w:rPr>
        <w:tab/>
      </w:r>
      <w:r w:rsidR="00D854EB" w:rsidRPr="006A6B94">
        <w:rPr>
          <w:rFonts w:ascii="Verdana" w:eastAsia="Times New Roman" w:hAnsi="Verdana" w:cs="Courier New"/>
          <w:sz w:val="20"/>
          <w:szCs w:val="20"/>
          <w:lang w:eastAsia="el-GR"/>
        </w:rPr>
        <w:t xml:space="preserve">οι δαπάνες που καταβάλλονται από </w:t>
      </w:r>
      <w:del w:id="747" w:author="ΕΥΘΥ" w:date="2018-12-10T15:33:00Z">
        <w:r w:rsidRPr="004F3427">
          <w:rPr>
            <w:rFonts w:ascii="Verdana" w:eastAsia="Times New Roman" w:hAnsi="Verdana" w:cs="Courier New"/>
            <w:sz w:val="20"/>
            <w:szCs w:val="20"/>
            <w:lang w:eastAsia="el-GR"/>
          </w:rPr>
          <w:delText>τους άλλους φορείς συνοδεύονται από εξοφλημένα τιμολόγια, ή, όταν αυτό δεν είναι εφικτό, από λογιστικά έγγραφα ισοδύναμης αποδεικτικής αξίας</w:delText>
        </w:r>
        <w:r w:rsidR="00795AC4">
          <w:rPr>
            <w:rFonts w:ascii="Verdana" w:eastAsia="Times New Roman" w:hAnsi="Verdana" w:cs="Courier New"/>
            <w:sz w:val="20"/>
            <w:szCs w:val="20"/>
            <w:lang w:eastAsia="el-GR"/>
          </w:rPr>
          <w:delText>,</w:delText>
        </w:r>
      </w:del>
    </w:p>
    <w:p w14:paraId="3C735F82" w14:textId="0EB5551B" w:rsidR="00D854EB" w:rsidRPr="006A6B94" w:rsidRDefault="004F3427">
      <w:pPr>
        <w:ind w:left="852" w:hanging="426"/>
        <w:jc w:val="both"/>
        <w:rPr>
          <w:rFonts w:ascii="Verdana" w:eastAsia="Times New Roman" w:hAnsi="Verdana" w:cs="Courier New"/>
          <w:sz w:val="20"/>
          <w:szCs w:val="20"/>
          <w:lang w:eastAsia="el-GR"/>
        </w:rPr>
      </w:pPr>
      <w:del w:id="748" w:author="ΕΥΘΥ" w:date="2018-12-10T15:33:00Z">
        <w:r w:rsidRPr="004F3427">
          <w:rPr>
            <w:rFonts w:ascii="Verdana" w:eastAsia="Times New Roman" w:hAnsi="Verdana" w:cs="Courier New"/>
            <w:sz w:val="20"/>
            <w:szCs w:val="20"/>
            <w:lang w:eastAsia="el-GR"/>
          </w:rPr>
          <w:delText xml:space="preserve">δ) </w:delText>
        </w:r>
        <w:r w:rsidR="0028450E">
          <w:rPr>
            <w:rFonts w:ascii="Verdana" w:eastAsia="Times New Roman" w:hAnsi="Verdana" w:cs="Courier New"/>
            <w:sz w:val="20"/>
            <w:szCs w:val="20"/>
            <w:lang w:eastAsia="el-GR"/>
          </w:rPr>
          <w:tab/>
        </w:r>
        <w:r w:rsidRPr="004F3427">
          <w:rPr>
            <w:rFonts w:ascii="Verdana" w:eastAsia="Times New Roman" w:hAnsi="Verdana" w:cs="Courier New"/>
            <w:sz w:val="20"/>
            <w:szCs w:val="20"/>
            <w:lang w:eastAsia="el-GR"/>
          </w:rPr>
          <w:delText xml:space="preserve">οι δαπάνες που καταβάλλονται από τους άλλους φορείς </w:delText>
        </w:r>
        <w:r w:rsidR="00391076">
          <w:rPr>
            <w:rFonts w:ascii="Verdana" w:eastAsia="Times New Roman" w:hAnsi="Verdana" w:cs="Courier New"/>
            <w:sz w:val="20"/>
            <w:szCs w:val="20"/>
            <w:lang w:eastAsia="el-GR"/>
          </w:rPr>
          <w:delText>υποβάλλονται</w:delText>
        </w:r>
        <w:r w:rsidRPr="004F3427">
          <w:rPr>
            <w:rFonts w:ascii="Verdana" w:eastAsia="Times New Roman" w:hAnsi="Verdana" w:cs="Courier New"/>
            <w:sz w:val="20"/>
            <w:szCs w:val="20"/>
            <w:lang w:eastAsia="el-GR"/>
          </w:rPr>
          <w:delText xml:space="preserve"> στο δικαιούχο και </w:delText>
        </w:r>
        <w:r w:rsidR="00391076">
          <w:rPr>
            <w:rFonts w:ascii="Verdana" w:eastAsia="Times New Roman" w:hAnsi="Verdana" w:cs="Courier New"/>
            <w:sz w:val="20"/>
            <w:szCs w:val="20"/>
            <w:lang w:eastAsia="el-GR"/>
          </w:rPr>
          <w:delText xml:space="preserve">αναφέρονται στο </w:delText>
        </w:r>
        <w:r w:rsidRPr="004F3427">
          <w:rPr>
            <w:rFonts w:ascii="Verdana" w:eastAsia="Times New Roman" w:hAnsi="Verdana" w:cs="Courier New"/>
            <w:sz w:val="20"/>
            <w:szCs w:val="20"/>
            <w:lang w:eastAsia="el-GR"/>
          </w:rPr>
          <w:delText>έργο. Ο ορισθείς δικαιούχος έχει την ευθύνη να επαληθεύσει το υπαρκτό και την επιλεξιμότητα των αναφερόμενων δαπανών καθώς και την ολοκλήρωση των συγχρηματοδοτούμενων προϊόντων και υπηρεσιών, πριν τις δηλώσει στη διαχειριστική αρχή ή στην αρχή πιστοποίησης ή στον ενδιάμεσο</w:delText>
        </w:r>
      </w:del>
      <w:ins w:id="749" w:author="ΕΥΘΥ" w:date="2018-12-10T15:33:00Z">
        <w:r w:rsidR="00D854EB" w:rsidRPr="006A6B94">
          <w:rPr>
            <w:rFonts w:ascii="Verdana" w:eastAsia="Times New Roman" w:hAnsi="Verdana" w:cs="Courier New"/>
            <w:sz w:val="20"/>
            <w:szCs w:val="20"/>
            <w:lang w:eastAsia="el-GR"/>
          </w:rPr>
          <w:t>κάθε επιμέρους</w:t>
        </w:r>
      </w:ins>
      <w:r w:rsidR="00D854EB" w:rsidRPr="006A6B94">
        <w:rPr>
          <w:rFonts w:ascii="Verdana" w:eastAsia="Times New Roman" w:hAnsi="Verdana" w:cs="Courier New"/>
          <w:sz w:val="20"/>
          <w:szCs w:val="20"/>
          <w:lang w:eastAsia="el-GR"/>
        </w:rPr>
        <w:t xml:space="preserve"> φορέα</w:t>
      </w:r>
      <w:del w:id="750" w:author="ΕΥΘΥ" w:date="2018-12-10T15:33:00Z">
        <w:r w:rsidR="00795AC4">
          <w:rPr>
            <w:rFonts w:ascii="Verdana" w:eastAsia="Times New Roman" w:hAnsi="Verdana" w:cs="Courier New"/>
            <w:sz w:val="20"/>
            <w:szCs w:val="20"/>
            <w:lang w:eastAsia="el-GR"/>
          </w:rPr>
          <w:delText>,</w:delText>
        </w:r>
      </w:del>
      <w:ins w:id="751" w:author="ΕΥΘΥ" w:date="2018-12-10T15:33:00Z">
        <w:r w:rsidR="00D854EB" w:rsidRPr="006A6B94">
          <w:rPr>
            <w:rFonts w:ascii="Verdana" w:eastAsia="Times New Roman" w:hAnsi="Verdana" w:cs="Courier New"/>
            <w:sz w:val="20"/>
            <w:szCs w:val="20"/>
            <w:lang w:eastAsia="el-GR"/>
          </w:rPr>
          <w:t xml:space="preserve"> για την υλοποίηση του έργου καταγράφονται στο λογιστικό του σύστημα</w:t>
        </w:r>
        <w:r w:rsidR="00E25360">
          <w:rPr>
            <w:rFonts w:ascii="Verdana" w:eastAsia="Times New Roman" w:hAnsi="Verdana" w:cs="Courier New"/>
            <w:sz w:val="20"/>
            <w:szCs w:val="20"/>
            <w:lang w:eastAsia="el-GR"/>
          </w:rPr>
          <w:t>,</w:t>
        </w:r>
        <w:r w:rsidR="00D405A8" w:rsidRPr="006A6B94">
          <w:rPr>
            <w:rFonts w:ascii="Verdana" w:eastAsia="Times New Roman" w:hAnsi="Verdana" w:cs="Courier New"/>
            <w:sz w:val="20"/>
            <w:szCs w:val="20"/>
            <w:lang w:eastAsia="el-GR"/>
          </w:rPr>
          <w:t xml:space="preserve"> </w:t>
        </w:r>
      </w:ins>
    </w:p>
    <w:p w14:paraId="3123D345" w14:textId="43C780C5" w:rsidR="006B3F18" w:rsidRPr="006A6B94" w:rsidRDefault="004F3427">
      <w:pPr>
        <w:ind w:left="852" w:hanging="426"/>
        <w:jc w:val="both"/>
        <w:rPr>
          <w:rFonts w:ascii="Verdana" w:eastAsia="Times New Roman" w:hAnsi="Verdana" w:cs="Courier New"/>
          <w:sz w:val="20"/>
          <w:szCs w:val="20"/>
          <w:lang w:eastAsia="el-GR"/>
        </w:rPr>
      </w:pPr>
      <w:del w:id="752" w:author="ΕΥΘΥ" w:date="2018-12-10T15:33:00Z">
        <w:r w:rsidRPr="004F3427">
          <w:rPr>
            <w:rFonts w:ascii="Verdana" w:eastAsia="Times New Roman" w:hAnsi="Verdana" w:cs="Courier New"/>
            <w:sz w:val="20"/>
            <w:szCs w:val="20"/>
            <w:lang w:eastAsia="el-GR"/>
          </w:rPr>
          <w:delText>ε</w:delText>
        </w:r>
      </w:del>
      <w:ins w:id="753" w:author="ΕΥΘΥ" w:date="2018-12-10T15:33:00Z">
        <w:r w:rsidR="00D854EB" w:rsidRPr="006A6B94">
          <w:rPr>
            <w:rFonts w:ascii="Verdana" w:eastAsia="Times New Roman" w:hAnsi="Verdana" w:cs="Courier New"/>
            <w:sz w:val="20"/>
            <w:szCs w:val="20"/>
            <w:lang w:eastAsia="el-GR"/>
          </w:rPr>
          <w:t>δ</w:t>
        </w:r>
      </w:ins>
      <w:r w:rsidR="00D854EB" w:rsidRPr="006A6B94">
        <w:rPr>
          <w:rFonts w:ascii="Verdana" w:eastAsia="Times New Roman" w:hAnsi="Verdana" w:cs="Courier New"/>
          <w:sz w:val="20"/>
          <w:szCs w:val="20"/>
          <w:lang w:eastAsia="el-GR"/>
        </w:rPr>
        <w:t xml:space="preserve">) </w:t>
      </w:r>
      <w:r w:rsidR="004756B7" w:rsidRPr="006A6B94">
        <w:rPr>
          <w:rFonts w:ascii="Verdana" w:eastAsia="Times New Roman" w:hAnsi="Verdana" w:cs="Courier New"/>
          <w:sz w:val="20"/>
          <w:szCs w:val="20"/>
          <w:lang w:eastAsia="el-GR"/>
        </w:rPr>
        <w:tab/>
      </w:r>
      <w:r w:rsidRPr="006A6B94">
        <w:rPr>
          <w:rFonts w:ascii="Verdana" w:eastAsia="Times New Roman" w:hAnsi="Verdana" w:cs="Courier New"/>
          <w:sz w:val="20"/>
          <w:szCs w:val="20"/>
          <w:lang w:eastAsia="el-GR"/>
        </w:rPr>
        <w:t>η</w:t>
      </w:r>
      <w:r w:rsidR="00D854EB" w:rsidRPr="006A6B94">
        <w:rPr>
          <w:rFonts w:ascii="Verdana" w:eastAsia="Times New Roman" w:hAnsi="Verdana" w:cs="Courier New"/>
          <w:sz w:val="20"/>
          <w:szCs w:val="20"/>
          <w:lang w:eastAsia="el-GR"/>
        </w:rPr>
        <w:t xml:space="preserve"> </w:t>
      </w:r>
      <w:r w:rsidRPr="006A6B94">
        <w:rPr>
          <w:rFonts w:ascii="Verdana" w:eastAsia="Times New Roman" w:hAnsi="Verdana" w:cs="Courier New"/>
          <w:sz w:val="20"/>
          <w:szCs w:val="20"/>
          <w:lang w:eastAsia="el-GR"/>
        </w:rPr>
        <w:t xml:space="preserve">διαδρομή ελέγχου καλύπτει έως και το επίπεδο των </w:t>
      </w:r>
      <w:del w:id="754" w:author="ΕΥΘΥ" w:date="2018-12-10T15:33:00Z">
        <w:r w:rsidRPr="004F3427">
          <w:rPr>
            <w:rFonts w:ascii="Verdana" w:eastAsia="Times New Roman" w:hAnsi="Verdana" w:cs="Courier New"/>
            <w:sz w:val="20"/>
            <w:szCs w:val="20"/>
            <w:lang w:eastAsia="el-GR"/>
          </w:rPr>
          <w:delText>συμμετεχόντων</w:delText>
        </w:r>
      </w:del>
      <w:ins w:id="755" w:author="ΕΥΘΥ" w:date="2018-12-10T15:33:00Z">
        <w:r w:rsidR="00E110AE" w:rsidRPr="006A6B94">
          <w:rPr>
            <w:rFonts w:ascii="Verdana" w:eastAsia="Times New Roman" w:hAnsi="Verdana" w:cs="Courier New"/>
            <w:sz w:val="20"/>
            <w:szCs w:val="20"/>
            <w:lang w:eastAsia="el-GR"/>
          </w:rPr>
          <w:t>επί</w:t>
        </w:r>
        <w:r w:rsidR="00D854EB" w:rsidRPr="006A6B94">
          <w:rPr>
            <w:rFonts w:ascii="Verdana" w:eastAsia="Times New Roman" w:hAnsi="Verdana" w:cs="Courier New"/>
            <w:sz w:val="20"/>
            <w:szCs w:val="20"/>
            <w:lang w:eastAsia="el-GR"/>
          </w:rPr>
          <w:t xml:space="preserve"> μέρους</w:t>
        </w:r>
      </w:ins>
      <w:r w:rsidR="00D854EB" w:rsidRPr="006A6B94">
        <w:rPr>
          <w:rFonts w:ascii="Verdana" w:eastAsia="Times New Roman" w:hAnsi="Verdana" w:cs="Courier New"/>
          <w:sz w:val="20"/>
          <w:szCs w:val="20"/>
          <w:lang w:eastAsia="el-GR"/>
        </w:rPr>
        <w:t xml:space="preserve"> </w:t>
      </w:r>
      <w:r w:rsidRPr="006A6B94">
        <w:rPr>
          <w:rFonts w:ascii="Verdana" w:eastAsia="Times New Roman" w:hAnsi="Verdana" w:cs="Courier New"/>
          <w:sz w:val="20"/>
          <w:szCs w:val="20"/>
          <w:lang w:eastAsia="el-GR"/>
        </w:rPr>
        <w:t>φορέων</w:t>
      </w:r>
      <w:r w:rsidR="00795AC4" w:rsidRPr="006A6B94">
        <w:rPr>
          <w:rFonts w:ascii="Verdana" w:eastAsia="Times New Roman" w:hAnsi="Verdana" w:cs="Courier New"/>
          <w:sz w:val="20"/>
          <w:szCs w:val="20"/>
          <w:lang w:eastAsia="el-GR"/>
        </w:rPr>
        <w:t>,</w:t>
      </w:r>
    </w:p>
    <w:p w14:paraId="466CDE20" w14:textId="6CCD4112" w:rsidR="006B3F18" w:rsidRDefault="0028450E">
      <w:pPr>
        <w:ind w:left="852" w:hanging="426"/>
        <w:jc w:val="both"/>
        <w:rPr>
          <w:rFonts w:ascii="Verdana" w:eastAsia="Times New Roman" w:hAnsi="Verdana" w:cs="Courier New"/>
          <w:sz w:val="20"/>
          <w:szCs w:val="20"/>
          <w:lang w:eastAsia="el-GR"/>
        </w:rPr>
      </w:pPr>
      <w:del w:id="756" w:author="ΕΥΘΥ" w:date="2018-12-10T15:33:00Z">
        <w:r>
          <w:rPr>
            <w:rFonts w:ascii="Verdana" w:eastAsia="Times New Roman" w:hAnsi="Verdana" w:cs="Courier New"/>
            <w:sz w:val="20"/>
            <w:szCs w:val="20"/>
            <w:lang w:eastAsia="el-GR"/>
          </w:rPr>
          <w:delText>στ)</w:delText>
        </w:r>
      </w:del>
      <w:ins w:id="757" w:author="ΕΥΘΥ" w:date="2018-12-10T15:33:00Z">
        <w:r w:rsidR="004756B7" w:rsidRPr="006A6B94">
          <w:rPr>
            <w:rFonts w:ascii="Verdana" w:eastAsia="Times New Roman" w:hAnsi="Verdana" w:cs="Courier New"/>
            <w:sz w:val="20"/>
            <w:szCs w:val="20"/>
            <w:lang w:eastAsia="el-GR"/>
          </w:rPr>
          <w:t>ε</w:t>
        </w:r>
        <w:r w:rsidRPr="006A6B94">
          <w:rPr>
            <w:rFonts w:ascii="Verdana" w:eastAsia="Times New Roman" w:hAnsi="Verdana" w:cs="Courier New"/>
            <w:sz w:val="20"/>
            <w:szCs w:val="20"/>
            <w:lang w:eastAsia="el-GR"/>
          </w:rPr>
          <w:t>)</w:t>
        </w:r>
        <w:r w:rsidR="00F14240" w:rsidRPr="006A6B94">
          <w:rPr>
            <w:rFonts w:ascii="Verdana" w:eastAsia="Times New Roman" w:hAnsi="Verdana" w:cs="Courier New"/>
            <w:sz w:val="20"/>
            <w:szCs w:val="20"/>
            <w:lang w:eastAsia="el-GR"/>
          </w:rPr>
          <w:t xml:space="preserve"> </w:t>
        </w:r>
      </w:ins>
      <w:r w:rsidRPr="006A6B94">
        <w:rPr>
          <w:rFonts w:ascii="Verdana" w:eastAsia="Times New Roman" w:hAnsi="Verdana" w:cs="Courier New"/>
          <w:sz w:val="20"/>
          <w:szCs w:val="20"/>
          <w:lang w:eastAsia="el-GR"/>
        </w:rPr>
        <w:tab/>
      </w:r>
      <w:r w:rsidR="004F3427" w:rsidRPr="006A6B94">
        <w:rPr>
          <w:rFonts w:ascii="Verdana" w:eastAsia="Times New Roman" w:hAnsi="Verdana" w:cs="Courier New"/>
          <w:sz w:val="20"/>
          <w:szCs w:val="20"/>
          <w:lang w:eastAsia="el-GR"/>
        </w:rPr>
        <w:t xml:space="preserve">ο δικαιούχος και οι συμμετέχοντες φορείς είναι </w:t>
      </w:r>
      <w:del w:id="758" w:author="ΕΥΘΥ" w:date="2018-12-10T15:33:00Z">
        <w:r w:rsidR="004F3427" w:rsidRPr="004F3427">
          <w:rPr>
            <w:rFonts w:ascii="Verdana" w:eastAsia="Times New Roman" w:hAnsi="Verdana" w:cs="Courier New"/>
            <w:sz w:val="20"/>
            <w:szCs w:val="20"/>
            <w:lang w:eastAsia="el-GR"/>
          </w:rPr>
          <w:delText xml:space="preserve">από κοινού </w:delText>
        </w:r>
      </w:del>
      <w:r w:rsidR="004F3427" w:rsidRPr="006A6B94">
        <w:rPr>
          <w:rFonts w:ascii="Verdana" w:eastAsia="Times New Roman" w:hAnsi="Verdana" w:cs="Courier New"/>
          <w:sz w:val="20"/>
          <w:szCs w:val="20"/>
          <w:lang w:eastAsia="el-GR"/>
        </w:rPr>
        <w:t xml:space="preserve">υπεύθυνοι για την ορθή εκτέλεση </w:t>
      </w:r>
      <w:ins w:id="759" w:author="ΕΥΘΥ" w:date="2018-12-10T15:33:00Z">
        <w:r w:rsidR="00D854EB" w:rsidRPr="006A6B94">
          <w:rPr>
            <w:rFonts w:ascii="Verdana" w:eastAsia="Times New Roman" w:hAnsi="Verdana" w:cs="Courier New"/>
            <w:sz w:val="20"/>
            <w:szCs w:val="20"/>
            <w:lang w:eastAsia="el-GR"/>
          </w:rPr>
          <w:t xml:space="preserve">του τμήματος </w:t>
        </w:r>
      </w:ins>
      <w:r w:rsidR="004F3427" w:rsidRPr="006A6B94">
        <w:rPr>
          <w:rFonts w:ascii="Verdana" w:eastAsia="Times New Roman" w:hAnsi="Verdana" w:cs="Courier New"/>
          <w:sz w:val="20"/>
          <w:szCs w:val="20"/>
          <w:lang w:eastAsia="el-GR"/>
        </w:rPr>
        <w:t xml:space="preserve">της πράξης </w:t>
      </w:r>
      <w:del w:id="760" w:author="ΕΥΘΥ" w:date="2018-12-10T15:33:00Z">
        <w:r w:rsidR="004F3427" w:rsidRPr="004F3427">
          <w:rPr>
            <w:rFonts w:ascii="Verdana" w:eastAsia="Times New Roman" w:hAnsi="Verdana" w:cs="Courier New"/>
            <w:sz w:val="20"/>
            <w:szCs w:val="20"/>
            <w:lang w:eastAsia="el-GR"/>
          </w:rPr>
          <w:delText xml:space="preserve">καθώς και για πιθανές κυρώσεις που επιφέρει ή μη εκπλήρωση των υποχρεώσεων που περιλαμβάνονται στην </w:delText>
        </w:r>
      </w:del>
      <w:ins w:id="761" w:author="ΕΥΘΥ" w:date="2018-12-10T15:33:00Z">
        <w:r w:rsidR="00D854EB" w:rsidRPr="006A6B94">
          <w:rPr>
            <w:rFonts w:ascii="Verdana" w:eastAsia="Times New Roman" w:hAnsi="Verdana" w:cs="Courier New"/>
            <w:sz w:val="20"/>
            <w:szCs w:val="20"/>
            <w:lang w:eastAsia="el-GR"/>
          </w:rPr>
          <w:t>που αναλαμβάνουν με βάση τη</w:t>
        </w:r>
        <w:r w:rsidR="000D5513" w:rsidRPr="006A6B94">
          <w:rPr>
            <w:rFonts w:ascii="Verdana" w:eastAsia="Times New Roman" w:hAnsi="Verdana" w:cs="Courier New"/>
            <w:sz w:val="20"/>
            <w:szCs w:val="20"/>
            <w:lang w:eastAsia="el-GR"/>
          </w:rPr>
          <w:t>ν έγγραφη</w:t>
        </w:r>
        <w:r w:rsidR="00D854EB" w:rsidRPr="006A6B94">
          <w:rPr>
            <w:rFonts w:ascii="Verdana" w:eastAsia="Times New Roman" w:hAnsi="Verdana" w:cs="Courier New"/>
            <w:sz w:val="20"/>
            <w:szCs w:val="20"/>
            <w:lang w:eastAsia="el-GR"/>
          </w:rPr>
          <w:t xml:space="preserve"> συμφωνία και την </w:t>
        </w:r>
      </w:ins>
      <w:r w:rsidR="00D854EB" w:rsidRPr="006A6B94">
        <w:rPr>
          <w:rFonts w:ascii="Verdana" w:eastAsia="Times New Roman" w:hAnsi="Verdana" w:cs="Courier New"/>
          <w:sz w:val="20"/>
          <w:szCs w:val="20"/>
          <w:lang w:eastAsia="el-GR"/>
        </w:rPr>
        <w:t>απόφαση ένταξης</w:t>
      </w:r>
      <w:del w:id="762" w:author="ΕΥΘΥ" w:date="2018-12-10T15:33:00Z">
        <w:r w:rsidR="004F3427" w:rsidRPr="004F3427">
          <w:rPr>
            <w:rFonts w:ascii="Verdana" w:eastAsia="Times New Roman" w:hAnsi="Verdana" w:cs="Courier New"/>
            <w:sz w:val="20"/>
            <w:szCs w:val="20"/>
            <w:lang w:eastAsia="el-GR"/>
          </w:rPr>
          <w:delText>,</w:delText>
        </w:r>
      </w:del>
      <w:r w:rsidR="00772261" w:rsidRPr="006A6B94">
        <w:rPr>
          <w:rFonts w:ascii="Verdana" w:eastAsia="Times New Roman" w:hAnsi="Verdana" w:cs="Courier New"/>
          <w:sz w:val="20"/>
          <w:szCs w:val="20"/>
          <w:lang w:eastAsia="el-GR"/>
        </w:rPr>
        <w:t xml:space="preserve"> και μέχρι του ποσού συμμετοχής του </w:t>
      </w:r>
      <w:del w:id="763" w:author="ΕΥΘΥ" w:date="2018-12-10T15:33:00Z">
        <w:r w:rsidR="004F3427" w:rsidRPr="004F3427">
          <w:rPr>
            <w:rFonts w:ascii="Verdana" w:eastAsia="Times New Roman" w:hAnsi="Verdana" w:cs="Courier New"/>
            <w:sz w:val="20"/>
            <w:szCs w:val="20"/>
            <w:lang w:eastAsia="el-GR"/>
          </w:rPr>
          <w:delText>καθενός</w:delText>
        </w:r>
      </w:del>
      <w:ins w:id="764" w:author="ΕΥΘΥ" w:date="2018-12-10T15:33:00Z">
        <w:r w:rsidR="00772261" w:rsidRPr="006A6B94">
          <w:rPr>
            <w:rFonts w:ascii="Verdana" w:eastAsia="Times New Roman" w:hAnsi="Verdana" w:cs="Courier New"/>
            <w:sz w:val="20"/>
            <w:szCs w:val="20"/>
            <w:lang w:eastAsia="el-GR"/>
          </w:rPr>
          <w:t>κάθε φορέα</w:t>
        </w:r>
      </w:ins>
      <w:r w:rsidR="00772261" w:rsidRPr="006A6B94">
        <w:rPr>
          <w:rFonts w:ascii="Verdana" w:eastAsia="Times New Roman" w:hAnsi="Verdana" w:cs="Courier New"/>
          <w:sz w:val="20"/>
          <w:szCs w:val="20"/>
          <w:lang w:eastAsia="el-GR"/>
        </w:rPr>
        <w:t xml:space="preserve"> στον προϋπολογισμό της πράξης</w:t>
      </w:r>
      <w:r w:rsidR="00D854EB" w:rsidRPr="006A6B94">
        <w:rPr>
          <w:rFonts w:ascii="Verdana" w:eastAsia="Times New Roman" w:hAnsi="Verdana" w:cs="Courier New"/>
          <w:sz w:val="20"/>
          <w:szCs w:val="20"/>
          <w:lang w:eastAsia="el-GR"/>
        </w:rPr>
        <w:t>.</w:t>
      </w:r>
      <w:r w:rsidR="00D854EB">
        <w:rPr>
          <w:rFonts w:ascii="Verdana" w:eastAsia="Times New Roman" w:hAnsi="Verdana" w:cs="Courier New"/>
          <w:sz w:val="20"/>
          <w:szCs w:val="20"/>
          <w:lang w:eastAsia="el-GR"/>
        </w:rPr>
        <w:t xml:space="preserve"> </w:t>
      </w:r>
    </w:p>
    <w:p w14:paraId="59924638" w14:textId="77777777" w:rsidR="001B3CED" w:rsidRDefault="00605585">
      <w:pPr>
        <w:ind w:left="426" w:hanging="426"/>
        <w:jc w:val="both"/>
        <w:rPr>
          <w:rFonts w:ascii="Verdana" w:hAnsi="Verdana"/>
          <w:sz w:val="20"/>
          <w:szCs w:val="20"/>
        </w:rPr>
      </w:pPr>
      <w:r>
        <w:rPr>
          <w:rFonts w:ascii="Verdana" w:hAnsi="Verdana"/>
          <w:sz w:val="20"/>
          <w:szCs w:val="20"/>
        </w:rPr>
        <w:tab/>
        <w:t xml:space="preserve">Στους επιμέρους φορείς </w:t>
      </w:r>
      <w:r w:rsidR="00341546">
        <w:rPr>
          <w:rFonts w:ascii="Verdana" w:hAnsi="Verdana"/>
          <w:sz w:val="20"/>
          <w:szCs w:val="20"/>
        </w:rPr>
        <w:t>δύναται</w:t>
      </w:r>
      <w:r>
        <w:rPr>
          <w:rFonts w:ascii="Verdana" w:hAnsi="Verdana"/>
          <w:sz w:val="20"/>
          <w:szCs w:val="20"/>
        </w:rPr>
        <w:t xml:space="preserve"> να περιλαμβάνονται και φορείς οι οποίοι συνδέονται με το </w:t>
      </w:r>
      <w:r w:rsidR="00CF6D72">
        <w:rPr>
          <w:rFonts w:ascii="Verdana" w:hAnsi="Verdana"/>
          <w:sz w:val="20"/>
          <w:szCs w:val="20"/>
        </w:rPr>
        <w:t xml:space="preserve">ορισθέντα </w:t>
      </w:r>
      <w:r>
        <w:rPr>
          <w:rFonts w:ascii="Verdana" w:hAnsi="Verdana"/>
          <w:sz w:val="20"/>
          <w:szCs w:val="20"/>
        </w:rPr>
        <w:t>δικαιούχο με δεσμό νομικό ή κεφαλαιακό, ο οποίος δεν περιορίζεται στην πράξη για την οποία ζητείται χρηματοδότηση</w:t>
      </w:r>
      <w:r w:rsidR="0063050D">
        <w:rPr>
          <w:rFonts w:ascii="Verdana" w:hAnsi="Verdana"/>
          <w:sz w:val="20"/>
          <w:szCs w:val="20"/>
        </w:rPr>
        <w:t>,</w:t>
      </w:r>
      <w:r>
        <w:rPr>
          <w:rFonts w:ascii="Verdana" w:hAnsi="Verdana"/>
          <w:sz w:val="20"/>
          <w:szCs w:val="20"/>
        </w:rPr>
        <w:t xml:space="preserve"> ούτε δημιουργείται με μοναδικό σκοπό την υλοποίησή της</w:t>
      </w:r>
      <w:r w:rsidR="001B3CED" w:rsidRPr="001B3CED">
        <w:rPr>
          <w:rFonts w:ascii="Verdana" w:hAnsi="Verdana"/>
          <w:sz w:val="20"/>
          <w:szCs w:val="20"/>
        </w:rPr>
        <w:t>.</w:t>
      </w:r>
    </w:p>
    <w:p w14:paraId="5B9CAEF4" w14:textId="77777777" w:rsidR="00605585" w:rsidRDefault="00FD19D2">
      <w:pPr>
        <w:ind w:left="426" w:hanging="426"/>
        <w:jc w:val="both"/>
        <w:rPr>
          <w:rFonts w:ascii="Verdana" w:hAnsi="Verdana"/>
          <w:sz w:val="20"/>
          <w:szCs w:val="20"/>
        </w:rPr>
      </w:pPr>
      <w:r>
        <w:rPr>
          <w:rFonts w:ascii="Verdana" w:hAnsi="Verdana"/>
          <w:sz w:val="20"/>
          <w:szCs w:val="20"/>
        </w:rPr>
        <w:t>3</w:t>
      </w:r>
      <w:r w:rsidR="004F3427" w:rsidRPr="004F3427">
        <w:rPr>
          <w:rFonts w:ascii="Verdana" w:hAnsi="Verdana"/>
          <w:sz w:val="20"/>
          <w:szCs w:val="20"/>
        </w:rPr>
        <w:t xml:space="preserve">. </w:t>
      </w:r>
      <w:r w:rsidR="0028450E">
        <w:rPr>
          <w:rFonts w:ascii="Verdana" w:hAnsi="Verdana"/>
          <w:sz w:val="20"/>
          <w:szCs w:val="20"/>
        </w:rPr>
        <w:tab/>
      </w:r>
      <w:r w:rsidR="00720AAC">
        <w:rPr>
          <w:rFonts w:ascii="Verdana" w:hAnsi="Verdana"/>
          <w:sz w:val="20"/>
          <w:szCs w:val="20"/>
        </w:rPr>
        <w:t xml:space="preserve">Η παραπάνω παράγραφος 2 δεν ισχύει </w:t>
      </w:r>
      <w:r w:rsidR="00CB50E7">
        <w:rPr>
          <w:rFonts w:ascii="Verdana" w:hAnsi="Verdana"/>
          <w:sz w:val="20"/>
          <w:szCs w:val="20"/>
        </w:rPr>
        <w:t xml:space="preserve">για τις περιπτώσεις </w:t>
      </w:r>
      <w:r w:rsidR="00720AAC">
        <w:rPr>
          <w:rFonts w:ascii="Verdana" w:hAnsi="Verdana"/>
          <w:sz w:val="20"/>
          <w:szCs w:val="20"/>
        </w:rPr>
        <w:t>που</w:t>
      </w:r>
      <w:r w:rsidR="00A97E57">
        <w:rPr>
          <w:rFonts w:ascii="Verdana" w:hAnsi="Verdana"/>
          <w:sz w:val="20"/>
          <w:szCs w:val="20"/>
        </w:rPr>
        <w:t xml:space="preserve"> </w:t>
      </w:r>
      <w:r w:rsidR="005B6DA1">
        <w:rPr>
          <w:rFonts w:ascii="Verdana" w:hAnsi="Verdana"/>
          <w:sz w:val="20"/>
          <w:szCs w:val="20"/>
        </w:rPr>
        <w:t>οι</w:t>
      </w:r>
      <w:r w:rsidR="00720AAC">
        <w:rPr>
          <w:rFonts w:ascii="Verdana" w:hAnsi="Verdana"/>
          <w:sz w:val="20"/>
          <w:szCs w:val="20"/>
        </w:rPr>
        <w:t xml:space="preserve"> επιμέρους φορείς</w:t>
      </w:r>
      <w:r w:rsidR="00CB50E7">
        <w:rPr>
          <w:rFonts w:ascii="Verdana" w:hAnsi="Verdana"/>
          <w:sz w:val="20"/>
          <w:szCs w:val="20"/>
        </w:rPr>
        <w:t xml:space="preserve">, </w:t>
      </w:r>
      <w:r w:rsidR="00720AAC">
        <w:rPr>
          <w:rFonts w:ascii="Verdana" w:hAnsi="Verdana"/>
          <w:sz w:val="20"/>
          <w:szCs w:val="20"/>
        </w:rPr>
        <w:t xml:space="preserve">σχηματίζουν από κοινού </w:t>
      </w:r>
      <w:r w:rsidR="00CB50E7">
        <w:rPr>
          <w:rFonts w:ascii="Verdana" w:hAnsi="Verdana"/>
          <w:sz w:val="20"/>
          <w:szCs w:val="20"/>
        </w:rPr>
        <w:t>ένα</w:t>
      </w:r>
      <w:r w:rsidR="00A97E57">
        <w:rPr>
          <w:rFonts w:ascii="Verdana" w:hAnsi="Verdana"/>
          <w:sz w:val="20"/>
          <w:szCs w:val="20"/>
        </w:rPr>
        <w:t xml:space="preserve"> </w:t>
      </w:r>
      <w:r w:rsidR="00CB50E7">
        <w:rPr>
          <w:rFonts w:ascii="Verdana" w:hAnsi="Verdana"/>
          <w:sz w:val="20"/>
          <w:szCs w:val="20"/>
        </w:rPr>
        <w:t xml:space="preserve">νέο </w:t>
      </w:r>
      <w:r w:rsidR="00720AAC">
        <w:rPr>
          <w:rFonts w:ascii="Verdana" w:hAnsi="Verdana"/>
          <w:sz w:val="20"/>
          <w:szCs w:val="20"/>
        </w:rPr>
        <w:t>ενιαίο φορέα</w:t>
      </w:r>
      <w:r w:rsidR="00CB50E7">
        <w:rPr>
          <w:rFonts w:ascii="Verdana" w:hAnsi="Verdana"/>
          <w:sz w:val="20"/>
          <w:szCs w:val="20"/>
        </w:rPr>
        <w:t>, με ανεξάρτητη νομική μορφή από αυτήν των επιμέρους φορέων</w:t>
      </w:r>
      <w:r w:rsidR="00720AAC">
        <w:rPr>
          <w:rFonts w:ascii="Verdana" w:hAnsi="Verdana"/>
          <w:sz w:val="20"/>
          <w:szCs w:val="20"/>
        </w:rPr>
        <w:t xml:space="preserve">, </w:t>
      </w:r>
      <w:r w:rsidR="00CB50E7">
        <w:rPr>
          <w:rFonts w:ascii="Verdana" w:hAnsi="Verdana"/>
          <w:sz w:val="20"/>
          <w:szCs w:val="20"/>
        </w:rPr>
        <w:t xml:space="preserve">ο οποίος ορίζεται ως ο μοναδικός δικαιούχος, </w:t>
      </w:r>
      <w:r w:rsidR="00720AAC">
        <w:rPr>
          <w:rFonts w:ascii="Verdana" w:hAnsi="Verdana"/>
          <w:sz w:val="20"/>
          <w:szCs w:val="20"/>
        </w:rPr>
        <w:t xml:space="preserve">συμπεριλαμβανομένης της περίπτωσης κατά την οποία ο </w:t>
      </w:r>
      <w:r w:rsidR="00CB50E7">
        <w:rPr>
          <w:rFonts w:ascii="Verdana" w:hAnsi="Verdana"/>
          <w:sz w:val="20"/>
          <w:szCs w:val="20"/>
        </w:rPr>
        <w:t>νέος</w:t>
      </w:r>
      <w:r w:rsidR="00720AAC">
        <w:rPr>
          <w:rFonts w:ascii="Verdana" w:hAnsi="Verdana"/>
          <w:sz w:val="20"/>
          <w:szCs w:val="20"/>
        </w:rPr>
        <w:t xml:space="preserve"> φορέας δημιουργείται ειδικά για το σκοπό της υλοποίησης της πράξης</w:t>
      </w:r>
      <w:r w:rsidR="00CB50E7">
        <w:rPr>
          <w:rFonts w:ascii="Verdana" w:hAnsi="Verdana"/>
          <w:sz w:val="20"/>
          <w:szCs w:val="20"/>
        </w:rPr>
        <w:t>.</w:t>
      </w:r>
    </w:p>
    <w:p w14:paraId="1946488D" w14:textId="77777777" w:rsidR="006B3F18" w:rsidRPr="00925E06" w:rsidRDefault="00720AAC">
      <w:pPr>
        <w:ind w:left="426" w:hanging="426"/>
        <w:jc w:val="both"/>
        <w:rPr>
          <w:del w:id="765" w:author="ΕΥΘΥ" w:date="2018-12-10T15:33:00Z"/>
          <w:rFonts w:ascii="Verdana" w:eastAsia="Times New Roman" w:hAnsi="Verdana" w:cs="Courier New"/>
          <w:sz w:val="20"/>
          <w:szCs w:val="20"/>
          <w:lang w:eastAsia="el-GR"/>
        </w:rPr>
      </w:pPr>
      <w:del w:id="766" w:author="ΕΥΘΥ" w:date="2018-12-10T15:33:00Z">
        <w:r>
          <w:rPr>
            <w:rFonts w:ascii="Verdana" w:hAnsi="Verdana"/>
            <w:sz w:val="20"/>
            <w:szCs w:val="20"/>
          </w:rPr>
          <w:delText>4.</w:delText>
        </w:r>
        <w:r>
          <w:rPr>
            <w:rFonts w:ascii="Verdana" w:hAnsi="Verdana"/>
            <w:sz w:val="20"/>
            <w:szCs w:val="20"/>
          </w:rPr>
          <w:tab/>
        </w:r>
        <w:r w:rsidR="001B3F4A">
          <w:rPr>
            <w:rFonts w:ascii="Verdana" w:hAnsi="Verdana"/>
            <w:sz w:val="20"/>
            <w:szCs w:val="20"/>
          </w:rPr>
          <w:delText>Ό</w:delText>
        </w:r>
        <w:r w:rsidR="004F3427" w:rsidRPr="004F3427">
          <w:rPr>
            <w:rFonts w:ascii="Verdana" w:hAnsi="Verdana"/>
            <w:sz w:val="20"/>
            <w:szCs w:val="20"/>
          </w:rPr>
          <w:delText xml:space="preserve">ταν οι συμμετέχοντες φορείς </w:delText>
        </w:r>
        <w:r w:rsidR="00E945FB" w:rsidRPr="004F3427">
          <w:rPr>
            <w:rFonts w:ascii="Verdana" w:hAnsi="Verdana"/>
            <w:sz w:val="20"/>
            <w:szCs w:val="20"/>
          </w:rPr>
          <w:delText>σ</w:delText>
        </w:r>
        <w:r w:rsidR="00E945FB" w:rsidRPr="004F3427">
          <w:rPr>
            <w:rFonts w:ascii="Verdana" w:eastAsia="Times New Roman" w:hAnsi="Verdana" w:cs="Courier New"/>
            <w:sz w:val="20"/>
            <w:szCs w:val="20"/>
            <w:lang w:eastAsia="el-GR"/>
          </w:rPr>
          <w:delText xml:space="preserve">την υλοποίηση της πράξης, </w:delText>
        </w:r>
        <w:r w:rsidR="00E945FB">
          <w:rPr>
            <w:rFonts w:ascii="Verdana" w:hAnsi="Verdana"/>
            <w:sz w:val="20"/>
            <w:szCs w:val="20"/>
          </w:rPr>
          <w:delText xml:space="preserve">ή κάποιοι από αυτούς </w:delText>
        </w:r>
        <w:r w:rsidR="004F3427" w:rsidRPr="004F3427">
          <w:rPr>
            <w:rFonts w:ascii="Verdana" w:eastAsia="Times New Roman" w:hAnsi="Verdana" w:cs="Courier New"/>
            <w:sz w:val="20"/>
            <w:szCs w:val="20"/>
            <w:lang w:eastAsia="el-GR"/>
          </w:rPr>
          <w:delText>επιλέγονται από το δικαιούχο μ</w:delText>
        </w:r>
        <w:r w:rsidR="001B3F4A">
          <w:rPr>
            <w:rFonts w:ascii="Verdana" w:eastAsia="Times New Roman" w:hAnsi="Verdana" w:cs="Courier New"/>
            <w:sz w:val="20"/>
            <w:szCs w:val="20"/>
            <w:lang w:eastAsia="el-GR"/>
          </w:rPr>
          <w:delText>έσω ανταγωνιστικής διαδικασίας</w:delText>
        </w:r>
        <w:r w:rsidR="000D17ED">
          <w:rPr>
            <w:rFonts w:ascii="Verdana" w:eastAsia="Times New Roman" w:hAnsi="Verdana" w:cs="Courier New"/>
            <w:sz w:val="20"/>
            <w:szCs w:val="20"/>
            <w:lang w:eastAsia="el-GR"/>
          </w:rPr>
          <w:delText xml:space="preserve"> </w:delText>
        </w:r>
        <w:r w:rsidR="001B3F4A">
          <w:rPr>
            <w:rFonts w:ascii="Verdana" w:eastAsia="Times New Roman" w:hAnsi="Verdana" w:cs="Courier New"/>
            <w:sz w:val="20"/>
            <w:szCs w:val="20"/>
            <w:lang w:eastAsia="el-GR"/>
          </w:rPr>
          <w:delText>(</w:delText>
        </w:r>
        <w:r w:rsidR="004F3427" w:rsidRPr="004F3427">
          <w:rPr>
            <w:rFonts w:ascii="Verdana" w:eastAsia="Times New Roman" w:hAnsi="Verdana" w:cs="Courier New"/>
            <w:sz w:val="20"/>
            <w:szCs w:val="20"/>
            <w:lang w:eastAsia="el-GR"/>
          </w:rPr>
          <w:delText xml:space="preserve">διαδικασία υποβολής </w:delText>
        </w:r>
        <w:r w:rsidR="00632C6F">
          <w:rPr>
            <w:rFonts w:ascii="Verdana" w:eastAsia="Times New Roman" w:hAnsi="Verdana" w:cs="Courier New"/>
            <w:sz w:val="20"/>
            <w:szCs w:val="20"/>
            <w:lang w:eastAsia="el-GR"/>
          </w:rPr>
          <w:delText>προσφορών</w:delText>
        </w:r>
        <w:r w:rsidR="001B3F4A">
          <w:rPr>
            <w:rFonts w:ascii="Verdana" w:eastAsia="Times New Roman" w:hAnsi="Verdana" w:cs="Courier New"/>
            <w:sz w:val="20"/>
            <w:szCs w:val="20"/>
            <w:lang w:eastAsia="el-GR"/>
          </w:rPr>
          <w:delText>)</w:delText>
        </w:r>
        <w:r w:rsidR="004F3427" w:rsidRPr="004F3427">
          <w:rPr>
            <w:rFonts w:ascii="Verdana" w:eastAsia="Times New Roman" w:hAnsi="Verdana" w:cs="Courier New"/>
            <w:sz w:val="20"/>
            <w:szCs w:val="20"/>
            <w:lang w:eastAsia="el-GR"/>
          </w:rPr>
          <w:delText xml:space="preserve"> ο δικαιούχος παραμένει υπεύθυνος για την πράξη, και ειδικότερα για την εξασφάλιση του υπαρκτού και της επιλεξιμότητας των δαπανών που δηλώνει, καθώς και για την ολοκλήρωση των υπηρεσιών ή των προϊόντων που συνδέονται με τις εν λόγω δαπάνες. Οι δαπάνες που δηλώνονται από τον δικαιούχο πρέπει να συνοδεύονται από εξοφλημένα τιμολόγια, τα οποία έχει εκδώσει το αντισυμβαλλόμενο μέρος στον δικαιούχο, ή, όταν αυτό </w:delText>
        </w:r>
        <w:r w:rsidR="004F3427" w:rsidRPr="00925E06">
          <w:rPr>
            <w:rFonts w:ascii="Verdana" w:eastAsia="Times New Roman" w:hAnsi="Verdana" w:cs="Courier New"/>
            <w:sz w:val="20"/>
            <w:szCs w:val="20"/>
            <w:lang w:eastAsia="el-GR"/>
          </w:rPr>
          <w:delText xml:space="preserve">δεν είναι εφικτό, από λογιστικά έγγραφα ισοδύναμης αποδεικτικής αξίας. Στην περίπτωση αυτή οι διατάξεις σχετικά με την πληρωμή συμβατικών προκαταβολών έχουν εφαρμογή. </w:delText>
        </w:r>
      </w:del>
    </w:p>
    <w:p w14:paraId="24F0B3F7" w14:textId="7145996B" w:rsidR="006124F3" w:rsidRPr="00925E06" w:rsidRDefault="00925E06" w:rsidP="006124F3">
      <w:pPr>
        <w:ind w:left="426" w:hanging="426"/>
        <w:jc w:val="both"/>
        <w:rPr>
          <w:rFonts w:ascii="Verdana" w:eastAsia="Times New Roman" w:hAnsi="Verdana" w:cs="Courier New"/>
          <w:sz w:val="20"/>
          <w:szCs w:val="20"/>
          <w:lang w:eastAsia="el-GR"/>
        </w:rPr>
      </w:pPr>
      <w:del w:id="767" w:author="ΕΥΘΥ" w:date="2018-12-10T15:33:00Z">
        <w:r w:rsidRPr="00925E06">
          <w:rPr>
            <w:rFonts w:ascii="Verdana" w:eastAsia="Times New Roman" w:hAnsi="Verdana" w:cs="Courier New"/>
            <w:sz w:val="20"/>
            <w:szCs w:val="20"/>
            <w:lang w:eastAsia="el-GR"/>
          </w:rPr>
          <w:delText>5</w:delText>
        </w:r>
        <w:r w:rsidR="006124F3" w:rsidRPr="00925E06">
          <w:rPr>
            <w:rFonts w:ascii="Verdana" w:eastAsia="Times New Roman" w:hAnsi="Verdana" w:cs="Courier New"/>
            <w:sz w:val="20"/>
            <w:szCs w:val="20"/>
            <w:lang w:eastAsia="el-GR"/>
          </w:rPr>
          <w:delText>.</w:delText>
        </w:r>
      </w:del>
      <w:ins w:id="768" w:author="ΕΥΘΥ" w:date="2018-12-10T15:33:00Z">
        <w:r w:rsidR="00720AAC">
          <w:rPr>
            <w:rFonts w:ascii="Verdana" w:hAnsi="Verdana"/>
            <w:sz w:val="20"/>
            <w:szCs w:val="20"/>
          </w:rPr>
          <w:t>4.</w:t>
        </w:r>
        <w:r w:rsidR="004756B7">
          <w:rPr>
            <w:rFonts w:ascii="Verdana" w:hAnsi="Verdana"/>
            <w:sz w:val="20"/>
            <w:szCs w:val="20"/>
          </w:rPr>
          <w:t xml:space="preserve"> </w:t>
        </w:r>
      </w:ins>
      <w:r w:rsidR="006124F3" w:rsidRPr="00925E06">
        <w:rPr>
          <w:rFonts w:ascii="Verdana" w:eastAsia="Times New Roman" w:hAnsi="Verdana" w:cs="Courier New"/>
          <w:sz w:val="20"/>
          <w:szCs w:val="20"/>
          <w:lang w:eastAsia="el-GR"/>
        </w:rPr>
        <w:tab/>
      </w:r>
      <w:r w:rsidR="006C7E57" w:rsidRPr="00925E06">
        <w:rPr>
          <w:rFonts w:ascii="Verdana" w:eastAsia="Times New Roman" w:hAnsi="Verdana" w:cs="Courier New"/>
          <w:sz w:val="20"/>
          <w:szCs w:val="20"/>
          <w:lang w:eastAsia="el-GR"/>
        </w:rPr>
        <w:t xml:space="preserve">Στις περιπτώσεις πράξεων για τις οποίες την ευθύνη υλοποίησης της πράξης αναλαμβάνει άλλος φορέας </w:t>
      </w:r>
      <w:r w:rsidR="005D4951">
        <w:rPr>
          <w:rFonts w:ascii="Verdana" w:eastAsia="Times New Roman" w:hAnsi="Verdana" w:cs="Courier New"/>
          <w:sz w:val="20"/>
          <w:szCs w:val="20"/>
          <w:lang w:eastAsia="el-GR"/>
        </w:rPr>
        <w:t xml:space="preserve">ως </w:t>
      </w:r>
      <w:r w:rsidR="006C7E57" w:rsidRPr="00925E06">
        <w:rPr>
          <w:rFonts w:ascii="Verdana" w:eastAsia="Times New Roman" w:hAnsi="Verdana" w:cs="Courier New"/>
          <w:sz w:val="20"/>
          <w:szCs w:val="20"/>
          <w:lang w:eastAsia="el-GR"/>
        </w:rPr>
        <w:t>δικαιούχος αντί του κυρίου του έργου, στη βάση προγραμματικής σύμβασης</w:t>
      </w:r>
      <w:del w:id="769" w:author="ΕΥΘΥ" w:date="2018-12-10T15:33:00Z">
        <w:r w:rsidR="006C7E57" w:rsidRPr="00925E06">
          <w:rPr>
            <w:rFonts w:ascii="Verdana" w:eastAsia="Times New Roman" w:hAnsi="Verdana" w:cs="Courier New"/>
            <w:sz w:val="20"/>
            <w:szCs w:val="20"/>
            <w:lang w:eastAsia="el-GR"/>
          </w:rPr>
          <w:delText>,</w:delText>
        </w:r>
      </w:del>
      <w:r w:rsidR="006C7E57" w:rsidRPr="00925E06">
        <w:rPr>
          <w:rFonts w:ascii="Verdana" w:eastAsia="Times New Roman" w:hAnsi="Verdana" w:cs="Courier New"/>
          <w:sz w:val="20"/>
          <w:szCs w:val="20"/>
          <w:lang w:eastAsia="el-GR"/>
        </w:rPr>
        <w:t xml:space="preserve"> είναι επιλέξιμες οι δαπάνες που καταβάλλονται για την πράξη</w:t>
      </w:r>
      <w:r>
        <w:rPr>
          <w:rFonts w:ascii="Verdana" w:eastAsia="Times New Roman" w:hAnsi="Verdana" w:cs="Courier New"/>
          <w:sz w:val="20"/>
          <w:szCs w:val="20"/>
          <w:lang w:eastAsia="el-GR"/>
        </w:rPr>
        <w:t>,</w:t>
      </w:r>
      <w:r w:rsidR="006C7E57" w:rsidRPr="00925E06">
        <w:rPr>
          <w:rFonts w:ascii="Verdana" w:eastAsia="Times New Roman" w:hAnsi="Verdana" w:cs="Courier New"/>
          <w:sz w:val="20"/>
          <w:szCs w:val="20"/>
          <w:lang w:eastAsia="el-GR"/>
        </w:rPr>
        <w:t xml:space="preserve"> από τον κύριο του έργου </w:t>
      </w:r>
      <w:r w:rsidR="005D4951">
        <w:rPr>
          <w:rFonts w:ascii="Verdana" w:eastAsia="Times New Roman" w:hAnsi="Verdana" w:cs="Courier New"/>
          <w:sz w:val="20"/>
          <w:szCs w:val="20"/>
          <w:lang w:eastAsia="el-GR"/>
        </w:rPr>
        <w:t>ή</w:t>
      </w:r>
      <w:r w:rsidR="006C7E57" w:rsidRPr="00925E06">
        <w:rPr>
          <w:rFonts w:ascii="Verdana" w:eastAsia="Times New Roman" w:hAnsi="Verdana" w:cs="Courier New"/>
          <w:sz w:val="20"/>
          <w:szCs w:val="20"/>
          <w:lang w:eastAsia="el-GR"/>
        </w:rPr>
        <w:t xml:space="preserve"> από το δικαιούχο, </w:t>
      </w:r>
      <w:r w:rsidR="005B6DA1" w:rsidRPr="00925E06">
        <w:rPr>
          <w:rFonts w:ascii="Verdana" w:eastAsia="Times New Roman" w:hAnsi="Verdana" w:cs="Courier New"/>
          <w:sz w:val="20"/>
          <w:szCs w:val="20"/>
          <w:lang w:eastAsia="el-GR"/>
        </w:rPr>
        <w:t xml:space="preserve">ανάλογα με τα προσδιοριζόμενα στην προγραμματική σύμβαση, </w:t>
      </w:r>
      <w:r w:rsidR="006C7E57" w:rsidRPr="00925E06">
        <w:rPr>
          <w:rFonts w:ascii="Verdana" w:eastAsia="Times New Roman" w:hAnsi="Verdana" w:cs="Courier New"/>
          <w:sz w:val="20"/>
          <w:szCs w:val="20"/>
          <w:lang w:eastAsia="el-GR"/>
        </w:rPr>
        <w:t>υπό τους ακόλουθους όρους:</w:t>
      </w:r>
    </w:p>
    <w:p w14:paraId="4134BEBB" w14:textId="161B90BD" w:rsidR="0099225D" w:rsidRPr="0099225D" w:rsidRDefault="00CF6D72" w:rsidP="0099225D">
      <w:pPr>
        <w:ind w:left="852" w:hanging="426"/>
        <w:jc w:val="both"/>
        <w:rPr>
          <w:rFonts w:ascii="Verdana" w:eastAsia="Times New Roman" w:hAnsi="Verdana" w:cs="Courier New"/>
          <w:sz w:val="20"/>
          <w:szCs w:val="20"/>
        </w:rPr>
      </w:pPr>
      <w:r w:rsidRPr="0099225D">
        <w:rPr>
          <w:rFonts w:ascii="Verdana" w:eastAsia="Times New Roman" w:hAnsi="Verdana" w:cs="Courier New"/>
          <w:sz w:val="20"/>
          <w:szCs w:val="20"/>
        </w:rPr>
        <w:t>α)</w:t>
      </w:r>
      <w:r w:rsidRPr="0099225D">
        <w:rPr>
          <w:rFonts w:ascii="Verdana" w:eastAsia="Times New Roman" w:hAnsi="Verdana" w:cs="Courier New"/>
          <w:sz w:val="20"/>
          <w:szCs w:val="20"/>
        </w:rPr>
        <w:tab/>
      </w:r>
      <w:r w:rsidR="0099225D" w:rsidRPr="0099225D">
        <w:rPr>
          <w:rFonts w:ascii="Verdana" w:eastAsia="Times New Roman" w:hAnsi="Verdana" w:cs="Courier New"/>
          <w:sz w:val="20"/>
          <w:szCs w:val="20"/>
        </w:rPr>
        <w:t xml:space="preserve">Η </w:t>
      </w:r>
      <w:del w:id="770" w:author="ΕΥΘΥ" w:date="2018-12-10T15:33:00Z">
        <w:r w:rsidR="0099225D" w:rsidRPr="0099225D">
          <w:rPr>
            <w:rFonts w:ascii="Verdana" w:eastAsia="Times New Roman" w:hAnsi="Verdana" w:cs="Courier New"/>
            <w:sz w:val="20"/>
            <w:szCs w:val="20"/>
          </w:rPr>
          <w:delText>σύναψη προγραμματικών συμβάσεων</w:delText>
        </w:r>
      </w:del>
      <w:ins w:id="771" w:author="ΕΥΘΥ" w:date="2018-12-10T15:33:00Z">
        <w:r w:rsidR="0099225D" w:rsidRPr="0099225D">
          <w:rPr>
            <w:rFonts w:ascii="Verdana" w:eastAsia="Times New Roman" w:hAnsi="Verdana" w:cs="Courier New"/>
            <w:sz w:val="20"/>
            <w:szCs w:val="20"/>
          </w:rPr>
          <w:t>προγραμματικ</w:t>
        </w:r>
        <w:r w:rsidR="004C3CD3">
          <w:rPr>
            <w:rFonts w:ascii="Verdana" w:eastAsia="Times New Roman" w:hAnsi="Verdana" w:cs="Courier New"/>
            <w:sz w:val="20"/>
            <w:szCs w:val="20"/>
          </w:rPr>
          <w:t>ή</w:t>
        </w:r>
        <w:r w:rsidR="0099225D" w:rsidRPr="0099225D">
          <w:rPr>
            <w:rFonts w:ascii="Verdana" w:eastAsia="Times New Roman" w:hAnsi="Verdana" w:cs="Courier New"/>
            <w:sz w:val="20"/>
            <w:szCs w:val="20"/>
          </w:rPr>
          <w:t xml:space="preserve"> </w:t>
        </w:r>
        <w:r w:rsidR="004C3CD3">
          <w:rPr>
            <w:rFonts w:ascii="Verdana" w:eastAsia="Times New Roman" w:hAnsi="Verdana" w:cs="Courier New"/>
            <w:sz w:val="20"/>
            <w:szCs w:val="20"/>
          </w:rPr>
          <w:t>σύμβαση</w:t>
        </w:r>
      </w:ins>
      <w:r w:rsidR="0099225D" w:rsidRPr="0099225D">
        <w:rPr>
          <w:rFonts w:ascii="Verdana" w:eastAsia="Times New Roman" w:hAnsi="Verdana" w:cs="Courier New"/>
          <w:sz w:val="20"/>
          <w:szCs w:val="20"/>
        </w:rPr>
        <w:t xml:space="preserve"> περιλαμβάνει με κάθε λεπτομέρεια και ακρίβεια όλα τα στοιχεία που απαιτεί το οικείο θεσμικό πλαίσιο</w:t>
      </w:r>
      <w:ins w:id="772" w:author="ΕΥΘΥ" w:date="2018-12-10T15:33:00Z">
        <w:r w:rsidR="004C3CD3">
          <w:rPr>
            <w:rFonts w:ascii="Verdana" w:eastAsia="Times New Roman" w:hAnsi="Verdana" w:cs="Courier New"/>
            <w:sz w:val="20"/>
            <w:szCs w:val="20"/>
          </w:rPr>
          <w:t xml:space="preserve"> στη βάση του οποίου συνάπτεται</w:t>
        </w:r>
      </w:ins>
      <w:r w:rsidR="0099225D" w:rsidRPr="0099225D">
        <w:rPr>
          <w:rFonts w:ascii="Verdana" w:eastAsia="Times New Roman" w:hAnsi="Verdana" w:cs="Courier New"/>
          <w:sz w:val="20"/>
          <w:szCs w:val="20"/>
        </w:rPr>
        <w:t>.</w:t>
      </w:r>
    </w:p>
    <w:p w14:paraId="1F85E806" w14:textId="77777777" w:rsidR="00CF6D72" w:rsidRDefault="0099225D" w:rsidP="006C7E57">
      <w:pPr>
        <w:ind w:left="852" w:hanging="426"/>
        <w:jc w:val="both"/>
        <w:rPr>
          <w:rFonts w:ascii="Verdana" w:eastAsia="Times New Roman" w:hAnsi="Verdana" w:cs="Courier New"/>
          <w:sz w:val="20"/>
          <w:szCs w:val="20"/>
        </w:rPr>
      </w:pPr>
      <w:r>
        <w:rPr>
          <w:rFonts w:ascii="Verdana" w:eastAsia="Times New Roman" w:hAnsi="Verdana" w:cs="Courier New"/>
          <w:sz w:val="20"/>
          <w:szCs w:val="20"/>
        </w:rPr>
        <w:t>β)</w:t>
      </w:r>
      <w:r>
        <w:rPr>
          <w:rFonts w:ascii="Verdana" w:eastAsia="Times New Roman" w:hAnsi="Verdana" w:cs="Courier New"/>
          <w:sz w:val="20"/>
          <w:szCs w:val="20"/>
        </w:rPr>
        <w:tab/>
      </w:r>
      <w:r w:rsidR="00CF6D72" w:rsidRPr="004F3427">
        <w:rPr>
          <w:rFonts w:ascii="Verdana" w:eastAsia="Times New Roman" w:hAnsi="Verdana" w:cs="Courier New"/>
          <w:sz w:val="20"/>
          <w:szCs w:val="20"/>
        </w:rPr>
        <w:t xml:space="preserve">Η υλοποίηση πράξεων μέσω προγραμματικών συμβάσεων, ακολουθεί τις γενικές και ειδικές, ανάλογα με τη φύση αυτών, διατάξεις που διέπουν το σύνολο των συγχρηματοδοτούμενων πράξεων. Ειδικότερα όλοι οι αντισυμβαλλόμενοι, ανεξαρτήτως νομικής μορφής, τηρούν την εθνική και </w:t>
      </w:r>
      <w:proofErr w:type="spellStart"/>
      <w:r w:rsidR="00CF6D72" w:rsidRPr="004F3427">
        <w:rPr>
          <w:rFonts w:ascii="Verdana" w:eastAsia="Times New Roman" w:hAnsi="Verdana" w:cs="Courier New"/>
          <w:sz w:val="20"/>
          <w:szCs w:val="20"/>
        </w:rPr>
        <w:t>ενωσιακή</w:t>
      </w:r>
      <w:proofErr w:type="spellEnd"/>
      <w:r w:rsidR="00CF6D72" w:rsidRPr="004F3427">
        <w:rPr>
          <w:rFonts w:ascii="Verdana" w:eastAsia="Times New Roman" w:hAnsi="Verdana" w:cs="Courier New"/>
          <w:sz w:val="20"/>
          <w:szCs w:val="20"/>
        </w:rPr>
        <w:t xml:space="preserve"> νομοθεσία και ειδικότερα, τους κανόνες για τον ανταγωνισμό, την ανάθεση δημοσίων έργων, προμηθειών και υπηρεσιών, την προστασία και βελτίωση του περιβάλλοντος και τη δημοσιότητα</w:t>
      </w:r>
      <w:r w:rsidR="00795AC4">
        <w:rPr>
          <w:rFonts w:ascii="Verdana" w:eastAsia="Times New Roman" w:hAnsi="Verdana" w:cs="Courier New"/>
          <w:sz w:val="20"/>
          <w:szCs w:val="20"/>
        </w:rPr>
        <w:t>.</w:t>
      </w:r>
    </w:p>
    <w:p w14:paraId="6F22EAB8" w14:textId="77777777" w:rsidR="00CF6D72" w:rsidRDefault="0099225D" w:rsidP="006C7E57">
      <w:pPr>
        <w:ind w:left="852" w:hanging="426"/>
        <w:jc w:val="both"/>
        <w:rPr>
          <w:rFonts w:ascii="Verdana" w:eastAsia="Times New Roman" w:hAnsi="Verdana" w:cs="Courier New"/>
          <w:sz w:val="20"/>
          <w:szCs w:val="20"/>
        </w:rPr>
      </w:pPr>
      <w:r>
        <w:rPr>
          <w:rFonts w:ascii="Verdana" w:eastAsia="Times New Roman" w:hAnsi="Verdana" w:cs="Courier New"/>
          <w:sz w:val="20"/>
          <w:szCs w:val="20"/>
        </w:rPr>
        <w:t>γ</w:t>
      </w:r>
      <w:r w:rsidR="00CF6D72">
        <w:rPr>
          <w:rFonts w:ascii="Verdana" w:eastAsia="Times New Roman" w:hAnsi="Verdana" w:cs="Courier New"/>
          <w:sz w:val="20"/>
          <w:szCs w:val="20"/>
        </w:rPr>
        <w:t>)</w:t>
      </w:r>
      <w:r w:rsidR="00CF6D72">
        <w:rPr>
          <w:rFonts w:ascii="Verdana" w:eastAsia="Times New Roman" w:hAnsi="Verdana" w:cs="Courier New"/>
          <w:sz w:val="20"/>
          <w:szCs w:val="20"/>
        </w:rPr>
        <w:tab/>
      </w:r>
      <w:r w:rsidR="00CF6D72" w:rsidRPr="004F3427">
        <w:rPr>
          <w:rFonts w:ascii="Verdana" w:eastAsia="Times New Roman" w:hAnsi="Verdana" w:cs="Courier New"/>
          <w:sz w:val="20"/>
          <w:szCs w:val="20"/>
        </w:rPr>
        <w:t xml:space="preserve">Με την υποβολή της πρότασης χρηματοδότησης στο </w:t>
      </w:r>
      <w:r w:rsidR="00CF6D72">
        <w:rPr>
          <w:rFonts w:ascii="Verdana" w:eastAsia="Times New Roman" w:hAnsi="Verdana" w:cs="Courier New"/>
          <w:sz w:val="20"/>
          <w:szCs w:val="20"/>
        </w:rPr>
        <w:t>πρόγραμμα</w:t>
      </w:r>
      <w:r w:rsidR="00CF6D72" w:rsidRPr="004F3427">
        <w:rPr>
          <w:rFonts w:ascii="Verdana" w:eastAsia="Times New Roman" w:hAnsi="Verdana" w:cs="Courier New"/>
          <w:sz w:val="20"/>
          <w:szCs w:val="20"/>
        </w:rPr>
        <w:t xml:space="preserve"> ο δικαιούχος υποχρεούται να δηλώσει την εκτέλεση της συγκεκριμένης πράξης μέσω προγραμματικής σύμβασης</w:t>
      </w:r>
      <w:r w:rsidR="00795AC4">
        <w:rPr>
          <w:rFonts w:ascii="Verdana" w:eastAsia="Times New Roman" w:hAnsi="Verdana" w:cs="Courier New"/>
          <w:sz w:val="20"/>
          <w:szCs w:val="20"/>
        </w:rPr>
        <w:t>.</w:t>
      </w:r>
    </w:p>
    <w:p w14:paraId="29938C0E" w14:textId="77777777" w:rsidR="00CF6D72" w:rsidRPr="00CF6D72" w:rsidRDefault="00993BA0" w:rsidP="00CF6D72">
      <w:pPr>
        <w:ind w:left="852" w:hanging="426"/>
        <w:jc w:val="both"/>
        <w:rPr>
          <w:rFonts w:ascii="Verdana" w:eastAsia="Times New Roman" w:hAnsi="Verdana" w:cs="Courier New"/>
          <w:sz w:val="20"/>
          <w:szCs w:val="20"/>
        </w:rPr>
      </w:pPr>
      <w:r>
        <w:rPr>
          <w:rFonts w:ascii="Verdana" w:eastAsia="Times New Roman" w:hAnsi="Verdana" w:cs="Courier New"/>
          <w:sz w:val="20"/>
          <w:szCs w:val="20"/>
        </w:rPr>
        <w:t>δ</w:t>
      </w:r>
      <w:r w:rsidR="00CF6D72">
        <w:rPr>
          <w:rFonts w:ascii="Verdana" w:eastAsia="Times New Roman" w:hAnsi="Verdana" w:cs="Courier New"/>
          <w:sz w:val="20"/>
          <w:szCs w:val="20"/>
        </w:rPr>
        <w:t>)</w:t>
      </w:r>
      <w:r w:rsidR="00CF6D72">
        <w:rPr>
          <w:rFonts w:ascii="Verdana" w:eastAsia="Times New Roman" w:hAnsi="Verdana" w:cs="Courier New"/>
          <w:sz w:val="20"/>
          <w:szCs w:val="20"/>
        </w:rPr>
        <w:tab/>
      </w:r>
      <w:r w:rsidR="00CF6D72" w:rsidRPr="00CF6D72">
        <w:rPr>
          <w:rFonts w:ascii="Verdana" w:eastAsia="Times New Roman" w:hAnsi="Verdana" w:cs="Courier New"/>
          <w:sz w:val="20"/>
          <w:szCs w:val="20"/>
        </w:rPr>
        <w:t xml:space="preserve">Η διαχειριστική αρχή, κατά τη διαδικασία αξιολόγησης </w:t>
      </w:r>
      <w:r w:rsidR="00CF6D72">
        <w:rPr>
          <w:rFonts w:ascii="Verdana" w:eastAsia="Times New Roman" w:hAnsi="Verdana" w:cs="Courier New"/>
          <w:sz w:val="20"/>
          <w:szCs w:val="20"/>
        </w:rPr>
        <w:t>της</w:t>
      </w:r>
      <w:r w:rsidR="00CF6D72" w:rsidRPr="00CF6D72">
        <w:rPr>
          <w:rFonts w:ascii="Verdana" w:eastAsia="Times New Roman" w:hAnsi="Verdana" w:cs="Courier New"/>
          <w:sz w:val="20"/>
          <w:szCs w:val="20"/>
        </w:rPr>
        <w:t xml:space="preserve"> πράξης, υποχρεούται να αξιολογεί τον </w:t>
      </w:r>
      <w:proofErr w:type="spellStart"/>
      <w:r w:rsidR="00CF6D72" w:rsidRPr="00CF6D72">
        <w:rPr>
          <w:rFonts w:ascii="Verdana" w:eastAsia="Times New Roman" w:hAnsi="Verdana" w:cs="Courier New"/>
          <w:sz w:val="20"/>
          <w:szCs w:val="20"/>
        </w:rPr>
        <w:t>αναλαμβάνοντα</w:t>
      </w:r>
      <w:proofErr w:type="spellEnd"/>
      <w:r w:rsidR="00CF6D72" w:rsidRPr="00CF6D72">
        <w:rPr>
          <w:rFonts w:ascii="Verdana" w:eastAsia="Times New Roman" w:hAnsi="Verdana" w:cs="Courier New"/>
          <w:sz w:val="20"/>
          <w:szCs w:val="20"/>
        </w:rPr>
        <w:t xml:space="preserve"> την εκτέλεση μέσω της προγραμματικής σύμβασης φορέα, ως δικαιούχο, </w:t>
      </w:r>
      <w:r w:rsidR="0099225D">
        <w:rPr>
          <w:rFonts w:ascii="Verdana" w:eastAsia="Times New Roman" w:hAnsi="Verdana" w:cs="Courier New"/>
          <w:sz w:val="20"/>
          <w:szCs w:val="20"/>
        </w:rPr>
        <w:t>ή/και τον κύριο του έργου για την περίπτωση που η προγραμματική σύμβαση προβλέπει την εκτέλεση μέρους των απαιτούμενων ενεργειών για την υλοποίηση της πράξης από αυτόν.</w:t>
      </w:r>
    </w:p>
    <w:p w14:paraId="1C70CEA1" w14:textId="77777777" w:rsidR="0099225D" w:rsidRPr="0099225D" w:rsidRDefault="00993BA0" w:rsidP="0099225D">
      <w:pPr>
        <w:ind w:left="852" w:hanging="426"/>
        <w:jc w:val="both"/>
        <w:rPr>
          <w:rFonts w:ascii="Verdana" w:eastAsia="Times New Roman" w:hAnsi="Verdana" w:cs="Courier New"/>
          <w:sz w:val="20"/>
          <w:szCs w:val="20"/>
        </w:rPr>
      </w:pPr>
      <w:r>
        <w:rPr>
          <w:rFonts w:ascii="Verdana" w:eastAsia="Times New Roman" w:hAnsi="Verdana" w:cs="Courier New"/>
          <w:sz w:val="20"/>
          <w:szCs w:val="20"/>
        </w:rPr>
        <w:t>ε</w:t>
      </w:r>
      <w:r w:rsidR="0099225D">
        <w:rPr>
          <w:rFonts w:ascii="Verdana" w:eastAsia="Times New Roman" w:hAnsi="Verdana" w:cs="Courier New"/>
          <w:sz w:val="20"/>
          <w:szCs w:val="20"/>
        </w:rPr>
        <w:t>)</w:t>
      </w:r>
      <w:r w:rsidR="0099225D">
        <w:rPr>
          <w:rFonts w:ascii="Verdana" w:eastAsia="Times New Roman" w:hAnsi="Verdana" w:cs="Courier New"/>
          <w:sz w:val="20"/>
          <w:szCs w:val="20"/>
        </w:rPr>
        <w:tab/>
      </w:r>
      <w:r w:rsidR="00CB1C98">
        <w:rPr>
          <w:rFonts w:ascii="Verdana" w:eastAsia="Times New Roman" w:hAnsi="Verdana" w:cs="Courier New"/>
          <w:sz w:val="20"/>
          <w:szCs w:val="20"/>
        </w:rPr>
        <w:t>Ανάλογα με τα προβλεπόμενα στην προγραμματική σύμβαση, ο</w:t>
      </w:r>
      <w:r w:rsidR="0099225D" w:rsidRPr="0099225D">
        <w:rPr>
          <w:rFonts w:ascii="Verdana" w:eastAsia="Times New Roman" w:hAnsi="Verdana" w:cs="Courier New"/>
          <w:sz w:val="20"/>
          <w:szCs w:val="20"/>
        </w:rPr>
        <w:t xml:space="preserve"> δικαιούχος </w:t>
      </w:r>
      <w:r w:rsidR="00CB1C98">
        <w:rPr>
          <w:rFonts w:ascii="Verdana" w:eastAsia="Times New Roman" w:hAnsi="Verdana" w:cs="Courier New"/>
          <w:sz w:val="20"/>
          <w:szCs w:val="20"/>
        </w:rPr>
        <w:t xml:space="preserve">ή ο κύριος του έργου </w:t>
      </w:r>
      <w:r w:rsidR="0099225D" w:rsidRPr="0099225D">
        <w:rPr>
          <w:rFonts w:ascii="Verdana" w:eastAsia="Times New Roman" w:hAnsi="Verdana" w:cs="Courier New"/>
          <w:sz w:val="20"/>
          <w:szCs w:val="20"/>
        </w:rPr>
        <w:t>διατηρεί τη συνολική ευθύνη της πράξης, επαληθεύει την πραγματοποίηση και την επιλεξιμότητα των αναφερομένων δαπανών, καθώς και την ολοκλήρωση των συγχρηματοδοτούμενων προϊόντων και υπηρεσιών, πριν από τη δήλωση στην αρμόδια διαχειριστική αρχή</w:t>
      </w:r>
      <w:r w:rsidR="00CB1C98">
        <w:rPr>
          <w:rFonts w:ascii="Verdana" w:eastAsia="Times New Roman" w:hAnsi="Verdana" w:cs="Courier New"/>
          <w:sz w:val="20"/>
          <w:szCs w:val="20"/>
        </w:rPr>
        <w:t>. Σε κάθε περίπτωση</w:t>
      </w:r>
      <w:r w:rsidR="0099225D" w:rsidRPr="0099225D">
        <w:rPr>
          <w:rFonts w:ascii="Verdana" w:eastAsia="Times New Roman" w:hAnsi="Verdana" w:cs="Courier New"/>
          <w:sz w:val="20"/>
          <w:szCs w:val="20"/>
        </w:rPr>
        <w:t xml:space="preserve"> ενημερώνε</w:t>
      </w:r>
      <w:r w:rsidR="00CB1C98">
        <w:rPr>
          <w:rFonts w:ascii="Verdana" w:eastAsia="Times New Roman" w:hAnsi="Verdana" w:cs="Courier New"/>
          <w:sz w:val="20"/>
          <w:szCs w:val="20"/>
        </w:rPr>
        <w:t xml:space="preserve">ται </w:t>
      </w:r>
      <w:r w:rsidR="0099225D" w:rsidRPr="0099225D">
        <w:rPr>
          <w:rFonts w:ascii="Verdana" w:eastAsia="Times New Roman" w:hAnsi="Verdana" w:cs="Courier New"/>
          <w:sz w:val="20"/>
          <w:szCs w:val="20"/>
        </w:rPr>
        <w:t>ο κύριο</w:t>
      </w:r>
      <w:r w:rsidR="00CB1C98">
        <w:rPr>
          <w:rFonts w:ascii="Verdana" w:eastAsia="Times New Roman" w:hAnsi="Verdana" w:cs="Courier New"/>
          <w:sz w:val="20"/>
          <w:szCs w:val="20"/>
        </w:rPr>
        <w:t>ς</w:t>
      </w:r>
      <w:r w:rsidR="0099225D" w:rsidRPr="0099225D">
        <w:rPr>
          <w:rFonts w:ascii="Verdana" w:eastAsia="Times New Roman" w:hAnsi="Verdana" w:cs="Courier New"/>
          <w:sz w:val="20"/>
          <w:szCs w:val="20"/>
        </w:rPr>
        <w:t xml:space="preserve"> του έργου για την εκτέλεση της πράξης σύμφωνα με </w:t>
      </w:r>
      <w:r w:rsidR="0099225D">
        <w:rPr>
          <w:rFonts w:ascii="Verdana" w:eastAsia="Times New Roman" w:hAnsi="Verdana" w:cs="Courier New"/>
          <w:sz w:val="20"/>
          <w:szCs w:val="20"/>
        </w:rPr>
        <w:t xml:space="preserve">τους όρους της </w:t>
      </w:r>
      <w:r w:rsidR="0099225D" w:rsidRPr="0099225D">
        <w:rPr>
          <w:rFonts w:ascii="Verdana" w:eastAsia="Times New Roman" w:hAnsi="Verdana" w:cs="Courier New"/>
          <w:sz w:val="20"/>
          <w:szCs w:val="20"/>
        </w:rPr>
        <w:t>προγραμματική</w:t>
      </w:r>
      <w:r w:rsidR="0099225D">
        <w:rPr>
          <w:rFonts w:ascii="Verdana" w:eastAsia="Times New Roman" w:hAnsi="Verdana" w:cs="Courier New"/>
          <w:sz w:val="20"/>
          <w:szCs w:val="20"/>
        </w:rPr>
        <w:t>ς</w:t>
      </w:r>
      <w:r w:rsidR="0099225D" w:rsidRPr="0099225D">
        <w:rPr>
          <w:rFonts w:ascii="Verdana" w:eastAsia="Times New Roman" w:hAnsi="Verdana" w:cs="Courier New"/>
          <w:sz w:val="20"/>
          <w:szCs w:val="20"/>
        </w:rPr>
        <w:t xml:space="preserve"> σύμβαση</w:t>
      </w:r>
      <w:r w:rsidR="0099225D">
        <w:rPr>
          <w:rFonts w:ascii="Verdana" w:eastAsia="Times New Roman" w:hAnsi="Verdana" w:cs="Courier New"/>
          <w:sz w:val="20"/>
          <w:szCs w:val="20"/>
        </w:rPr>
        <w:t>ς</w:t>
      </w:r>
      <w:r w:rsidR="0099225D" w:rsidRPr="0099225D">
        <w:rPr>
          <w:rFonts w:ascii="Verdana" w:eastAsia="Times New Roman" w:hAnsi="Verdana" w:cs="Courier New"/>
          <w:sz w:val="20"/>
          <w:szCs w:val="20"/>
        </w:rPr>
        <w:t xml:space="preserve"> και τις πραγματοποιηθείσες δαπάνες σε βάρος της συγκεκριμένης πράξης.</w:t>
      </w:r>
    </w:p>
    <w:p w14:paraId="2EB3AC4A" w14:textId="3771F020" w:rsidR="0099225D" w:rsidRPr="0099225D" w:rsidRDefault="00993BA0" w:rsidP="00925E06">
      <w:pPr>
        <w:ind w:left="852" w:hanging="426"/>
        <w:jc w:val="both"/>
        <w:rPr>
          <w:rFonts w:ascii="Verdana" w:eastAsia="Times New Roman" w:hAnsi="Verdana" w:cs="Courier New"/>
          <w:sz w:val="20"/>
          <w:szCs w:val="20"/>
        </w:rPr>
      </w:pPr>
      <w:r>
        <w:rPr>
          <w:rFonts w:ascii="Verdana" w:eastAsia="Times New Roman" w:hAnsi="Verdana" w:cs="Courier New"/>
          <w:sz w:val="20"/>
          <w:szCs w:val="20"/>
        </w:rPr>
        <w:t>στ</w:t>
      </w:r>
      <w:r w:rsidR="00925E06">
        <w:rPr>
          <w:rFonts w:ascii="Verdana" w:eastAsia="Times New Roman" w:hAnsi="Verdana" w:cs="Courier New"/>
          <w:sz w:val="20"/>
          <w:szCs w:val="20"/>
        </w:rPr>
        <w:t>)</w:t>
      </w:r>
      <w:r w:rsidR="00925E06">
        <w:rPr>
          <w:rFonts w:ascii="Verdana" w:eastAsia="Times New Roman" w:hAnsi="Verdana" w:cs="Courier New"/>
          <w:sz w:val="20"/>
          <w:szCs w:val="20"/>
        </w:rPr>
        <w:tab/>
        <w:t xml:space="preserve">Η προγραμματική σύμβαση προβλέπει ρητά </w:t>
      </w:r>
      <w:r w:rsidR="00925E06" w:rsidRPr="00925E06">
        <w:rPr>
          <w:rFonts w:ascii="Verdana" w:eastAsia="Times New Roman" w:hAnsi="Verdana" w:cs="Courier New"/>
          <w:sz w:val="20"/>
          <w:szCs w:val="20"/>
        </w:rPr>
        <w:t xml:space="preserve">σε ποιόν εκδίδονται τα τιμολόγια ή άλλα παραστατικά έγγραφα </w:t>
      </w:r>
      <w:del w:id="773" w:author="ΕΥΘΥ" w:date="2018-12-10T15:33:00Z">
        <w:r w:rsidR="00925E06" w:rsidRPr="00925E06">
          <w:rPr>
            <w:rFonts w:ascii="Verdana" w:eastAsia="Times New Roman" w:hAnsi="Verdana" w:cs="Courier New"/>
            <w:sz w:val="20"/>
            <w:szCs w:val="20"/>
          </w:rPr>
          <w:delText>της πράξης</w:delText>
        </w:r>
      </w:del>
      <w:ins w:id="774" w:author="ΕΥΘΥ" w:date="2018-12-10T15:33:00Z">
        <w:r w:rsidR="001923C4">
          <w:rPr>
            <w:rFonts w:ascii="Verdana" w:eastAsia="Times New Roman" w:hAnsi="Verdana" w:cs="Courier New"/>
            <w:sz w:val="20"/>
            <w:szCs w:val="20"/>
          </w:rPr>
          <w:t xml:space="preserve">που αφορούν </w:t>
        </w:r>
        <w:r w:rsidR="00925E06" w:rsidRPr="00925E06">
          <w:rPr>
            <w:rFonts w:ascii="Verdana" w:eastAsia="Times New Roman" w:hAnsi="Verdana" w:cs="Courier New"/>
            <w:sz w:val="20"/>
            <w:szCs w:val="20"/>
          </w:rPr>
          <w:t>τη πράξη</w:t>
        </w:r>
      </w:ins>
      <w:r w:rsidR="00925E06" w:rsidRPr="00925E06">
        <w:rPr>
          <w:rFonts w:ascii="Verdana" w:eastAsia="Times New Roman" w:hAnsi="Verdana" w:cs="Courier New"/>
          <w:sz w:val="20"/>
          <w:szCs w:val="20"/>
        </w:rPr>
        <w:t xml:space="preserve"> και ποιος καταβάλλει τη δαπάνη για την εξόφλησή τους</w:t>
      </w:r>
      <w:r w:rsidR="00925E06">
        <w:rPr>
          <w:rFonts w:ascii="Verdana" w:eastAsia="Times New Roman" w:hAnsi="Verdana" w:cs="Courier New"/>
          <w:sz w:val="20"/>
          <w:szCs w:val="20"/>
        </w:rPr>
        <w:t>.</w:t>
      </w:r>
      <w:r w:rsidR="00A97E57">
        <w:rPr>
          <w:rFonts w:ascii="Verdana" w:eastAsia="Times New Roman" w:hAnsi="Verdana" w:cs="Courier New"/>
          <w:sz w:val="20"/>
          <w:szCs w:val="20"/>
        </w:rPr>
        <w:t xml:space="preserve"> </w:t>
      </w:r>
      <w:r w:rsidR="0099225D" w:rsidRPr="0099225D">
        <w:rPr>
          <w:rFonts w:ascii="Verdana" w:eastAsia="Times New Roman" w:hAnsi="Verdana" w:cs="Courier New"/>
          <w:sz w:val="20"/>
          <w:szCs w:val="20"/>
        </w:rPr>
        <w:t xml:space="preserve">Οι πραγματοποιηθείσες δαπάνες από </w:t>
      </w:r>
      <w:r w:rsidR="00925E06">
        <w:rPr>
          <w:rFonts w:ascii="Verdana" w:eastAsia="Times New Roman" w:hAnsi="Verdana" w:cs="Courier New"/>
          <w:sz w:val="20"/>
          <w:szCs w:val="20"/>
        </w:rPr>
        <w:t>το δικαιούχο ή/και από τον κύριο του έργου, όταν έτσι προβλέπεται από</w:t>
      </w:r>
      <w:r w:rsidR="0099225D" w:rsidRPr="0099225D">
        <w:rPr>
          <w:rFonts w:ascii="Verdana" w:eastAsia="Times New Roman" w:hAnsi="Verdana" w:cs="Courier New"/>
          <w:sz w:val="20"/>
          <w:szCs w:val="20"/>
        </w:rPr>
        <w:t xml:space="preserve"> τη</w:t>
      </w:r>
      <w:r w:rsidR="00925E06">
        <w:rPr>
          <w:rFonts w:ascii="Verdana" w:eastAsia="Times New Roman" w:hAnsi="Verdana" w:cs="Courier New"/>
          <w:sz w:val="20"/>
          <w:szCs w:val="20"/>
        </w:rPr>
        <w:t>ν</w:t>
      </w:r>
      <w:r w:rsidR="0099225D" w:rsidRPr="0099225D">
        <w:rPr>
          <w:rFonts w:ascii="Verdana" w:eastAsia="Times New Roman" w:hAnsi="Verdana" w:cs="Courier New"/>
          <w:sz w:val="20"/>
          <w:szCs w:val="20"/>
        </w:rPr>
        <w:t xml:space="preserve"> προγραμματική σύμβαση, πρέπει να αποδεικνύονται και να συνοδεύονται από εξοφλημένα τιμολόγια, ή όταν αυτό δεν είναι εφικτό, από λογιστικά έγγραφα ισοδύναμης αποδεικτικής αξίας</w:t>
      </w:r>
      <w:del w:id="775" w:author="ΕΥΘΥ" w:date="2018-12-10T15:33:00Z">
        <w:r w:rsidR="0099225D" w:rsidRPr="0099225D">
          <w:rPr>
            <w:rFonts w:ascii="Verdana" w:eastAsia="Times New Roman" w:hAnsi="Verdana" w:cs="Courier New"/>
            <w:sz w:val="20"/>
            <w:szCs w:val="20"/>
          </w:rPr>
          <w:delText>.</w:delText>
        </w:r>
      </w:del>
      <w:ins w:id="776" w:author="ΕΥΘΥ" w:date="2018-12-10T15:33:00Z">
        <w:r w:rsidR="001923C4">
          <w:rPr>
            <w:rFonts w:ascii="Verdana" w:eastAsia="Times New Roman" w:hAnsi="Verdana" w:cs="Courier New"/>
            <w:sz w:val="20"/>
            <w:szCs w:val="20"/>
          </w:rPr>
          <w:t xml:space="preserve">, εφόσον η μορφή της επιχορήγησης για την πράξη είναι αυτή του άρθρου 10, παρ. 1 στοιχείο α). </w:t>
        </w:r>
      </w:ins>
    </w:p>
    <w:p w14:paraId="3DE55665" w14:textId="77777777" w:rsidR="00925E06" w:rsidRPr="00925E06" w:rsidRDefault="00993BA0" w:rsidP="00925E06">
      <w:pPr>
        <w:ind w:left="852" w:hanging="426"/>
        <w:jc w:val="both"/>
        <w:rPr>
          <w:rFonts w:ascii="Verdana" w:eastAsia="Times New Roman" w:hAnsi="Verdana" w:cs="Courier New"/>
          <w:sz w:val="20"/>
          <w:szCs w:val="20"/>
        </w:rPr>
      </w:pPr>
      <w:r>
        <w:rPr>
          <w:rFonts w:ascii="Verdana" w:eastAsia="Times New Roman" w:hAnsi="Verdana" w:cs="Courier New"/>
          <w:sz w:val="20"/>
          <w:szCs w:val="20"/>
        </w:rPr>
        <w:t>ζ</w:t>
      </w:r>
      <w:r w:rsidR="00925E06">
        <w:rPr>
          <w:rFonts w:ascii="Verdana" w:eastAsia="Times New Roman" w:hAnsi="Verdana" w:cs="Courier New"/>
          <w:sz w:val="20"/>
          <w:szCs w:val="20"/>
        </w:rPr>
        <w:t>)</w:t>
      </w:r>
      <w:r w:rsidR="00925E06">
        <w:rPr>
          <w:rFonts w:ascii="Verdana" w:eastAsia="Times New Roman" w:hAnsi="Verdana" w:cs="Courier New"/>
          <w:sz w:val="20"/>
          <w:szCs w:val="20"/>
        </w:rPr>
        <w:tab/>
      </w:r>
      <w:r w:rsidR="0099225D" w:rsidRPr="0099225D">
        <w:rPr>
          <w:rFonts w:ascii="Verdana" w:eastAsia="Times New Roman" w:hAnsi="Verdana" w:cs="Courier New"/>
          <w:sz w:val="20"/>
          <w:szCs w:val="20"/>
        </w:rPr>
        <w:t>Η διαδρομή ελέγχου καλύπτει</w:t>
      </w:r>
      <w:r w:rsidR="00925E06">
        <w:rPr>
          <w:rFonts w:ascii="Verdana" w:eastAsia="Times New Roman" w:hAnsi="Verdana" w:cs="Courier New"/>
          <w:sz w:val="20"/>
          <w:szCs w:val="20"/>
        </w:rPr>
        <w:t xml:space="preserve"> και </w:t>
      </w:r>
      <w:r w:rsidR="00925E06" w:rsidRPr="00925E06">
        <w:rPr>
          <w:rFonts w:ascii="Verdana" w:eastAsia="Times New Roman" w:hAnsi="Verdana" w:cs="Courier New"/>
          <w:sz w:val="20"/>
          <w:szCs w:val="20"/>
        </w:rPr>
        <w:t>το επίπεδο του κυρίου του έργου, όταν αυτός καταβάλλει τις δαπάνες (τελικός λήπτης πιστώσεων)</w:t>
      </w:r>
      <w:r w:rsidR="008860D4">
        <w:rPr>
          <w:rFonts w:ascii="Verdana" w:eastAsia="Times New Roman" w:hAnsi="Verdana" w:cs="Courier New"/>
          <w:sz w:val="20"/>
          <w:szCs w:val="20"/>
        </w:rPr>
        <w:t>.</w:t>
      </w:r>
    </w:p>
    <w:p w14:paraId="22302D6C" w14:textId="2915CFC5" w:rsidR="0099225D" w:rsidRPr="0099225D" w:rsidRDefault="00993BA0" w:rsidP="00925E06">
      <w:pPr>
        <w:ind w:left="852" w:hanging="426"/>
        <w:jc w:val="both"/>
        <w:rPr>
          <w:rFonts w:ascii="Verdana" w:eastAsia="Times New Roman" w:hAnsi="Verdana" w:cs="Courier New"/>
          <w:sz w:val="20"/>
          <w:szCs w:val="20"/>
        </w:rPr>
      </w:pPr>
      <w:r>
        <w:rPr>
          <w:rFonts w:ascii="Verdana" w:eastAsia="Times New Roman" w:hAnsi="Verdana" w:cs="Courier New"/>
          <w:sz w:val="20"/>
          <w:szCs w:val="20"/>
        </w:rPr>
        <w:t>η</w:t>
      </w:r>
      <w:r w:rsidR="00925E06">
        <w:rPr>
          <w:rFonts w:ascii="Verdana" w:eastAsia="Times New Roman" w:hAnsi="Verdana" w:cs="Courier New"/>
          <w:sz w:val="20"/>
          <w:szCs w:val="20"/>
        </w:rPr>
        <w:t>)</w:t>
      </w:r>
      <w:r w:rsidR="00925E06">
        <w:rPr>
          <w:rFonts w:ascii="Verdana" w:eastAsia="Times New Roman" w:hAnsi="Verdana" w:cs="Courier New"/>
          <w:sz w:val="20"/>
          <w:szCs w:val="20"/>
        </w:rPr>
        <w:tab/>
      </w:r>
      <w:r w:rsidR="0099225D" w:rsidRPr="0099225D">
        <w:rPr>
          <w:rFonts w:ascii="Verdana" w:eastAsia="Times New Roman" w:hAnsi="Verdana" w:cs="Courier New"/>
          <w:sz w:val="20"/>
          <w:szCs w:val="20"/>
        </w:rPr>
        <w:t xml:space="preserve">Οι συμβαλλόμενοι στην προγραμματική σύμβαση οφείλουν να τηρούν </w:t>
      </w:r>
      <w:r w:rsidR="00CB1C98">
        <w:rPr>
          <w:rFonts w:ascii="Verdana" w:eastAsia="Times New Roman" w:hAnsi="Verdana" w:cs="Courier New"/>
          <w:sz w:val="20"/>
          <w:szCs w:val="20"/>
        </w:rPr>
        <w:t xml:space="preserve">ο καθένας πλήρη </w:t>
      </w:r>
      <w:r w:rsidR="0099225D" w:rsidRPr="0099225D">
        <w:rPr>
          <w:rFonts w:ascii="Verdana" w:eastAsia="Times New Roman" w:hAnsi="Verdana" w:cs="Courier New"/>
          <w:sz w:val="20"/>
          <w:szCs w:val="20"/>
        </w:rPr>
        <w:t xml:space="preserve">φάκελο με </w:t>
      </w:r>
      <w:r w:rsidR="00CB1C98">
        <w:rPr>
          <w:rFonts w:ascii="Verdana" w:eastAsia="Times New Roman" w:hAnsi="Verdana" w:cs="Courier New"/>
          <w:sz w:val="20"/>
          <w:szCs w:val="20"/>
        </w:rPr>
        <w:t xml:space="preserve">όλα τα στοιχεία της πράξης συμπεριλαμβανομένων των </w:t>
      </w:r>
      <w:r w:rsidR="0099225D" w:rsidRPr="0099225D">
        <w:rPr>
          <w:rFonts w:ascii="Verdana" w:eastAsia="Times New Roman" w:hAnsi="Verdana" w:cs="Courier New"/>
          <w:sz w:val="20"/>
          <w:szCs w:val="20"/>
        </w:rPr>
        <w:t>οικονομικ</w:t>
      </w:r>
      <w:r w:rsidR="00CB1C98">
        <w:rPr>
          <w:rFonts w:ascii="Verdana" w:eastAsia="Times New Roman" w:hAnsi="Verdana" w:cs="Courier New"/>
          <w:sz w:val="20"/>
          <w:szCs w:val="20"/>
        </w:rPr>
        <w:t>ών</w:t>
      </w:r>
      <w:r w:rsidR="0099225D" w:rsidRPr="0099225D">
        <w:rPr>
          <w:rFonts w:ascii="Verdana" w:eastAsia="Times New Roman" w:hAnsi="Verdana" w:cs="Courier New"/>
          <w:sz w:val="20"/>
          <w:szCs w:val="20"/>
        </w:rPr>
        <w:t xml:space="preserve"> και λοιπ</w:t>
      </w:r>
      <w:r w:rsidR="00CB1C98">
        <w:rPr>
          <w:rFonts w:ascii="Verdana" w:eastAsia="Times New Roman" w:hAnsi="Verdana" w:cs="Courier New"/>
          <w:sz w:val="20"/>
          <w:szCs w:val="20"/>
        </w:rPr>
        <w:t>ών</w:t>
      </w:r>
      <w:r w:rsidR="0099225D" w:rsidRPr="0099225D">
        <w:rPr>
          <w:rFonts w:ascii="Verdana" w:eastAsia="Times New Roman" w:hAnsi="Verdana" w:cs="Courier New"/>
          <w:sz w:val="20"/>
          <w:szCs w:val="20"/>
        </w:rPr>
        <w:t xml:space="preserve"> συναλλαγ</w:t>
      </w:r>
      <w:r w:rsidR="00CB1C98">
        <w:rPr>
          <w:rFonts w:ascii="Verdana" w:eastAsia="Times New Roman" w:hAnsi="Verdana" w:cs="Courier New"/>
          <w:sz w:val="20"/>
          <w:szCs w:val="20"/>
        </w:rPr>
        <w:t>ών</w:t>
      </w:r>
      <w:r w:rsidR="0099225D" w:rsidRPr="0099225D">
        <w:rPr>
          <w:rFonts w:ascii="Verdana" w:eastAsia="Times New Roman" w:hAnsi="Verdana" w:cs="Courier New"/>
          <w:sz w:val="20"/>
          <w:szCs w:val="20"/>
        </w:rPr>
        <w:t xml:space="preserve"> που διενήργησαν και οι οποίες αφορούν </w:t>
      </w:r>
      <w:del w:id="777" w:author="ΕΥΘΥ" w:date="2018-12-10T15:33:00Z">
        <w:r w:rsidR="0099225D" w:rsidRPr="0099225D">
          <w:rPr>
            <w:rFonts w:ascii="Verdana" w:eastAsia="Times New Roman" w:hAnsi="Verdana" w:cs="Courier New"/>
            <w:sz w:val="20"/>
            <w:szCs w:val="20"/>
          </w:rPr>
          <w:delText>την</w:delText>
        </w:r>
      </w:del>
      <w:ins w:id="778" w:author="ΕΥΘΥ" w:date="2018-12-10T15:33:00Z">
        <w:r w:rsidR="00C86A15">
          <w:rPr>
            <w:rFonts w:ascii="Verdana" w:eastAsia="Times New Roman" w:hAnsi="Verdana" w:cs="Courier New"/>
            <w:sz w:val="20"/>
            <w:szCs w:val="20"/>
          </w:rPr>
          <w:t>σ</w:t>
        </w:r>
        <w:r w:rsidR="0099225D" w:rsidRPr="0099225D">
          <w:rPr>
            <w:rFonts w:ascii="Verdana" w:eastAsia="Times New Roman" w:hAnsi="Verdana" w:cs="Courier New"/>
            <w:sz w:val="20"/>
            <w:szCs w:val="20"/>
          </w:rPr>
          <w:t>την</w:t>
        </w:r>
      </w:ins>
      <w:r w:rsidR="0099225D" w:rsidRPr="0099225D">
        <w:rPr>
          <w:rFonts w:ascii="Verdana" w:eastAsia="Times New Roman" w:hAnsi="Verdana" w:cs="Courier New"/>
          <w:sz w:val="20"/>
          <w:szCs w:val="20"/>
        </w:rPr>
        <w:t xml:space="preserve"> πράξη. </w:t>
      </w:r>
    </w:p>
    <w:p w14:paraId="2D4B3BB6" w14:textId="77777777" w:rsidR="006C7E57" w:rsidRDefault="00993BA0" w:rsidP="006C7E57">
      <w:pPr>
        <w:ind w:left="852" w:hanging="426"/>
        <w:jc w:val="both"/>
        <w:rPr>
          <w:rFonts w:ascii="Verdana" w:eastAsia="Times New Roman" w:hAnsi="Verdana" w:cs="Courier New"/>
          <w:sz w:val="20"/>
          <w:szCs w:val="20"/>
        </w:rPr>
      </w:pPr>
      <w:r>
        <w:rPr>
          <w:rFonts w:ascii="Verdana" w:eastAsia="Times New Roman" w:hAnsi="Verdana" w:cs="Courier New"/>
          <w:sz w:val="20"/>
          <w:szCs w:val="20"/>
        </w:rPr>
        <w:t>θ</w:t>
      </w:r>
      <w:r w:rsidR="00925E06" w:rsidRPr="00925E06">
        <w:rPr>
          <w:rFonts w:ascii="Verdana" w:eastAsia="Times New Roman" w:hAnsi="Verdana" w:cs="Courier New"/>
          <w:sz w:val="20"/>
          <w:szCs w:val="20"/>
        </w:rPr>
        <w:t>)</w:t>
      </w:r>
      <w:r w:rsidR="00925E06" w:rsidRPr="00925E06">
        <w:rPr>
          <w:rFonts w:ascii="Verdana" w:eastAsia="Times New Roman" w:hAnsi="Verdana" w:cs="Courier New"/>
          <w:sz w:val="20"/>
          <w:szCs w:val="20"/>
        </w:rPr>
        <w:tab/>
      </w:r>
      <w:r w:rsidR="008860D4">
        <w:rPr>
          <w:rFonts w:ascii="Verdana" w:eastAsia="Times New Roman" w:hAnsi="Verdana" w:cs="Courier New"/>
          <w:sz w:val="20"/>
          <w:szCs w:val="20"/>
        </w:rPr>
        <w:t>Ο</w:t>
      </w:r>
      <w:r w:rsidR="006C7E57" w:rsidRPr="00925E06">
        <w:rPr>
          <w:rFonts w:ascii="Verdana" w:eastAsia="Times New Roman" w:hAnsi="Verdana" w:cs="Courier New"/>
          <w:sz w:val="20"/>
          <w:szCs w:val="20"/>
        </w:rPr>
        <w:t xml:space="preserve"> δικαιούχος και ο κύριος του έργου είναι από κοινού υπεύθυνοι για πιθανές κυρώσεις που επιφέρει ή μη εκπλήρωση των υποχρεώσεων που περιλαμβάνονται στην απόφαση ένταξη</w:t>
      </w:r>
      <w:r w:rsidR="00CB1C98">
        <w:rPr>
          <w:rFonts w:ascii="Verdana" w:eastAsia="Times New Roman" w:hAnsi="Verdana" w:cs="Courier New"/>
          <w:sz w:val="20"/>
          <w:szCs w:val="20"/>
        </w:rPr>
        <w:t>ς</w:t>
      </w:r>
      <w:r w:rsidR="006C7E57" w:rsidRPr="00925E06">
        <w:rPr>
          <w:rFonts w:ascii="Verdana" w:eastAsia="Times New Roman" w:hAnsi="Verdana" w:cs="Courier New"/>
          <w:sz w:val="20"/>
          <w:szCs w:val="20"/>
        </w:rPr>
        <w:t>, σύμφωνα με τις αρμοδιότητες που αναλαμβάνει ο καθένας μέσω της προγραμματικής σύμβασης</w:t>
      </w:r>
      <w:r w:rsidR="008860D4">
        <w:rPr>
          <w:rFonts w:ascii="Verdana" w:eastAsia="Times New Roman" w:hAnsi="Verdana" w:cs="Courier New"/>
          <w:sz w:val="20"/>
          <w:szCs w:val="20"/>
        </w:rPr>
        <w:t>.</w:t>
      </w:r>
    </w:p>
    <w:p w14:paraId="3A3E86CA" w14:textId="44D091BB" w:rsidR="00280CEA" w:rsidRPr="000A4C8A" w:rsidRDefault="002E595E" w:rsidP="00BD3E5B">
      <w:pPr>
        <w:ind w:left="426" w:hanging="426"/>
        <w:jc w:val="both"/>
      </w:pPr>
      <w:del w:id="779" w:author="ΕΥΘΥ" w:date="2018-12-10T15:33:00Z">
        <w:r>
          <w:rPr>
            <w:rFonts w:ascii="Verdana" w:eastAsia="Times New Roman" w:hAnsi="Verdana" w:cs="Courier New"/>
            <w:sz w:val="20"/>
            <w:szCs w:val="20"/>
          </w:rPr>
          <w:delText>6</w:delText>
        </w:r>
      </w:del>
      <w:ins w:id="780" w:author="ΕΥΘΥ" w:date="2018-12-10T15:33:00Z">
        <w:r w:rsidR="00F14240">
          <w:rPr>
            <w:rFonts w:ascii="Verdana" w:eastAsia="Times New Roman" w:hAnsi="Verdana" w:cs="Courier New"/>
            <w:sz w:val="20"/>
            <w:szCs w:val="20"/>
          </w:rPr>
          <w:t>5</w:t>
        </w:r>
      </w:ins>
      <w:r w:rsidR="004F3427" w:rsidRPr="004F3427">
        <w:rPr>
          <w:rFonts w:ascii="Verdana" w:eastAsia="Times New Roman" w:hAnsi="Verdana" w:cs="Courier New"/>
          <w:sz w:val="20"/>
          <w:szCs w:val="20"/>
        </w:rPr>
        <w:t xml:space="preserve">. </w:t>
      </w:r>
      <w:r w:rsidR="0028450E">
        <w:rPr>
          <w:rFonts w:ascii="Verdana" w:eastAsia="Times New Roman" w:hAnsi="Verdana" w:cs="Courier New"/>
          <w:sz w:val="20"/>
          <w:szCs w:val="20"/>
        </w:rPr>
        <w:tab/>
      </w:r>
      <w:r w:rsidR="004F3427" w:rsidRPr="004F3427">
        <w:rPr>
          <w:rFonts w:ascii="Verdana" w:eastAsia="Times New Roman" w:hAnsi="Verdana" w:cs="Courier New"/>
          <w:sz w:val="20"/>
          <w:szCs w:val="20"/>
        </w:rPr>
        <w:t>Δαπάνες για την υλοποίηση πράξεων που εκτελούνται για λογαριασμό του δικαιούχου από κεντρικές αρχές</w:t>
      </w:r>
      <w:r w:rsidR="00040E89">
        <w:rPr>
          <w:rFonts w:ascii="Verdana" w:eastAsia="Times New Roman" w:hAnsi="Verdana" w:cs="Courier New"/>
          <w:sz w:val="20"/>
          <w:szCs w:val="20"/>
        </w:rPr>
        <w:t>,</w:t>
      </w:r>
      <w:r w:rsidR="004F3427" w:rsidRPr="004F3427">
        <w:rPr>
          <w:rFonts w:ascii="Verdana" w:eastAsia="Times New Roman" w:hAnsi="Verdana" w:cs="Courier New"/>
          <w:sz w:val="20"/>
          <w:szCs w:val="20"/>
        </w:rPr>
        <w:t xml:space="preserve"> σύμφωνα με το εθνικό θεσμικό πλαίσιο</w:t>
      </w:r>
      <w:r w:rsidR="00040E89">
        <w:rPr>
          <w:rFonts w:ascii="Verdana" w:eastAsia="Times New Roman" w:hAnsi="Verdana" w:cs="Courier New"/>
          <w:sz w:val="20"/>
          <w:szCs w:val="20"/>
        </w:rPr>
        <w:t>,</w:t>
      </w:r>
      <w:r w:rsidR="004F3427" w:rsidRPr="004F3427">
        <w:rPr>
          <w:rFonts w:ascii="Verdana" w:eastAsia="Times New Roman" w:hAnsi="Verdana" w:cs="Courier New"/>
          <w:sz w:val="20"/>
          <w:szCs w:val="20"/>
        </w:rPr>
        <w:t xml:space="preserve"> θεωρούνται ως πραγματικές δαπάνες του δικαιούχου και είναι επιλέξιμες.</w:t>
      </w:r>
    </w:p>
    <w:p w14:paraId="0BC5CCC7" w14:textId="77777777" w:rsidR="001B3CED" w:rsidRDefault="001B3CED" w:rsidP="00BD3E5B">
      <w:pPr>
        <w:pStyle w:val="2"/>
        <w:numPr>
          <w:ilvl w:val="0"/>
          <w:numId w:val="0"/>
        </w:numPr>
        <w:spacing w:before="360"/>
        <w:jc w:val="center"/>
        <w:rPr>
          <w:rFonts w:ascii="Verdana" w:eastAsia="EUAlbertina-ReguItal-Identity-H" w:hAnsi="Verdana" w:cs="EUAlbertina-Bold-Identity-H"/>
          <w:b w:val="0"/>
          <w:color w:val="auto"/>
          <w:sz w:val="20"/>
          <w:szCs w:val="20"/>
        </w:rPr>
      </w:pPr>
      <w:r w:rsidRPr="004C31C4">
        <w:rPr>
          <w:rFonts w:ascii="Verdana" w:eastAsia="EUAlbertina-ReguItal-Identity-H" w:hAnsi="Verdana" w:cs="EUAlbertina-Bold-Identity-H"/>
          <w:b w:val="0"/>
          <w:color w:val="auto"/>
          <w:sz w:val="20"/>
          <w:szCs w:val="20"/>
        </w:rPr>
        <w:t>ΤΙΤΛΟΣ Ι</w:t>
      </w:r>
      <w:r>
        <w:rPr>
          <w:rFonts w:ascii="Verdana" w:eastAsia="EUAlbertina-ReguItal-Identity-H" w:hAnsi="Verdana" w:cs="EUAlbertina-Bold-Identity-H"/>
          <w:b w:val="0"/>
          <w:color w:val="auto"/>
          <w:sz w:val="20"/>
          <w:szCs w:val="20"/>
        </w:rPr>
        <w:t>Ι</w:t>
      </w:r>
    </w:p>
    <w:p w14:paraId="3E4D9628" w14:textId="77777777" w:rsidR="001B3CED" w:rsidRPr="001B3CED" w:rsidRDefault="001B3CED" w:rsidP="001B3CED">
      <w:pPr>
        <w:pStyle w:val="2"/>
        <w:numPr>
          <w:ilvl w:val="0"/>
          <w:numId w:val="0"/>
        </w:numPr>
        <w:spacing w:before="0"/>
        <w:jc w:val="center"/>
        <w:rPr>
          <w:rFonts w:ascii="Verdana" w:eastAsia="EUAlbertina-ReguItal-Identity-H" w:hAnsi="Verdana" w:cs="EUAlbertina-Bold-Identity-H"/>
          <w:color w:val="auto"/>
          <w:sz w:val="20"/>
          <w:szCs w:val="20"/>
        </w:rPr>
      </w:pPr>
      <w:r>
        <w:rPr>
          <w:rFonts w:ascii="Verdana" w:eastAsia="EUAlbertina-ReguItal-Identity-H" w:hAnsi="Verdana" w:cs="EUAlbertina-Bold-Identity-H"/>
          <w:color w:val="auto"/>
          <w:sz w:val="20"/>
          <w:szCs w:val="20"/>
        </w:rPr>
        <w:t>ΕΠΙΧΟΡΗΓΗΣΕΙΣ ΚΑΙ ΕΠΙΣΤΡΕΠΤΕΑ ΣΥΝΔΡΟΜΗ</w:t>
      </w:r>
    </w:p>
    <w:p w14:paraId="41864849" w14:textId="77777777" w:rsidR="001344DB" w:rsidRDefault="001344DB" w:rsidP="003C0830">
      <w:pPr>
        <w:pStyle w:val="a"/>
        <w:rPr>
          <w:b/>
        </w:rPr>
      </w:pPr>
    </w:p>
    <w:p w14:paraId="578FE47F" w14:textId="77777777" w:rsidR="001344DB" w:rsidRPr="00B52383" w:rsidRDefault="0027472D" w:rsidP="00BA5207">
      <w:pPr>
        <w:pStyle w:val="msonospacing0"/>
        <w:spacing w:after="120" w:line="264" w:lineRule="auto"/>
        <w:jc w:val="center"/>
        <w:rPr>
          <w:rFonts w:ascii="Verdana" w:hAnsi="Verdana"/>
          <w:b/>
          <w:sz w:val="20"/>
          <w:szCs w:val="20"/>
        </w:rPr>
      </w:pPr>
      <w:r w:rsidRPr="0027472D">
        <w:rPr>
          <w:rFonts w:ascii="Verdana" w:hAnsi="Verdana"/>
          <w:b/>
          <w:sz w:val="20"/>
          <w:szCs w:val="20"/>
        </w:rPr>
        <w:t>Επιχορηγήσεις και επιστρεπτέα συνδρομή</w:t>
      </w:r>
    </w:p>
    <w:p w14:paraId="463DBD05" w14:textId="77777777" w:rsidR="00827A24" w:rsidRPr="004958A3" w:rsidRDefault="00827A24" w:rsidP="00B23141">
      <w:pPr>
        <w:pStyle w:val="msonospacing0"/>
        <w:spacing w:line="264" w:lineRule="auto"/>
        <w:rPr>
          <w:rFonts w:ascii="Verdana" w:hAnsi="Verdana"/>
          <w:i/>
          <w:sz w:val="20"/>
          <w:szCs w:val="20"/>
        </w:rPr>
      </w:pPr>
      <w:r w:rsidRPr="004958A3">
        <w:rPr>
          <w:rFonts w:ascii="Verdana" w:hAnsi="Verdana"/>
          <w:i/>
          <w:sz w:val="20"/>
          <w:szCs w:val="20"/>
        </w:rPr>
        <w:t>Α. Επιχορηγήσεις</w:t>
      </w:r>
    </w:p>
    <w:p w14:paraId="49893D56" w14:textId="77777777" w:rsidR="006B3F18" w:rsidRDefault="004F3427" w:rsidP="00BF1F2A">
      <w:pPr>
        <w:pStyle w:val="Default"/>
        <w:numPr>
          <w:ilvl w:val="0"/>
          <w:numId w:val="8"/>
        </w:numPr>
        <w:tabs>
          <w:tab w:val="left" w:pos="426"/>
        </w:tabs>
        <w:spacing w:after="120" w:line="264" w:lineRule="auto"/>
        <w:ind w:left="426" w:hanging="426"/>
        <w:jc w:val="both"/>
        <w:rPr>
          <w:rFonts w:ascii="Verdana" w:eastAsia="EUAlbertina-Regu-Identity-H" w:hAnsi="Verdana" w:cs="EUAlbertina-Regu-Identity-H"/>
          <w:sz w:val="20"/>
          <w:szCs w:val="20"/>
        </w:rPr>
      </w:pPr>
      <w:bookmarkStart w:id="781" w:name="_Toc423136505"/>
      <w:bookmarkStart w:id="782" w:name="_Toc423140411"/>
      <w:bookmarkStart w:id="783" w:name="_Toc423141006"/>
      <w:bookmarkStart w:id="784" w:name="_Ref388873447"/>
      <w:bookmarkEnd w:id="781"/>
      <w:bookmarkEnd w:id="782"/>
      <w:bookmarkEnd w:id="783"/>
      <w:r w:rsidRPr="004F3427">
        <w:rPr>
          <w:rFonts w:ascii="Verdana" w:eastAsia="EUAlbertina-Regu-Identity-H" w:hAnsi="Verdana" w:cs="EUAlbertina-Regu-Identity-H"/>
          <w:sz w:val="20"/>
          <w:szCs w:val="20"/>
        </w:rPr>
        <w:t>Οι επιχορηγήσεις είναι άμεσες μη επιστρεπτέες χρηματοδοτικές συνεισφορές, από το πρόγραμμα, οι οποίες χορηγούνται προκειμένου να χρηματοδοτηθεί:</w:t>
      </w:r>
    </w:p>
    <w:p w14:paraId="3102E1E3" w14:textId="77777777" w:rsidR="006B3F18" w:rsidRDefault="004F3427">
      <w:pPr>
        <w:pStyle w:val="Default"/>
        <w:spacing w:after="120" w:line="264" w:lineRule="auto"/>
        <w:ind w:left="852"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α) </w:t>
      </w:r>
      <w:r w:rsidR="00BA5207" w:rsidRPr="00D02B81">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είτε πράξη προοριζόμενη να προωθήσει την υλοποίηση ενός στόχου του προγράμματος.</w:t>
      </w:r>
    </w:p>
    <w:p w14:paraId="56A08C8B" w14:textId="77777777" w:rsidR="006B3F18" w:rsidRDefault="004F3427">
      <w:pPr>
        <w:pStyle w:val="Default"/>
        <w:spacing w:after="120" w:line="264" w:lineRule="auto"/>
        <w:ind w:left="852"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β)</w:t>
      </w:r>
      <w:r w:rsidRPr="004F3427">
        <w:rPr>
          <w:rFonts w:ascii="Verdana" w:eastAsia="EUAlbertina-Regu-Identity-H" w:hAnsi="Verdana" w:cs="EUAlbertina-Regu-Identity-H"/>
          <w:sz w:val="20"/>
          <w:szCs w:val="20"/>
        </w:rPr>
        <w:tab/>
        <w:t>είτε η λειτουργία οργανισμού/φορέα ο οποίος επιδιώκει και υποστηρίζει στόχο ή στόχους του προγράμματος (επιχορήγηση λειτουργίας).</w:t>
      </w:r>
    </w:p>
    <w:p w14:paraId="683C8A7C" w14:textId="77777777" w:rsidR="006B3F18" w:rsidRDefault="004F3427" w:rsidP="00BF1F2A">
      <w:pPr>
        <w:pStyle w:val="Default"/>
        <w:numPr>
          <w:ilvl w:val="0"/>
          <w:numId w:val="8"/>
        </w:numPr>
        <w:tabs>
          <w:tab w:val="left" w:pos="426"/>
        </w:tabs>
        <w:spacing w:after="120" w:line="264" w:lineRule="auto"/>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Οι επιχορηγήσεις λειτουργίας χορηγούνται κατ</w:t>
      </w:r>
      <w:r w:rsidR="008860D4">
        <w:rPr>
          <w:rFonts w:ascii="Verdana" w:eastAsia="EUAlbertina-Regu-Identity-H" w:hAnsi="Verdana" w:cs="EUAlbertina-Regu-Identity-H"/>
          <w:sz w:val="20"/>
          <w:szCs w:val="20"/>
        </w:rPr>
        <w:t>’</w:t>
      </w:r>
      <w:r w:rsidRPr="004F3427">
        <w:rPr>
          <w:rFonts w:ascii="Verdana" w:eastAsia="EUAlbertina-Regu-Identity-H" w:hAnsi="Verdana" w:cs="EUAlbertina-Regu-Identity-H"/>
          <w:sz w:val="20"/>
          <w:szCs w:val="20"/>
        </w:rPr>
        <w:t xml:space="preserve"> έτος </w:t>
      </w:r>
      <w:r w:rsidR="00546CEF">
        <w:rPr>
          <w:rFonts w:ascii="Verdana" w:eastAsia="EUAlbertina-Regu-Identity-H" w:hAnsi="Verdana" w:cs="EUAlbertina-Regu-Identity-H"/>
          <w:sz w:val="20"/>
          <w:szCs w:val="20"/>
        </w:rPr>
        <w:t xml:space="preserve">σε φορείς </w:t>
      </w:r>
      <w:r w:rsidRPr="004F3427">
        <w:rPr>
          <w:rFonts w:ascii="Verdana" w:eastAsia="EUAlbertina-Regu-Identity-H" w:hAnsi="Verdana" w:cs="EUAlbertina-Regu-Identity-H"/>
          <w:sz w:val="20"/>
          <w:szCs w:val="20"/>
        </w:rPr>
        <w:t xml:space="preserve">για τη χρηματοδότηση δραστηριοτήτων </w:t>
      </w:r>
      <w:r w:rsidR="00546CEF">
        <w:rPr>
          <w:rFonts w:ascii="Verdana" w:eastAsia="EUAlbertina-Regu-Identity-H" w:hAnsi="Verdana" w:cs="EUAlbertina-Regu-Identity-H"/>
          <w:sz w:val="20"/>
          <w:szCs w:val="20"/>
        </w:rPr>
        <w:t xml:space="preserve">τους </w:t>
      </w:r>
      <w:r w:rsidRPr="004F3427">
        <w:rPr>
          <w:rFonts w:ascii="Verdana" w:eastAsia="EUAlbertina-Regu-Identity-H" w:hAnsi="Verdana" w:cs="EUAlbertina-Regu-Identity-H"/>
          <w:sz w:val="20"/>
          <w:szCs w:val="20"/>
        </w:rPr>
        <w:t>οι οποίες συνδέονται με τους επιδιωκόμενους στόχους του προγράμματος, και αποτυπώνονται τεκμηριωμένα σε επιχειρησιακό πλάνο</w:t>
      </w:r>
      <w:r w:rsidR="00546CEF">
        <w:rPr>
          <w:rFonts w:ascii="Verdana" w:eastAsia="EUAlbertina-Regu-Identity-H" w:hAnsi="Verdana" w:cs="EUAlbertina-Regu-Identity-H"/>
          <w:sz w:val="20"/>
          <w:szCs w:val="20"/>
        </w:rPr>
        <w:t>,</w:t>
      </w:r>
      <w:r w:rsidRPr="004F3427">
        <w:rPr>
          <w:rFonts w:ascii="Verdana" w:eastAsia="EUAlbertina-Regu-Identity-H" w:hAnsi="Verdana" w:cs="EUAlbertina-Regu-Identity-H"/>
          <w:sz w:val="20"/>
          <w:szCs w:val="20"/>
        </w:rPr>
        <w:t xml:space="preserve"> το σύνολο ή μέρους του οποίου αποτελεί αντικείμενο της χρηματοδότησης.</w:t>
      </w:r>
    </w:p>
    <w:p w14:paraId="759996A7" w14:textId="77777777" w:rsidR="006B3F18" w:rsidRDefault="004F3427" w:rsidP="00BF1F2A">
      <w:pPr>
        <w:pStyle w:val="Default"/>
        <w:numPr>
          <w:ilvl w:val="0"/>
          <w:numId w:val="8"/>
        </w:numPr>
        <w:tabs>
          <w:tab w:val="left" w:pos="426"/>
        </w:tabs>
        <w:spacing w:after="120" w:line="264" w:lineRule="auto"/>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Οι επιχορηγήσεις τηρούν τις αρχές της διαφάνειας και της ίσης μεταχείρισης, της μη αποκόμισης κέρδους, της μη σώρευσης και της μη αναδρομικότητας. </w:t>
      </w:r>
    </w:p>
    <w:p w14:paraId="20357C2E" w14:textId="77777777" w:rsidR="004F275E" w:rsidRPr="004F275E" w:rsidRDefault="004F275E" w:rsidP="00BF1F2A">
      <w:pPr>
        <w:pStyle w:val="Default"/>
        <w:numPr>
          <w:ilvl w:val="0"/>
          <w:numId w:val="8"/>
        </w:numPr>
        <w:tabs>
          <w:tab w:val="left" w:pos="426"/>
        </w:tabs>
        <w:spacing w:after="120" w:line="264" w:lineRule="auto"/>
        <w:ind w:left="426" w:hanging="426"/>
        <w:jc w:val="both"/>
        <w:rPr>
          <w:rFonts w:ascii="Verdana" w:eastAsia="EUAlbertina-Regu-Identity-H" w:hAnsi="Verdana" w:cs="EUAlbertina-Regu-Identity-H"/>
          <w:sz w:val="20"/>
          <w:szCs w:val="20"/>
        </w:rPr>
      </w:pPr>
      <w:r w:rsidRPr="004F275E">
        <w:rPr>
          <w:rFonts w:ascii="Verdana" w:eastAsia="EUAlbertina-Regu-Identity-H" w:hAnsi="Verdana" w:cs="EUAlbertina-Regu-Identity-H"/>
          <w:sz w:val="20"/>
          <w:szCs w:val="20"/>
        </w:rPr>
        <w:t xml:space="preserve">Οι επιχορηγήσεις που δίνονται για την υλοποίηση </w:t>
      </w:r>
      <w:r w:rsidR="009D283E">
        <w:rPr>
          <w:rFonts w:ascii="Verdana" w:eastAsia="EUAlbertina-Regu-Identity-H" w:hAnsi="Verdana" w:cs="EUAlbertina-Regu-Identity-H"/>
          <w:sz w:val="20"/>
          <w:szCs w:val="20"/>
        </w:rPr>
        <w:t>πράξεων</w:t>
      </w:r>
      <w:r w:rsidRPr="004F275E">
        <w:rPr>
          <w:rFonts w:ascii="Verdana" w:eastAsia="EUAlbertina-Regu-Identity-H" w:hAnsi="Verdana" w:cs="EUAlbertina-Regu-Identity-H"/>
          <w:sz w:val="20"/>
          <w:szCs w:val="20"/>
        </w:rPr>
        <w:t xml:space="preserve"> αποτελούν αντικείμενο δημοσίευσης, ώστε να εξασφαλίζεται η απαιτούμενη διαφάνεια. Η δημοσίευση λαμβάνει τη μορφή πρόσκλησης υποβολής προτάσεων, εκτός εάν πρόκειται </w:t>
      </w:r>
      <w:r w:rsidR="00A5335A">
        <w:rPr>
          <w:rFonts w:ascii="Verdana" w:eastAsia="EUAlbertina-Regu-Identity-H" w:hAnsi="Verdana" w:cs="EUAlbertina-Regu-Identity-H"/>
          <w:sz w:val="20"/>
          <w:szCs w:val="20"/>
        </w:rPr>
        <w:t>για πράξεις οι οποίες αποτελούν αποκλειστική αρμοδιότητα ενός δικαιούχου</w:t>
      </w:r>
      <w:r w:rsidRPr="004F275E">
        <w:rPr>
          <w:rFonts w:ascii="Verdana" w:eastAsia="EUAlbertina-Regu-Identity-H" w:hAnsi="Verdana" w:cs="EUAlbertina-Regu-Identity-H"/>
          <w:sz w:val="20"/>
          <w:szCs w:val="20"/>
        </w:rPr>
        <w:t xml:space="preserve"> ή όταν ο δικαιούχος προσδιορίζεται στο πρόγραμμα</w:t>
      </w:r>
      <w:r w:rsidR="00A5335A">
        <w:rPr>
          <w:rFonts w:ascii="Verdana" w:eastAsia="EUAlbertina-Regu-Identity-H" w:hAnsi="Verdana" w:cs="EUAlbertina-Regu-Identity-H"/>
          <w:sz w:val="20"/>
          <w:szCs w:val="20"/>
        </w:rPr>
        <w:t xml:space="preserve"> ή στο ειδικό θεσμικό πλαίσιο που αφορά την υλοποίηση της πράξης</w:t>
      </w:r>
      <w:r w:rsidRPr="004F275E">
        <w:rPr>
          <w:rFonts w:ascii="Verdana" w:eastAsia="EUAlbertina-Regu-Identity-H" w:hAnsi="Verdana" w:cs="EUAlbertina-Regu-Identity-H"/>
          <w:sz w:val="20"/>
          <w:szCs w:val="20"/>
        </w:rPr>
        <w:t>.</w:t>
      </w:r>
    </w:p>
    <w:p w14:paraId="3EE9BFC3" w14:textId="77777777" w:rsidR="004F275E" w:rsidRPr="004F275E" w:rsidRDefault="004F275E" w:rsidP="004F275E">
      <w:pPr>
        <w:autoSpaceDE w:val="0"/>
        <w:autoSpaceDN w:val="0"/>
        <w:adjustRightInd w:val="0"/>
        <w:ind w:left="851" w:hanging="425"/>
        <w:jc w:val="both"/>
        <w:rPr>
          <w:rFonts w:ascii="Verdana" w:eastAsia="EUAlbertina-Regu-Identity-H" w:hAnsi="Verdana" w:cs="EUAlbertina-Regu-Identity-H"/>
          <w:color w:val="000000"/>
          <w:sz w:val="20"/>
          <w:szCs w:val="20"/>
          <w:lang w:eastAsia="el-GR"/>
        </w:rPr>
      </w:pPr>
      <w:r w:rsidRPr="004F275E">
        <w:rPr>
          <w:rFonts w:ascii="Verdana" w:eastAsia="EUAlbertina-Regu-Identity-H" w:hAnsi="Verdana" w:cs="EUAlbertina-Regu-Identity-H"/>
          <w:color w:val="000000"/>
          <w:sz w:val="20"/>
          <w:szCs w:val="20"/>
          <w:lang w:eastAsia="el-GR"/>
        </w:rPr>
        <w:t>Οι αιτήσεις επιχορήγησης είναι επιλέξιμες εφόσον υποβάλλονται από:</w:t>
      </w:r>
    </w:p>
    <w:p w14:paraId="286E6785" w14:textId="4DEE1B86" w:rsidR="004F275E" w:rsidRPr="004F275E" w:rsidRDefault="004F275E" w:rsidP="004F275E">
      <w:pPr>
        <w:autoSpaceDE w:val="0"/>
        <w:autoSpaceDN w:val="0"/>
        <w:adjustRightInd w:val="0"/>
        <w:ind w:left="851" w:hanging="425"/>
        <w:jc w:val="both"/>
        <w:rPr>
          <w:rFonts w:ascii="Verdana" w:eastAsia="EUAlbertina-Regu-Identity-H" w:hAnsi="Verdana" w:cs="EUAlbertina-Regu-Identity-H"/>
          <w:color w:val="000000"/>
          <w:sz w:val="20"/>
          <w:szCs w:val="20"/>
          <w:lang w:eastAsia="el-GR"/>
        </w:rPr>
      </w:pPr>
      <w:r w:rsidRPr="004F275E">
        <w:rPr>
          <w:rFonts w:ascii="Verdana" w:eastAsia="EUAlbertina-Regu-Identity-H" w:hAnsi="Verdana" w:cs="EUAlbertina-Regu-Identity-H"/>
          <w:color w:val="000000"/>
          <w:sz w:val="20"/>
          <w:szCs w:val="20"/>
          <w:lang w:eastAsia="el-GR"/>
        </w:rPr>
        <w:t>α) νομικά πρόσωπα</w:t>
      </w:r>
      <w:r w:rsidR="00FB5838" w:rsidRPr="00FB5838">
        <w:rPr>
          <w:rFonts w:ascii="Verdana" w:eastAsia="EUAlbertina-Regu-Identity-H" w:hAnsi="Verdana" w:cs="EUAlbertina-Regu-Identity-H"/>
          <w:color w:val="000000"/>
          <w:sz w:val="20"/>
          <w:szCs w:val="20"/>
          <w:lang w:eastAsia="el-GR"/>
        </w:rPr>
        <w:t>,</w:t>
      </w:r>
      <w:r w:rsidRPr="004F275E">
        <w:rPr>
          <w:rFonts w:ascii="Verdana" w:eastAsia="EUAlbertina-Regu-Identity-H" w:hAnsi="Verdana" w:cs="EUAlbertina-Regu-Identity-H"/>
          <w:color w:val="000000"/>
          <w:sz w:val="20"/>
          <w:szCs w:val="20"/>
          <w:lang w:eastAsia="el-GR"/>
        </w:rPr>
        <w:t xml:space="preserve"> ή</w:t>
      </w:r>
    </w:p>
    <w:p w14:paraId="2E861E54" w14:textId="42A2C1F1" w:rsidR="004F275E" w:rsidRPr="00FB5838" w:rsidRDefault="004F275E" w:rsidP="004F275E">
      <w:pPr>
        <w:autoSpaceDE w:val="0"/>
        <w:autoSpaceDN w:val="0"/>
        <w:adjustRightInd w:val="0"/>
        <w:ind w:left="851" w:hanging="425"/>
        <w:jc w:val="both"/>
        <w:rPr>
          <w:rFonts w:ascii="Verdana" w:eastAsia="EUAlbertina-Regu-Identity-H" w:hAnsi="Verdana" w:cs="EUAlbertina-Regu-Identity-H"/>
          <w:color w:val="000000"/>
          <w:sz w:val="20"/>
          <w:szCs w:val="20"/>
          <w:lang w:eastAsia="el-GR"/>
        </w:rPr>
      </w:pPr>
      <w:r w:rsidRPr="004F275E">
        <w:rPr>
          <w:rFonts w:ascii="Verdana" w:eastAsia="EUAlbertina-Regu-Identity-H" w:hAnsi="Verdana" w:cs="EUAlbertina-Regu-Identity-H"/>
          <w:color w:val="000000"/>
          <w:sz w:val="20"/>
          <w:szCs w:val="20"/>
          <w:lang w:eastAsia="el-GR"/>
        </w:rPr>
        <w:t xml:space="preserve">β) φυσικά πρόσωπα, εφόσον αυτό απαιτείται λόγω της φύσης ή των χαρακτηριστικών της ενέργειας ή του στόχου που </w:t>
      </w:r>
      <w:del w:id="785" w:author="ΕΥΘΥ" w:date="2018-12-10T15:33:00Z">
        <w:r w:rsidRPr="004F275E">
          <w:rPr>
            <w:rFonts w:ascii="Verdana" w:eastAsia="EUAlbertina-Regu-Identity-H" w:hAnsi="Verdana" w:cs="EUAlbertina-Regu-Identity-H"/>
            <w:color w:val="000000"/>
            <w:sz w:val="20"/>
            <w:szCs w:val="20"/>
            <w:lang w:eastAsia="el-GR"/>
          </w:rPr>
          <w:delText>επιδιώκει ο δικαιούχος.</w:delText>
        </w:r>
      </w:del>
      <w:ins w:id="786" w:author="ΕΥΘΥ" w:date="2018-12-10T15:33:00Z">
        <w:r w:rsidRPr="004F275E">
          <w:rPr>
            <w:rFonts w:ascii="Verdana" w:eastAsia="EUAlbertina-Regu-Identity-H" w:hAnsi="Verdana" w:cs="EUAlbertina-Regu-Identity-H"/>
            <w:color w:val="000000"/>
            <w:sz w:val="20"/>
            <w:szCs w:val="20"/>
            <w:lang w:eastAsia="el-GR"/>
          </w:rPr>
          <w:t>επιδιώκε</w:t>
        </w:r>
        <w:r w:rsidR="00CC0B7E">
          <w:rPr>
            <w:rFonts w:ascii="Verdana" w:eastAsia="EUAlbertina-Regu-Identity-H" w:hAnsi="Verdana" w:cs="EUAlbertina-Regu-Identity-H"/>
            <w:color w:val="000000"/>
            <w:sz w:val="20"/>
            <w:szCs w:val="20"/>
            <w:lang w:eastAsia="el-GR"/>
          </w:rPr>
          <w:t>ται</w:t>
        </w:r>
      </w:ins>
      <w:r w:rsidR="00FB5838" w:rsidRPr="00FB5838">
        <w:rPr>
          <w:rFonts w:ascii="Verdana" w:eastAsia="EUAlbertina-Regu-Identity-H" w:hAnsi="Verdana" w:cs="EUAlbertina-Regu-Identity-H"/>
          <w:color w:val="000000"/>
          <w:sz w:val="20"/>
          <w:szCs w:val="20"/>
          <w:lang w:eastAsia="el-GR"/>
        </w:rPr>
        <w:t>.</w:t>
      </w:r>
    </w:p>
    <w:p w14:paraId="6A463B27" w14:textId="77777777" w:rsidR="004F275E" w:rsidRDefault="004F275E" w:rsidP="004F275E">
      <w:pPr>
        <w:pStyle w:val="Default"/>
        <w:tabs>
          <w:tab w:val="left" w:pos="426"/>
        </w:tabs>
        <w:spacing w:after="120" w:line="264" w:lineRule="auto"/>
        <w:ind w:left="426"/>
        <w:jc w:val="both"/>
        <w:rPr>
          <w:rFonts w:ascii="Verdana" w:eastAsia="EUAlbertina-Regu-Identity-H" w:hAnsi="Verdana" w:cs="EUAlbertina-Regu-Identity-H"/>
          <w:sz w:val="20"/>
          <w:szCs w:val="20"/>
        </w:rPr>
      </w:pPr>
      <w:r w:rsidRPr="004F275E">
        <w:rPr>
          <w:rFonts w:ascii="Verdana" w:eastAsia="EUAlbertina-Regu-Identity-H" w:hAnsi="Verdana" w:cs="EUAlbertina-Regu-Identity-H"/>
          <w:sz w:val="20"/>
          <w:szCs w:val="20"/>
        </w:rPr>
        <w:t>Για τους σκοπούς του στοιχείου α) του πρώτου εδαφίου, οι αιτήσεις επιχορήγησης είναι δυνατόν να είναι επιλέξιμες εάν υποβάλλονται από οντότητες που δεν διαθέτουν νομική προσωπικότητα δυνάμει της οικείας εθνικής νομοθεσίας, υπό τον όρο ότι οι εκπρόσωποί τους έχουν την ικανότητα να αναλάβουν νομικές δεσμεύσεις για λογαριασμό της οντότητας και να προσφέρουν</w:t>
      </w:r>
      <w:r w:rsidR="00F15D1E">
        <w:rPr>
          <w:rFonts w:ascii="Verdana" w:eastAsia="EUAlbertina-Regu-Identity-H" w:hAnsi="Verdana" w:cs="EUAlbertina-Regu-Identity-H"/>
          <w:sz w:val="20"/>
          <w:szCs w:val="20"/>
        </w:rPr>
        <w:t xml:space="preserve"> </w:t>
      </w:r>
      <w:ins w:id="787" w:author="ΕΥΘΥ" w:date="2018-12-10T15:33:00Z">
        <w:r w:rsidR="00F15D1E">
          <w:rPr>
            <w:rFonts w:ascii="Verdana" w:eastAsia="EUAlbertina-Regu-Identity-H" w:hAnsi="Verdana" w:cs="EUAlbertina-Regu-Identity-H"/>
            <w:sz w:val="20"/>
            <w:szCs w:val="20"/>
          </w:rPr>
          <w:t>τυχόν</w:t>
        </w:r>
        <w:r w:rsidRPr="004F275E">
          <w:rPr>
            <w:rFonts w:ascii="Verdana" w:eastAsia="EUAlbertina-Regu-Identity-H" w:hAnsi="Verdana" w:cs="EUAlbertina-Regu-Identity-H"/>
            <w:sz w:val="20"/>
            <w:szCs w:val="20"/>
          </w:rPr>
          <w:t xml:space="preserve"> </w:t>
        </w:r>
      </w:ins>
      <w:r w:rsidRPr="004F275E">
        <w:rPr>
          <w:rFonts w:ascii="Verdana" w:eastAsia="EUAlbertina-Regu-Identity-H" w:hAnsi="Verdana" w:cs="EUAlbertina-Regu-Identity-H"/>
          <w:sz w:val="20"/>
          <w:szCs w:val="20"/>
        </w:rPr>
        <w:t>εγγυήσεις ισοδύναμες με εκείνες που παρέχουν τα νομικά πρόσωπα.</w:t>
      </w:r>
    </w:p>
    <w:p w14:paraId="235841AE" w14:textId="77777777" w:rsidR="006B3F18" w:rsidRDefault="004F275E" w:rsidP="00BF1F2A">
      <w:pPr>
        <w:pStyle w:val="Default"/>
        <w:numPr>
          <w:ilvl w:val="0"/>
          <w:numId w:val="8"/>
        </w:numPr>
        <w:tabs>
          <w:tab w:val="left" w:pos="426"/>
        </w:tabs>
        <w:spacing w:after="120" w:line="264" w:lineRule="auto"/>
        <w:ind w:left="426" w:hanging="426"/>
        <w:jc w:val="both"/>
        <w:rPr>
          <w:rFonts w:ascii="Verdana" w:eastAsia="EUAlbertina-Regu-Identity-H" w:hAnsi="Verdana" w:cs="EUAlbertina-Regu-Identity-H"/>
          <w:sz w:val="20"/>
          <w:szCs w:val="20"/>
        </w:rPr>
      </w:pPr>
      <w:r>
        <w:rPr>
          <w:rFonts w:ascii="Verdana" w:eastAsia="EUAlbertina-Regu-Identity-H" w:hAnsi="Verdana" w:cs="EUAlbertina-Regu-Identity-H"/>
          <w:sz w:val="20"/>
          <w:szCs w:val="20"/>
        </w:rPr>
        <w:t>Οι</w:t>
      </w:r>
      <w:r w:rsidR="004F3427" w:rsidRPr="004F3427">
        <w:rPr>
          <w:rFonts w:ascii="Verdana" w:eastAsia="EUAlbertina-Regu-Identity-H" w:hAnsi="Verdana" w:cs="EUAlbertina-Regu-Identity-H"/>
          <w:sz w:val="20"/>
          <w:szCs w:val="20"/>
        </w:rPr>
        <w:t xml:space="preserve"> επιχορηγήσεις δεν μπορούν να δημιουργούν κέρδος στον δικαιούχο, αποζημιώνουν μόνο το κόστος υλοποίησης της πράξης ή το </w:t>
      </w:r>
      <w:r w:rsidR="00546CEF">
        <w:rPr>
          <w:rFonts w:ascii="Verdana" w:eastAsia="EUAlbertina-Regu-Identity-H" w:hAnsi="Verdana" w:cs="EUAlbertina-Regu-Identity-H"/>
          <w:sz w:val="20"/>
          <w:szCs w:val="20"/>
        </w:rPr>
        <w:t xml:space="preserve">ετήσιο </w:t>
      </w:r>
      <w:r w:rsidR="004F3427" w:rsidRPr="004F3427">
        <w:rPr>
          <w:rFonts w:ascii="Verdana" w:eastAsia="EUAlbertina-Regu-Identity-H" w:hAnsi="Verdana" w:cs="EUAlbertina-Regu-Identity-H"/>
          <w:sz w:val="20"/>
          <w:szCs w:val="20"/>
        </w:rPr>
        <w:t>κόστος</w:t>
      </w:r>
      <w:r w:rsidR="003878E5">
        <w:rPr>
          <w:rFonts w:ascii="Verdana" w:eastAsia="EUAlbertina-Regu-Identity-H" w:hAnsi="Verdana" w:cs="EUAlbertina-Regu-Identity-H"/>
          <w:sz w:val="20"/>
          <w:szCs w:val="20"/>
        </w:rPr>
        <w:t xml:space="preserve"> </w:t>
      </w:r>
      <w:r w:rsidR="004F3427" w:rsidRPr="004F3427">
        <w:rPr>
          <w:rFonts w:ascii="Verdana" w:eastAsia="EUAlbertina-Regu-Identity-H" w:hAnsi="Verdana" w:cs="EUAlbertina-Regu-Identity-H"/>
          <w:sz w:val="20"/>
          <w:szCs w:val="20"/>
        </w:rPr>
        <w:t>λειτουργίας του δικαιούχου</w:t>
      </w:r>
      <w:r w:rsidR="00546CEF">
        <w:rPr>
          <w:rFonts w:ascii="Verdana" w:eastAsia="EUAlbertina-Regu-Identity-H" w:hAnsi="Verdana" w:cs="EUAlbertina-Regu-Identity-H"/>
          <w:sz w:val="20"/>
          <w:szCs w:val="20"/>
        </w:rPr>
        <w:t>,</w:t>
      </w:r>
      <w:r w:rsidR="004F3427" w:rsidRPr="004F3427">
        <w:rPr>
          <w:rFonts w:ascii="Verdana" w:eastAsia="EUAlbertina-Regu-Identity-H" w:hAnsi="Verdana" w:cs="EUAlbertina-Regu-Identity-H"/>
          <w:sz w:val="20"/>
          <w:szCs w:val="20"/>
        </w:rPr>
        <w:t xml:space="preserve"> για τις περιπτώσεις επιχορηγήσεων λειτουργίας. </w:t>
      </w:r>
    </w:p>
    <w:p w14:paraId="0BDC6304" w14:textId="77777777" w:rsidR="006B3F18" w:rsidRPr="00684634" w:rsidRDefault="004F3427">
      <w:pPr>
        <w:autoSpaceDE w:val="0"/>
        <w:autoSpaceDN w:val="0"/>
        <w:adjustRightInd w:val="0"/>
        <w:ind w:left="426"/>
        <w:jc w:val="both"/>
        <w:rPr>
          <w:rFonts w:ascii="Verdana" w:eastAsia="EUAlbertina-Regu-Identity-H" w:hAnsi="Verdana" w:cs="EUAlbertina-Regu-Identity-H"/>
          <w:color w:val="000000"/>
          <w:sz w:val="20"/>
          <w:szCs w:val="20"/>
          <w:lang w:eastAsia="el-GR"/>
        </w:rPr>
      </w:pPr>
      <w:r w:rsidRPr="004F3427">
        <w:rPr>
          <w:rFonts w:ascii="Verdana" w:eastAsia="EUAlbertina-Regu-Identity-H" w:hAnsi="Verdana" w:cs="EUAlbertina-Regu-Identity-H"/>
          <w:color w:val="000000"/>
          <w:sz w:val="20"/>
          <w:szCs w:val="20"/>
          <w:lang w:val="en-US" w:eastAsia="el-GR"/>
        </w:rPr>
        <w:t>I</w:t>
      </w:r>
      <w:r w:rsidRPr="004F3427">
        <w:rPr>
          <w:rFonts w:ascii="Verdana" w:eastAsia="EUAlbertina-Regu-Identity-H" w:hAnsi="Verdana" w:cs="EUAlbertina-Regu-Identity-H"/>
          <w:color w:val="000000"/>
          <w:sz w:val="20"/>
          <w:szCs w:val="20"/>
          <w:lang w:eastAsia="el-GR"/>
        </w:rPr>
        <w:t>. Η αρχή της μη αποκόμισης κέρδους δεν ισχύει για:</w:t>
      </w:r>
    </w:p>
    <w:p w14:paraId="20CF49C7" w14:textId="77777777" w:rsidR="006B3F18" w:rsidRDefault="004F3427">
      <w:pPr>
        <w:autoSpaceDE w:val="0"/>
        <w:autoSpaceDN w:val="0"/>
        <w:adjustRightInd w:val="0"/>
        <w:ind w:left="851" w:hanging="425"/>
        <w:jc w:val="both"/>
        <w:rPr>
          <w:rFonts w:ascii="Verdana" w:eastAsia="EUAlbertina-Regu-Identity-H" w:hAnsi="Verdana" w:cs="EUAlbertina-Regu-Identity-H"/>
          <w:color w:val="000000"/>
          <w:sz w:val="20"/>
          <w:szCs w:val="20"/>
          <w:lang w:eastAsia="el-GR"/>
        </w:rPr>
      </w:pPr>
      <w:r w:rsidRPr="004F3427">
        <w:rPr>
          <w:rFonts w:ascii="Verdana" w:eastAsia="EUAlbertina-Regu-Identity-H" w:hAnsi="Verdana" w:cs="EUAlbertina-Regu-Identity-H"/>
          <w:color w:val="000000"/>
          <w:sz w:val="20"/>
          <w:szCs w:val="20"/>
          <w:lang w:eastAsia="el-GR"/>
        </w:rPr>
        <w:t xml:space="preserve">α) </w:t>
      </w:r>
      <w:r w:rsidR="00BA5207" w:rsidRPr="00D02B81">
        <w:rPr>
          <w:rFonts w:ascii="Verdana" w:eastAsia="EUAlbertina-Regu-Identity-H" w:hAnsi="Verdana" w:cs="EUAlbertina-Regu-Identity-H"/>
          <w:color w:val="000000"/>
          <w:sz w:val="20"/>
          <w:szCs w:val="20"/>
          <w:lang w:eastAsia="el-GR"/>
        </w:rPr>
        <w:tab/>
      </w:r>
      <w:ins w:id="788" w:author="ΕΥΘΥ" w:date="2018-12-10T15:33:00Z">
        <w:r w:rsidR="00EC0684">
          <w:rPr>
            <w:rFonts w:ascii="Verdana" w:eastAsia="EUAlbertina-Regu-Identity-H" w:hAnsi="Verdana" w:cs="EUAlbertina-Regu-Identity-H"/>
            <w:color w:val="000000"/>
            <w:sz w:val="20"/>
            <w:szCs w:val="20"/>
            <w:lang w:eastAsia="el-GR"/>
          </w:rPr>
          <w:t>ενέργειες/</w:t>
        </w:r>
      </w:ins>
      <w:r w:rsidR="00C3453C">
        <w:rPr>
          <w:rFonts w:ascii="Verdana" w:eastAsia="EUAlbertina-Regu-Identity-H" w:hAnsi="Verdana" w:cs="EUAlbertina-Regu-Identity-H"/>
          <w:color w:val="000000"/>
          <w:sz w:val="20"/>
          <w:szCs w:val="20"/>
          <w:lang w:eastAsia="el-GR"/>
        </w:rPr>
        <w:t>πράξεις</w:t>
      </w:r>
      <w:r w:rsidR="003878E5">
        <w:rPr>
          <w:rFonts w:ascii="Verdana" w:eastAsia="EUAlbertina-Regu-Identity-H" w:hAnsi="Verdana" w:cs="EUAlbertina-Regu-Identity-H"/>
          <w:color w:val="000000"/>
          <w:sz w:val="20"/>
          <w:szCs w:val="20"/>
          <w:lang w:eastAsia="el-GR"/>
        </w:rPr>
        <w:t xml:space="preserve"> </w:t>
      </w:r>
      <w:r w:rsidRPr="004F3427">
        <w:rPr>
          <w:rFonts w:ascii="Verdana" w:eastAsia="EUAlbertina-Regu-Identity-H" w:hAnsi="Verdana" w:cs="EUAlbertina-Regu-Identity-H"/>
          <w:color w:val="000000"/>
          <w:sz w:val="20"/>
          <w:szCs w:val="20"/>
          <w:lang w:eastAsia="el-GR"/>
        </w:rPr>
        <w:t xml:space="preserve">με στόχο την ενίσχυση της οικονομικής επιφάνειας δικαιούχου, ή </w:t>
      </w:r>
      <w:r w:rsidR="00C3453C">
        <w:rPr>
          <w:rFonts w:ascii="Verdana" w:eastAsia="EUAlbertina-Regu-Identity-H" w:hAnsi="Verdana" w:cs="EUAlbertina-Regu-Identity-H"/>
          <w:color w:val="000000"/>
          <w:sz w:val="20"/>
          <w:szCs w:val="20"/>
          <w:lang w:eastAsia="el-GR"/>
        </w:rPr>
        <w:t>πράξεις</w:t>
      </w:r>
      <w:r w:rsidR="003878E5">
        <w:rPr>
          <w:rFonts w:ascii="Verdana" w:eastAsia="EUAlbertina-Regu-Identity-H" w:hAnsi="Verdana" w:cs="EUAlbertina-Regu-Identity-H"/>
          <w:color w:val="000000"/>
          <w:sz w:val="20"/>
          <w:szCs w:val="20"/>
          <w:lang w:eastAsia="el-GR"/>
        </w:rPr>
        <w:t xml:space="preserve"> </w:t>
      </w:r>
      <w:r w:rsidRPr="004F3427">
        <w:rPr>
          <w:rFonts w:ascii="Verdana" w:eastAsia="EUAlbertina-Regu-Identity-H" w:hAnsi="Verdana" w:cs="EUAlbertina-Regu-Identity-H"/>
          <w:color w:val="000000"/>
          <w:sz w:val="20"/>
          <w:szCs w:val="20"/>
          <w:lang w:eastAsia="el-GR"/>
        </w:rPr>
        <w:t>που δημιουργούν εισόδημα προκειμένου να διασφαλιστεί η συνέχειά τους μετά την περίοδο κατά την οποία χορηγείται η χρηματοδότηση από το πρόγραμμα που προβλέπεται στην</w:t>
      </w:r>
      <w:r w:rsidR="00582C0F">
        <w:rPr>
          <w:rFonts w:ascii="Verdana" w:eastAsia="EUAlbertina-Regu-Identity-H" w:hAnsi="Verdana" w:cs="EUAlbertina-Regu-Identity-H"/>
          <w:color w:val="000000"/>
          <w:sz w:val="20"/>
          <w:szCs w:val="20"/>
          <w:lang w:eastAsia="el-GR"/>
        </w:rPr>
        <w:t xml:space="preserve"> απόφαση ένταξης,</w:t>
      </w:r>
    </w:p>
    <w:p w14:paraId="3EDC1B49" w14:textId="77777777" w:rsidR="006B3F18" w:rsidRDefault="004F3427">
      <w:pPr>
        <w:autoSpaceDE w:val="0"/>
        <w:autoSpaceDN w:val="0"/>
        <w:adjustRightInd w:val="0"/>
        <w:ind w:left="851" w:hanging="425"/>
        <w:jc w:val="both"/>
        <w:rPr>
          <w:del w:id="789" w:author="ΕΥΘΥ" w:date="2018-12-10T15:33:00Z"/>
          <w:rFonts w:ascii="Verdana" w:eastAsia="EUAlbertina-Regu-Identity-H" w:hAnsi="Verdana" w:cs="EUAlbertina-Regu-Identity-H"/>
          <w:color w:val="000000"/>
          <w:sz w:val="20"/>
          <w:szCs w:val="20"/>
          <w:lang w:eastAsia="el-GR"/>
        </w:rPr>
      </w:pPr>
      <w:r w:rsidRPr="004F3427">
        <w:rPr>
          <w:rFonts w:ascii="Verdana" w:eastAsia="EUAlbertina-Regu-Identity-H" w:hAnsi="Verdana" w:cs="EUAlbertina-Regu-Identity-H"/>
          <w:color w:val="000000"/>
          <w:sz w:val="20"/>
          <w:szCs w:val="20"/>
          <w:lang w:eastAsia="el-GR"/>
        </w:rPr>
        <w:t xml:space="preserve">β) </w:t>
      </w:r>
      <w:r w:rsidR="00BA5207" w:rsidRPr="00D02B81">
        <w:rPr>
          <w:rFonts w:ascii="Verdana" w:eastAsia="EUAlbertina-Regu-Identity-H" w:hAnsi="Verdana" w:cs="EUAlbertina-Regu-Identity-H"/>
          <w:color w:val="000000"/>
          <w:sz w:val="20"/>
          <w:szCs w:val="20"/>
          <w:lang w:eastAsia="el-GR"/>
        </w:rPr>
        <w:tab/>
      </w:r>
      <w:del w:id="790" w:author="ΕΥΘΥ" w:date="2018-12-10T15:33:00Z">
        <w:r w:rsidRPr="004F3427">
          <w:rPr>
            <w:rFonts w:ascii="Verdana" w:eastAsia="EUAlbertina-Regu-Identity-H" w:hAnsi="Verdana" w:cs="EUAlbertina-Regu-Identity-H"/>
            <w:color w:val="000000"/>
            <w:sz w:val="20"/>
            <w:szCs w:val="20"/>
            <w:lang w:eastAsia="el-GR"/>
          </w:rPr>
          <w:delText>υποτροφίες μελέτης, έρευνας ή επαγγελματικής κατάρτισης</w:delText>
        </w:r>
      </w:del>
      <w:ins w:id="791" w:author="ΕΥΘΥ" w:date="2018-12-10T15:33:00Z">
        <w:r w:rsidR="00EC0684">
          <w:rPr>
            <w:rFonts w:ascii="Verdana" w:eastAsia="EUAlbertina-Regu-Identity-H" w:hAnsi="Verdana" w:cs="EUAlbertina-Regu-Identity-H"/>
            <w:color w:val="000000"/>
            <w:sz w:val="20"/>
            <w:szCs w:val="20"/>
            <w:lang w:eastAsia="el-GR"/>
          </w:rPr>
          <w:t>ενέργειες</w:t>
        </w:r>
      </w:ins>
      <w:r w:rsidR="00EC0684">
        <w:rPr>
          <w:rFonts w:ascii="Verdana" w:eastAsia="EUAlbertina-Regu-Identity-H" w:hAnsi="Verdana" w:cs="EUAlbertina-Regu-Identity-H"/>
          <w:color w:val="000000"/>
          <w:sz w:val="20"/>
          <w:szCs w:val="20"/>
          <w:lang w:eastAsia="el-GR"/>
        </w:rPr>
        <w:t xml:space="preserve"> που </w:t>
      </w:r>
      <w:del w:id="792" w:author="ΕΥΘΥ" w:date="2018-12-10T15:33:00Z">
        <w:r w:rsidRPr="004F3427">
          <w:rPr>
            <w:rFonts w:ascii="Verdana" w:eastAsia="EUAlbertina-Regu-Identity-H" w:hAnsi="Verdana" w:cs="EUAlbertina-Regu-Identity-H"/>
            <w:color w:val="000000"/>
            <w:sz w:val="20"/>
            <w:szCs w:val="20"/>
            <w:lang w:eastAsia="el-GR"/>
          </w:rPr>
          <w:delText>παρέχονται</w:delText>
        </w:r>
      </w:del>
      <w:ins w:id="793" w:author="ΕΥΘΥ" w:date="2018-12-10T15:33:00Z">
        <w:r w:rsidR="00EC0684">
          <w:rPr>
            <w:rFonts w:ascii="Verdana" w:eastAsia="EUAlbertina-Regu-Identity-H" w:hAnsi="Verdana" w:cs="EUAlbertina-Regu-Identity-H"/>
            <w:color w:val="000000"/>
            <w:sz w:val="20"/>
            <w:szCs w:val="20"/>
            <w:lang w:eastAsia="el-GR"/>
          </w:rPr>
          <w:t xml:space="preserve">συνιστούν </w:t>
        </w:r>
        <w:r w:rsidR="002570F3">
          <w:rPr>
            <w:rFonts w:ascii="Verdana" w:eastAsia="EUAlbertina-Regu-Identity-H" w:hAnsi="Verdana" w:cs="EUAlbertina-Regu-Identity-H"/>
            <w:color w:val="000000"/>
            <w:sz w:val="20"/>
            <w:szCs w:val="20"/>
            <w:lang w:eastAsia="el-GR"/>
          </w:rPr>
          <w:t>στήριξη/για</w:t>
        </w:r>
        <w:r w:rsidRPr="004F3427">
          <w:rPr>
            <w:rFonts w:ascii="Verdana" w:eastAsia="EUAlbertina-Regu-Identity-H" w:hAnsi="Verdana" w:cs="EUAlbertina-Regu-Identity-H"/>
            <w:color w:val="000000"/>
            <w:sz w:val="20"/>
            <w:szCs w:val="20"/>
            <w:lang w:eastAsia="el-GR"/>
          </w:rPr>
          <w:t xml:space="preserve"> </w:t>
        </w:r>
        <w:r w:rsidR="002570F3">
          <w:rPr>
            <w:rFonts w:ascii="Verdana" w:eastAsia="EUAlbertina-Regu-Identity-H" w:hAnsi="Verdana" w:cs="EUAlbertina-Regu-Identity-H"/>
            <w:color w:val="000000"/>
            <w:sz w:val="20"/>
            <w:szCs w:val="20"/>
            <w:lang w:eastAsia="el-GR"/>
          </w:rPr>
          <w:t xml:space="preserve"> σπουδές</w:t>
        </w:r>
        <w:r w:rsidRPr="004F3427">
          <w:rPr>
            <w:rFonts w:ascii="Verdana" w:eastAsia="EUAlbertina-Regu-Identity-H" w:hAnsi="Verdana" w:cs="EUAlbertina-Regu-Identity-H"/>
            <w:color w:val="000000"/>
            <w:sz w:val="20"/>
            <w:szCs w:val="20"/>
            <w:lang w:eastAsia="el-GR"/>
          </w:rPr>
          <w:t>, έρευνα</w:t>
        </w:r>
        <w:r w:rsidR="002570F3">
          <w:rPr>
            <w:rFonts w:ascii="Verdana" w:eastAsia="EUAlbertina-Regu-Identity-H" w:hAnsi="Verdana" w:cs="EUAlbertina-Regu-Identity-H"/>
            <w:color w:val="000000"/>
            <w:sz w:val="20"/>
            <w:szCs w:val="20"/>
            <w:lang w:eastAsia="el-GR"/>
          </w:rPr>
          <w:t>,</w:t>
        </w:r>
        <w:r w:rsidRPr="004F3427">
          <w:rPr>
            <w:rFonts w:ascii="Verdana" w:eastAsia="EUAlbertina-Regu-Identity-H" w:hAnsi="Verdana" w:cs="EUAlbertina-Regu-Identity-H"/>
            <w:color w:val="000000"/>
            <w:sz w:val="20"/>
            <w:szCs w:val="20"/>
            <w:lang w:eastAsia="el-GR"/>
          </w:rPr>
          <w:t xml:space="preserve"> επαγγελματική κατάρτιση</w:t>
        </w:r>
        <w:r w:rsidR="002570F3">
          <w:rPr>
            <w:rFonts w:ascii="Verdana" w:eastAsia="EUAlbertina-Regu-Identity-H" w:hAnsi="Verdana" w:cs="EUAlbertina-Regu-Identity-H"/>
            <w:color w:val="000000"/>
            <w:sz w:val="20"/>
            <w:szCs w:val="20"/>
            <w:lang w:eastAsia="el-GR"/>
          </w:rPr>
          <w:t xml:space="preserve"> ή εκπαίδευση</w:t>
        </w:r>
        <w:r w:rsidRPr="004F3427">
          <w:rPr>
            <w:rFonts w:ascii="Verdana" w:eastAsia="EUAlbertina-Regu-Identity-H" w:hAnsi="Verdana" w:cs="EUAlbertina-Regu-Identity-H"/>
            <w:color w:val="000000"/>
            <w:sz w:val="20"/>
            <w:szCs w:val="20"/>
            <w:lang w:eastAsia="el-GR"/>
          </w:rPr>
          <w:t xml:space="preserve"> που </w:t>
        </w:r>
        <w:r w:rsidR="002570F3">
          <w:rPr>
            <w:rFonts w:ascii="Verdana" w:eastAsia="EUAlbertina-Regu-Identity-H" w:hAnsi="Verdana" w:cs="EUAlbertina-Regu-Identity-H"/>
            <w:color w:val="000000"/>
            <w:sz w:val="20"/>
            <w:szCs w:val="20"/>
            <w:lang w:eastAsia="el-GR"/>
          </w:rPr>
          <w:t>καταβάλλεται</w:t>
        </w:r>
      </w:ins>
      <w:r w:rsidRPr="004F3427">
        <w:rPr>
          <w:rFonts w:ascii="Verdana" w:eastAsia="EUAlbertina-Regu-Identity-H" w:hAnsi="Verdana" w:cs="EUAlbertina-Regu-Identity-H"/>
          <w:color w:val="000000"/>
          <w:sz w:val="20"/>
          <w:szCs w:val="20"/>
          <w:lang w:eastAsia="el-GR"/>
        </w:rPr>
        <w:t xml:space="preserve"> σε φυσικά πρόσωπα</w:t>
      </w:r>
      <w:r w:rsidR="00582C0F">
        <w:rPr>
          <w:rFonts w:ascii="Verdana" w:eastAsia="EUAlbertina-Regu-Identity-H" w:hAnsi="Verdana" w:cs="EUAlbertina-Regu-Identity-H"/>
          <w:color w:val="000000"/>
          <w:sz w:val="20"/>
          <w:szCs w:val="20"/>
          <w:lang w:eastAsia="el-GR"/>
        </w:rPr>
        <w:t>,</w:t>
      </w:r>
    </w:p>
    <w:p w14:paraId="4B4E090C" w14:textId="1D0F8521" w:rsidR="00F14240" w:rsidRDefault="004F3427">
      <w:pPr>
        <w:autoSpaceDE w:val="0"/>
        <w:autoSpaceDN w:val="0"/>
        <w:adjustRightInd w:val="0"/>
        <w:ind w:left="851" w:hanging="425"/>
        <w:jc w:val="both"/>
        <w:rPr>
          <w:rFonts w:ascii="Verdana" w:eastAsia="EUAlbertina-Regu-Identity-H" w:hAnsi="Verdana" w:cs="EUAlbertina-Regu-Identity-H"/>
          <w:color w:val="000000"/>
          <w:sz w:val="20"/>
          <w:szCs w:val="20"/>
          <w:lang w:eastAsia="el-GR"/>
        </w:rPr>
      </w:pPr>
      <w:del w:id="794" w:author="ΕΥΘΥ" w:date="2018-12-10T15:33:00Z">
        <w:r w:rsidRPr="004F3427">
          <w:rPr>
            <w:rFonts w:ascii="Verdana" w:eastAsia="EUAlbertina-Regu-Identity-H" w:hAnsi="Verdana" w:cs="EUAlbertina-Regu-Identity-H"/>
            <w:color w:val="000000"/>
            <w:sz w:val="20"/>
            <w:szCs w:val="20"/>
            <w:lang w:eastAsia="el-GR"/>
          </w:rPr>
          <w:delText xml:space="preserve">γ) </w:delText>
        </w:r>
        <w:r w:rsidR="00BA5207" w:rsidRPr="00D02B81">
          <w:rPr>
            <w:rFonts w:ascii="Verdana" w:eastAsia="EUAlbertina-Regu-Identity-H" w:hAnsi="Verdana" w:cs="EUAlbertina-Regu-Identity-H"/>
            <w:color w:val="000000"/>
            <w:sz w:val="20"/>
            <w:szCs w:val="20"/>
            <w:lang w:eastAsia="el-GR"/>
          </w:rPr>
          <w:tab/>
        </w:r>
      </w:del>
      <w:ins w:id="795" w:author="ΕΥΘΥ" w:date="2018-12-10T15:33:00Z">
        <w:r w:rsidR="00E57C1A">
          <w:rPr>
            <w:rFonts w:ascii="Verdana" w:eastAsia="EUAlbertina-Regu-Identity-H" w:hAnsi="Verdana" w:cs="EUAlbertina-Regu-Identity-H"/>
            <w:color w:val="000000"/>
            <w:sz w:val="20"/>
            <w:szCs w:val="20"/>
            <w:lang w:eastAsia="el-GR"/>
          </w:rPr>
          <w:t xml:space="preserve"> ή </w:t>
        </w:r>
      </w:ins>
      <w:r w:rsidR="00E57C1A" w:rsidRPr="004F3427">
        <w:rPr>
          <w:rFonts w:ascii="Verdana" w:eastAsia="EUAlbertina-Regu-Identity-H" w:hAnsi="Verdana" w:cs="EUAlbertina-Regu-Identity-H"/>
          <w:color w:val="000000"/>
          <w:sz w:val="20"/>
          <w:szCs w:val="20"/>
          <w:lang w:eastAsia="el-GR"/>
        </w:rPr>
        <w:t>άλλη άμεση στήριξη η οποία καταβάλλεται σε φυσικά πρόσωπα που την χρειάζονται επιτακτικά, όπως οι άνεργοι</w:t>
      </w:r>
      <w:ins w:id="796" w:author="ΕΥΘΥ" w:date="2018-12-10T15:33:00Z">
        <w:r w:rsidR="00E57C1A">
          <w:rPr>
            <w:rFonts w:ascii="Verdana" w:eastAsia="EUAlbertina-Regu-Identity-H" w:hAnsi="Verdana" w:cs="EUAlbertina-Regu-Identity-H"/>
            <w:color w:val="000000"/>
            <w:sz w:val="20"/>
            <w:szCs w:val="20"/>
            <w:lang w:eastAsia="el-GR"/>
          </w:rPr>
          <w:t xml:space="preserve"> και οι πρόσφυγες</w:t>
        </w:r>
      </w:ins>
      <w:r w:rsidR="00E57C1A">
        <w:rPr>
          <w:rFonts w:ascii="Verdana" w:eastAsia="EUAlbertina-Regu-Identity-H" w:hAnsi="Verdana" w:cs="EUAlbertina-Regu-Identity-H"/>
          <w:color w:val="000000"/>
          <w:sz w:val="20"/>
          <w:szCs w:val="20"/>
          <w:lang w:eastAsia="el-GR"/>
        </w:rPr>
        <w:t>,</w:t>
      </w:r>
    </w:p>
    <w:p w14:paraId="77731302" w14:textId="77777777" w:rsidR="006B3F18" w:rsidRDefault="004F3427">
      <w:pPr>
        <w:autoSpaceDE w:val="0"/>
        <w:autoSpaceDN w:val="0"/>
        <w:adjustRightInd w:val="0"/>
        <w:ind w:left="851" w:hanging="425"/>
        <w:jc w:val="both"/>
        <w:rPr>
          <w:del w:id="797" w:author="ΕΥΘΥ" w:date="2018-12-10T15:33:00Z"/>
          <w:rFonts w:ascii="Verdana" w:eastAsia="EUAlbertina-Regu-Identity-H" w:hAnsi="Verdana" w:cs="EUAlbertina-Regu-Identity-H"/>
          <w:color w:val="000000"/>
          <w:sz w:val="20"/>
          <w:szCs w:val="20"/>
          <w:lang w:eastAsia="el-GR"/>
        </w:rPr>
      </w:pPr>
      <w:del w:id="798" w:author="ΕΥΘΥ" w:date="2018-12-10T15:33:00Z">
        <w:r w:rsidRPr="004F3427">
          <w:rPr>
            <w:rFonts w:ascii="Verdana" w:eastAsia="EUAlbertina-Regu-Identity-H" w:hAnsi="Verdana" w:cs="EUAlbertina-Regu-Identity-H"/>
            <w:color w:val="000000"/>
            <w:sz w:val="20"/>
            <w:szCs w:val="20"/>
            <w:lang w:eastAsia="el-GR"/>
          </w:rPr>
          <w:delText xml:space="preserve">δ) </w:delText>
        </w:r>
        <w:r w:rsidR="00BA5207" w:rsidRPr="00D02B81">
          <w:rPr>
            <w:rFonts w:ascii="Verdana" w:eastAsia="EUAlbertina-Regu-Identity-H" w:hAnsi="Verdana" w:cs="EUAlbertina-Regu-Identity-H"/>
            <w:color w:val="000000"/>
            <w:sz w:val="20"/>
            <w:szCs w:val="20"/>
            <w:lang w:eastAsia="el-GR"/>
          </w:rPr>
          <w:tab/>
        </w:r>
        <w:r w:rsidRPr="004F3427">
          <w:rPr>
            <w:rFonts w:ascii="Verdana" w:eastAsia="EUAlbertina-Regu-Identity-H" w:hAnsi="Verdana" w:cs="EUAlbertina-Regu-Identity-H"/>
            <w:color w:val="000000"/>
            <w:sz w:val="20"/>
            <w:szCs w:val="20"/>
            <w:lang w:eastAsia="el-GR"/>
          </w:rPr>
          <w:delText xml:space="preserve">επιχορηγήσεις που υπολογίζονται στη βάση ενιαίου συντελεστή και/ή κατ’ αποκοπή ποσού και/ή μοναδιαίου κόστους, εφόσον συμμορφώνονται προς τις αρχές που πρέπει να διέπουν τον </w:delText>
        </w:r>
        <w:r w:rsidR="00582C0F">
          <w:rPr>
            <w:rFonts w:ascii="Verdana" w:eastAsia="EUAlbertina-Regu-Identity-H" w:hAnsi="Verdana" w:cs="EUAlbertina-Regu-Identity-H"/>
            <w:color w:val="000000"/>
            <w:sz w:val="20"/>
            <w:szCs w:val="20"/>
            <w:lang w:eastAsia="el-GR"/>
          </w:rPr>
          <w:delText>εκ των προτέρων υπολογισμό τους,</w:delText>
        </w:r>
      </w:del>
    </w:p>
    <w:p w14:paraId="0BBDDC37" w14:textId="77777777" w:rsidR="006B3F18" w:rsidRDefault="004F3427">
      <w:pPr>
        <w:autoSpaceDE w:val="0"/>
        <w:autoSpaceDN w:val="0"/>
        <w:adjustRightInd w:val="0"/>
        <w:ind w:left="851" w:hanging="425"/>
        <w:jc w:val="both"/>
        <w:rPr>
          <w:ins w:id="799" w:author="ΕΥΘΥ" w:date="2018-12-10T15:33:00Z"/>
          <w:rFonts w:ascii="Verdana" w:eastAsia="EUAlbertina-Regu-Identity-H" w:hAnsi="Verdana" w:cs="EUAlbertina-Regu-Identity-H"/>
          <w:color w:val="000000"/>
          <w:sz w:val="20"/>
          <w:szCs w:val="20"/>
          <w:lang w:eastAsia="el-GR"/>
        </w:rPr>
      </w:pPr>
      <w:ins w:id="800" w:author="ΕΥΘΥ" w:date="2018-12-10T15:33:00Z">
        <w:r w:rsidRPr="004F3427">
          <w:rPr>
            <w:rFonts w:ascii="Verdana" w:eastAsia="EUAlbertina-Regu-Identity-H" w:hAnsi="Verdana" w:cs="EUAlbertina-Regu-Identity-H"/>
            <w:color w:val="000000"/>
            <w:sz w:val="20"/>
            <w:szCs w:val="20"/>
            <w:lang w:eastAsia="el-GR"/>
          </w:rPr>
          <w:t xml:space="preserve">γ) </w:t>
        </w:r>
        <w:r w:rsidR="00BA5207" w:rsidRPr="00D02B81">
          <w:rPr>
            <w:rFonts w:ascii="Verdana" w:eastAsia="EUAlbertina-Regu-Identity-H" w:hAnsi="Verdana" w:cs="EUAlbertina-Regu-Identity-H"/>
            <w:color w:val="000000"/>
            <w:sz w:val="20"/>
            <w:szCs w:val="20"/>
            <w:lang w:eastAsia="el-GR"/>
          </w:rPr>
          <w:tab/>
        </w:r>
        <w:r w:rsidR="00E57C1A">
          <w:rPr>
            <w:rFonts w:ascii="Verdana" w:eastAsia="EUAlbertina-Regu-Identity-H" w:hAnsi="Verdana" w:cs="EUAlbertina-Regu-Identity-H"/>
            <w:color w:val="000000"/>
            <w:sz w:val="20"/>
            <w:szCs w:val="20"/>
            <w:lang w:eastAsia="el-GR"/>
          </w:rPr>
          <w:t>ενέργειες που υλοποιούνται από μη κερδοσκοπικούς οργανισμούς,</w:t>
        </w:r>
      </w:ins>
    </w:p>
    <w:p w14:paraId="0DB5EF11" w14:textId="77777777" w:rsidR="006B3F18" w:rsidRDefault="004F3427">
      <w:pPr>
        <w:autoSpaceDE w:val="0"/>
        <w:autoSpaceDN w:val="0"/>
        <w:adjustRightInd w:val="0"/>
        <w:ind w:left="851" w:hanging="425"/>
        <w:jc w:val="both"/>
        <w:rPr>
          <w:ins w:id="801" w:author="ΕΥΘΥ" w:date="2018-12-10T15:33:00Z"/>
          <w:rFonts w:ascii="Verdana" w:eastAsia="EUAlbertina-Regu-Identity-H" w:hAnsi="Verdana" w:cs="EUAlbertina-Regu-Identity-H"/>
          <w:color w:val="000000"/>
          <w:sz w:val="20"/>
          <w:szCs w:val="20"/>
          <w:lang w:eastAsia="el-GR"/>
        </w:rPr>
      </w:pPr>
      <w:ins w:id="802" w:author="ΕΥΘΥ" w:date="2018-12-10T15:33:00Z">
        <w:r w:rsidRPr="004F3427">
          <w:rPr>
            <w:rFonts w:ascii="Verdana" w:eastAsia="EUAlbertina-Regu-Identity-H" w:hAnsi="Verdana" w:cs="EUAlbertina-Regu-Identity-H"/>
            <w:color w:val="000000"/>
            <w:sz w:val="20"/>
            <w:szCs w:val="20"/>
            <w:lang w:eastAsia="el-GR"/>
          </w:rPr>
          <w:t xml:space="preserve">δ) </w:t>
        </w:r>
        <w:r w:rsidR="00BA5207" w:rsidRPr="00D02B81">
          <w:rPr>
            <w:rFonts w:ascii="Verdana" w:eastAsia="EUAlbertina-Regu-Identity-H" w:hAnsi="Verdana" w:cs="EUAlbertina-Regu-Identity-H"/>
            <w:color w:val="000000"/>
            <w:sz w:val="20"/>
            <w:szCs w:val="20"/>
            <w:lang w:eastAsia="el-GR"/>
          </w:rPr>
          <w:tab/>
        </w:r>
        <w:r w:rsidRPr="004F3427">
          <w:rPr>
            <w:rFonts w:ascii="Verdana" w:eastAsia="EUAlbertina-Regu-Identity-H" w:hAnsi="Verdana" w:cs="EUAlbertina-Regu-Identity-H"/>
            <w:color w:val="000000"/>
            <w:sz w:val="20"/>
            <w:szCs w:val="20"/>
            <w:lang w:eastAsia="el-GR"/>
          </w:rPr>
          <w:t xml:space="preserve">επιχορηγήσεις </w:t>
        </w:r>
        <w:r w:rsidR="00EC0684">
          <w:rPr>
            <w:rFonts w:ascii="Verdana" w:eastAsia="EUAlbertina-Regu-Identity-H" w:hAnsi="Verdana" w:cs="EUAlbertina-Regu-Identity-H"/>
            <w:color w:val="000000"/>
            <w:sz w:val="20"/>
            <w:szCs w:val="20"/>
            <w:lang w:eastAsia="el-GR"/>
          </w:rPr>
          <w:t xml:space="preserve">της μορφής του άρθρου 10 παρ. 1 στοιχείο ε) (χρηματοδότηση μη συνδεόμενη με τις δαπάνες πράξεων) </w:t>
        </w:r>
      </w:ins>
    </w:p>
    <w:p w14:paraId="17A124C9" w14:textId="53A283B9" w:rsidR="006B3F18" w:rsidRDefault="004F3427">
      <w:pPr>
        <w:autoSpaceDE w:val="0"/>
        <w:autoSpaceDN w:val="0"/>
        <w:adjustRightInd w:val="0"/>
        <w:ind w:left="851" w:hanging="425"/>
        <w:jc w:val="both"/>
        <w:rPr>
          <w:rFonts w:ascii="Verdana" w:eastAsia="EUAlbertina-Regu-Identity-H" w:hAnsi="Verdana" w:cs="EUAlbertina-Regu-Identity-H"/>
          <w:color w:val="000000"/>
          <w:sz w:val="20"/>
          <w:szCs w:val="20"/>
          <w:lang w:eastAsia="el-GR"/>
        </w:rPr>
      </w:pPr>
      <w:r w:rsidRPr="00F14240">
        <w:rPr>
          <w:rFonts w:ascii="Verdana" w:eastAsia="EUAlbertina-Regu-Identity-H" w:hAnsi="Verdana" w:cs="EUAlbertina-Regu-Identity-H"/>
          <w:color w:val="000000"/>
          <w:sz w:val="20"/>
          <w:szCs w:val="20"/>
          <w:lang w:eastAsia="el-GR"/>
        </w:rPr>
        <w:t xml:space="preserve">ε) </w:t>
      </w:r>
      <w:r w:rsidR="00BA5207" w:rsidRPr="00F14240">
        <w:rPr>
          <w:rFonts w:ascii="Verdana" w:eastAsia="EUAlbertina-Regu-Identity-H" w:hAnsi="Verdana" w:cs="EUAlbertina-Regu-Identity-H"/>
          <w:color w:val="000000"/>
          <w:sz w:val="20"/>
          <w:szCs w:val="20"/>
          <w:lang w:eastAsia="el-GR"/>
        </w:rPr>
        <w:tab/>
      </w:r>
      <w:r w:rsidRPr="00F14240">
        <w:rPr>
          <w:rFonts w:ascii="Verdana" w:eastAsia="EUAlbertina-Regu-Identity-H" w:hAnsi="Verdana" w:cs="EUAlbertina-Regu-Identity-H"/>
          <w:color w:val="000000"/>
          <w:sz w:val="20"/>
          <w:szCs w:val="20"/>
          <w:lang w:eastAsia="el-GR"/>
        </w:rPr>
        <w:t xml:space="preserve">επιχορηγήσεις μικρότερες </w:t>
      </w:r>
      <w:del w:id="803" w:author="ΕΥΘΥ" w:date="2018-12-10T15:33:00Z">
        <w:r w:rsidRPr="004F3427">
          <w:rPr>
            <w:rFonts w:ascii="Verdana" w:eastAsia="EUAlbertina-Regu-Identity-H" w:hAnsi="Verdana" w:cs="EUAlbertina-Regu-Identity-H"/>
            <w:color w:val="000000"/>
            <w:sz w:val="20"/>
            <w:szCs w:val="20"/>
            <w:lang w:eastAsia="el-GR"/>
          </w:rPr>
          <w:delText>από 50</w:delText>
        </w:r>
      </w:del>
      <w:ins w:id="804" w:author="ΕΥΘΥ" w:date="2018-12-10T15:33:00Z">
        <w:r w:rsidR="001F64E6" w:rsidRPr="00F14240">
          <w:rPr>
            <w:rFonts w:ascii="Verdana" w:eastAsia="EUAlbertina-Regu-Identity-H" w:hAnsi="Verdana" w:cs="EUAlbertina-Regu-Identity-H"/>
            <w:color w:val="000000"/>
            <w:sz w:val="20"/>
            <w:szCs w:val="20"/>
            <w:lang w:eastAsia="el-GR"/>
          </w:rPr>
          <w:t>ή ίσες των</w:t>
        </w:r>
        <w:r w:rsidRPr="00F14240">
          <w:rPr>
            <w:rFonts w:ascii="Verdana" w:eastAsia="EUAlbertina-Regu-Identity-H" w:hAnsi="Verdana" w:cs="EUAlbertina-Regu-Identity-H"/>
            <w:color w:val="000000"/>
            <w:sz w:val="20"/>
            <w:szCs w:val="20"/>
            <w:lang w:eastAsia="el-GR"/>
          </w:rPr>
          <w:t xml:space="preserve"> </w:t>
        </w:r>
        <w:r w:rsidR="001F64E6" w:rsidRPr="00F14240">
          <w:rPr>
            <w:rFonts w:ascii="Verdana" w:eastAsia="EUAlbertina-Regu-Identity-H" w:hAnsi="Verdana" w:cs="EUAlbertina-Regu-Identity-H"/>
            <w:color w:val="000000"/>
            <w:sz w:val="20"/>
            <w:szCs w:val="20"/>
            <w:lang w:eastAsia="el-GR"/>
          </w:rPr>
          <w:t>6</w:t>
        </w:r>
        <w:r w:rsidRPr="00F14240">
          <w:rPr>
            <w:rFonts w:ascii="Verdana" w:eastAsia="EUAlbertina-Regu-Identity-H" w:hAnsi="Verdana" w:cs="EUAlbertina-Regu-Identity-H"/>
            <w:color w:val="000000"/>
            <w:sz w:val="20"/>
            <w:szCs w:val="20"/>
            <w:lang w:eastAsia="el-GR"/>
          </w:rPr>
          <w:t>0</w:t>
        </w:r>
      </w:ins>
      <w:r w:rsidRPr="00F14240">
        <w:rPr>
          <w:rFonts w:ascii="Verdana" w:eastAsia="EUAlbertina-Regu-Identity-H" w:hAnsi="Verdana" w:cs="EUAlbertina-Regu-Identity-H"/>
          <w:color w:val="000000"/>
          <w:sz w:val="20"/>
          <w:szCs w:val="20"/>
          <w:lang w:eastAsia="el-GR"/>
        </w:rPr>
        <w:t>.000 ευρώ</w:t>
      </w:r>
      <w:del w:id="805" w:author="ΕΥΘΥ" w:date="2018-12-10T15:33:00Z">
        <w:r w:rsidR="00582C0F">
          <w:rPr>
            <w:rFonts w:ascii="Verdana" w:eastAsia="EUAlbertina-Regu-Identity-H" w:hAnsi="Verdana" w:cs="EUAlbertina-Regu-Identity-H"/>
            <w:color w:val="000000"/>
            <w:sz w:val="20"/>
            <w:szCs w:val="20"/>
            <w:lang w:eastAsia="el-GR"/>
          </w:rPr>
          <w:delText>.</w:delText>
        </w:r>
      </w:del>
      <w:ins w:id="806" w:author="ΕΥΘΥ" w:date="2018-12-10T15:33:00Z">
        <w:r w:rsidR="00EC0684" w:rsidRPr="00F14240">
          <w:rPr>
            <w:rFonts w:ascii="Verdana" w:eastAsia="EUAlbertina-Regu-Identity-H" w:hAnsi="Verdana" w:cs="EUAlbertina-Regu-Identity-H"/>
            <w:color w:val="000000"/>
            <w:sz w:val="20"/>
            <w:szCs w:val="20"/>
            <w:lang w:eastAsia="el-GR"/>
          </w:rPr>
          <w:t xml:space="preserve"> (μικρές επιχορηγήσεις)</w:t>
        </w:r>
      </w:ins>
    </w:p>
    <w:p w14:paraId="1C0D030C" w14:textId="1CA4410D" w:rsidR="006B3F18" w:rsidRDefault="004F3427">
      <w:pPr>
        <w:pStyle w:val="Default"/>
        <w:tabs>
          <w:tab w:val="left" w:pos="709"/>
        </w:tabs>
        <w:spacing w:after="120" w:line="264" w:lineRule="auto"/>
        <w:ind w:left="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lang w:val="en-US"/>
        </w:rPr>
        <w:t>II</w:t>
      </w:r>
      <w:r w:rsidRPr="004F3427">
        <w:rPr>
          <w:rFonts w:ascii="Verdana" w:eastAsia="EUAlbertina-Regu-Identity-H" w:hAnsi="Verdana" w:cs="EUAlbertina-Regu-Identity-H"/>
          <w:sz w:val="20"/>
          <w:szCs w:val="20"/>
        </w:rPr>
        <w:t xml:space="preserve">. Το κέρδος ορίζεται ως το πλεόνασμα των εσόδων </w:t>
      </w:r>
      <w:r w:rsidR="000B3155">
        <w:rPr>
          <w:rFonts w:ascii="Verdana" w:eastAsia="EUAlbertina-Regu-Identity-H" w:hAnsi="Verdana" w:cs="EUAlbertina-Regu-Identity-H"/>
          <w:sz w:val="20"/>
          <w:szCs w:val="20"/>
        </w:rPr>
        <w:t xml:space="preserve">από την υλοποίηση της πράξης </w:t>
      </w:r>
      <w:r w:rsidRPr="004F3427">
        <w:rPr>
          <w:rFonts w:ascii="Verdana" w:eastAsia="EUAlbertina-Regu-Identity-H" w:hAnsi="Verdana" w:cs="EUAlbertina-Regu-Identity-H"/>
          <w:sz w:val="20"/>
          <w:szCs w:val="20"/>
        </w:rPr>
        <w:t>έναντι των επιλέξιμων δαπανών που βάρυναν τον δικαιούχο, όταν υποβάλλεται αίτηση για την καταβολή του υπολοίπου</w:t>
      </w:r>
      <w:r w:rsidR="000B3155">
        <w:rPr>
          <w:rFonts w:ascii="Verdana" w:eastAsia="EUAlbertina-Regu-Identity-H" w:hAnsi="Verdana" w:cs="EUAlbertina-Regu-Identity-H"/>
          <w:sz w:val="20"/>
          <w:szCs w:val="20"/>
        </w:rPr>
        <w:t xml:space="preserve"> της επιχορήγησης</w:t>
      </w:r>
      <w:del w:id="807" w:author="ΕΥΘΥ" w:date="2018-12-10T15:33:00Z">
        <w:r w:rsidRPr="004F3427">
          <w:rPr>
            <w:rFonts w:ascii="Verdana" w:eastAsia="EUAlbertina-Regu-Identity-H" w:hAnsi="Verdana" w:cs="EUAlbertina-Regu-Identity-H"/>
            <w:sz w:val="20"/>
            <w:szCs w:val="20"/>
          </w:rPr>
          <w:delText>.</w:delText>
        </w:r>
      </w:del>
      <w:ins w:id="808" w:author="ΕΥΘΥ" w:date="2018-12-10T15:33:00Z">
        <w:r w:rsidR="00C81A7E">
          <w:rPr>
            <w:rFonts w:ascii="Verdana" w:eastAsia="EUAlbertina-Regu-Identity-H" w:hAnsi="Verdana" w:cs="EUAlbertina-Regu-Identity-H"/>
            <w:sz w:val="20"/>
            <w:szCs w:val="20"/>
          </w:rPr>
          <w:t xml:space="preserve"> (τελευταία δήλωση δαπανών του δικαιούχου)</w:t>
        </w:r>
        <w:r w:rsidRPr="004F3427">
          <w:rPr>
            <w:rFonts w:ascii="Verdana" w:eastAsia="EUAlbertina-Regu-Identity-H" w:hAnsi="Verdana" w:cs="EUAlbertina-Regu-Identity-H"/>
            <w:sz w:val="20"/>
            <w:szCs w:val="20"/>
          </w:rPr>
          <w:t>.</w:t>
        </w:r>
      </w:ins>
      <w:r w:rsidRPr="004F3427">
        <w:rPr>
          <w:rFonts w:ascii="Verdana" w:eastAsia="EUAlbertina-Regu-Identity-H" w:hAnsi="Verdana" w:cs="EUAlbertina-Regu-Identity-H"/>
          <w:sz w:val="20"/>
          <w:szCs w:val="20"/>
        </w:rPr>
        <w:t xml:space="preserve"> </w:t>
      </w:r>
    </w:p>
    <w:p w14:paraId="3A3A9689" w14:textId="5F2968BA" w:rsidR="001344DB" w:rsidRDefault="004F3427" w:rsidP="00C07C69">
      <w:pPr>
        <w:pStyle w:val="Default"/>
        <w:spacing w:after="120" w:line="264" w:lineRule="auto"/>
        <w:ind w:left="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lang w:val="en-US"/>
        </w:rPr>
        <w:t>III</w:t>
      </w:r>
      <w:r w:rsidRPr="004F3427">
        <w:rPr>
          <w:rFonts w:ascii="Verdana" w:eastAsia="EUAlbertina-Regu-Identity-H" w:hAnsi="Verdana" w:cs="EUAlbertina-Regu-Identity-H"/>
          <w:sz w:val="20"/>
          <w:szCs w:val="20"/>
        </w:rPr>
        <w:t>. Τα έσοδα υπολογίζονται στο επίπεδο της πράξης και όχι στο επίπεδο του δικαιούχου</w:t>
      </w:r>
      <w:r w:rsidR="00C3453C">
        <w:rPr>
          <w:rFonts w:ascii="Verdana" w:eastAsia="EUAlbertina-Regu-Identity-H" w:hAnsi="Verdana" w:cs="EUAlbertina-Regu-Identity-H"/>
          <w:sz w:val="20"/>
          <w:szCs w:val="20"/>
        </w:rPr>
        <w:t>.</w:t>
      </w:r>
      <w:r w:rsidR="003878E5">
        <w:rPr>
          <w:rFonts w:ascii="Verdana" w:eastAsia="EUAlbertina-Regu-Identity-H" w:hAnsi="Verdana" w:cs="EUAlbertina-Regu-Identity-H"/>
          <w:sz w:val="20"/>
          <w:szCs w:val="20"/>
        </w:rPr>
        <w:t xml:space="preserve"> </w:t>
      </w:r>
      <w:r w:rsidR="00C3453C">
        <w:rPr>
          <w:rFonts w:ascii="Verdana" w:eastAsia="EUAlbertina-Regu-Identity-H" w:hAnsi="Verdana" w:cs="EUAlbertina-Regu-Identity-H"/>
          <w:sz w:val="20"/>
          <w:szCs w:val="20"/>
        </w:rPr>
        <w:t>Π</w:t>
      </w:r>
      <w:r w:rsidRPr="004F3427">
        <w:rPr>
          <w:rFonts w:ascii="Verdana" w:eastAsia="EUAlbertina-Regu-Identity-H" w:hAnsi="Verdana" w:cs="EUAlbertina-Regu-Identity-H"/>
          <w:sz w:val="20"/>
          <w:szCs w:val="20"/>
        </w:rPr>
        <w:t xml:space="preserve">εριορίζονται στα έσοδα </w:t>
      </w:r>
      <w:r w:rsidR="00C81A7E">
        <w:rPr>
          <w:rFonts w:ascii="Verdana" w:eastAsia="EUAlbertina-Regu-Identity-H" w:hAnsi="Verdana" w:cs="EUAlbertina-Regu-Identity-H"/>
          <w:sz w:val="20"/>
          <w:szCs w:val="20"/>
        </w:rPr>
        <w:t xml:space="preserve">που </w:t>
      </w:r>
      <w:del w:id="809" w:author="ΕΥΘΥ" w:date="2018-12-10T15:33:00Z">
        <w:r w:rsidRPr="004F3427">
          <w:rPr>
            <w:rFonts w:ascii="Verdana" w:eastAsia="EUAlbertina-Regu-Identity-H" w:hAnsi="Verdana" w:cs="EUAlbertina-Regu-Identity-H"/>
            <w:sz w:val="20"/>
            <w:szCs w:val="20"/>
          </w:rPr>
          <w:delText>προκύπτουν</w:delText>
        </w:r>
      </w:del>
      <w:ins w:id="810" w:author="ΕΥΘΥ" w:date="2018-12-10T15:33:00Z">
        <w:r w:rsidR="00C81A7E">
          <w:rPr>
            <w:rFonts w:ascii="Verdana" w:eastAsia="EUAlbertina-Regu-Identity-H" w:hAnsi="Verdana" w:cs="EUAlbertina-Regu-Identity-H"/>
            <w:sz w:val="20"/>
            <w:szCs w:val="20"/>
          </w:rPr>
          <w:t xml:space="preserve">δημιουργούνται από την επιχορήγηση για την υλοποίηση της πράξης από το επιχειρησιακό πρόγραμμα και σε αυτά </w:t>
        </w:r>
        <w:r w:rsidRPr="004F3427">
          <w:rPr>
            <w:rFonts w:ascii="Verdana" w:eastAsia="EUAlbertina-Regu-Identity-H" w:hAnsi="Verdana" w:cs="EUAlbertina-Regu-Identity-H"/>
            <w:sz w:val="20"/>
            <w:szCs w:val="20"/>
          </w:rPr>
          <w:t xml:space="preserve">που </w:t>
        </w:r>
        <w:r w:rsidR="00C81A7E">
          <w:rPr>
            <w:rFonts w:ascii="Verdana" w:eastAsia="EUAlbertina-Regu-Identity-H" w:hAnsi="Verdana" w:cs="EUAlbertina-Regu-Identity-H"/>
            <w:sz w:val="20"/>
            <w:szCs w:val="20"/>
          </w:rPr>
          <w:t>δημιουργούνται</w:t>
        </w:r>
      </w:ins>
      <w:r w:rsidR="00C81A7E" w:rsidRPr="004F3427">
        <w:rPr>
          <w:rFonts w:ascii="Verdana" w:eastAsia="EUAlbertina-Regu-Identity-H" w:hAnsi="Verdana" w:cs="EUAlbertina-Regu-Identity-H"/>
          <w:sz w:val="20"/>
          <w:szCs w:val="20"/>
        </w:rPr>
        <w:t xml:space="preserve"> </w:t>
      </w:r>
      <w:r w:rsidR="00A5335A">
        <w:rPr>
          <w:rFonts w:ascii="Verdana" w:eastAsia="EUAlbertina-Regu-Identity-H" w:hAnsi="Verdana" w:cs="EUAlbertina-Regu-Identity-H"/>
          <w:sz w:val="20"/>
          <w:szCs w:val="20"/>
        </w:rPr>
        <w:t xml:space="preserve">κατά τη διάρκεια υλοποίησης της </w:t>
      </w:r>
      <w:r w:rsidRPr="004F3427">
        <w:rPr>
          <w:rFonts w:ascii="Verdana" w:eastAsia="EUAlbertina-Regu-Identity-H" w:hAnsi="Verdana" w:cs="EUAlbertina-Regu-Identity-H"/>
          <w:sz w:val="20"/>
          <w:szCs w:val="20"/>
        </w:rPr>
        <w:t>πράξη</w:t>
      </w:r>
      <w:r w:rsidR="0014096E">
        <w:rPr>
          <w:rFonts w:ascii="Verdana" w:eastAsia="EUAlbertina-Regu-Identity-H" w:hAnsi="Verdana" w:cs="EUAlbertina-Regu-Identity-H"/>
          <w:sz w:val="20"/>
          <w:szCs w:val="20"/>
        </w:rPr>
        <w:t>ς</w:t>
      </w:r>
      <w:del w:id="811" w:author="ΕΥΘΥ" w:date="2018-12-10T15:33:00Z">
        <w:r w:rsidRPr="004F3427">
          <w:rPr>
            <w:rFonts w:ascii="Verdana" w:eastAsia="EUAlbertina-Regu-Identity-H" w:hAnsi="Verdana" w:cs="EUAlbertina-Regu-Identity-H"/>
            <w:sz w:val="20"/>
            <w:szCs w:val="20"/>
          </w:rPr>
          <w:delText xml:space="preserve"> και στις χρηματοδοτικές συνεισφορές που </w:delText>
        </w:r>
        <w:r w:rsidR="00582C0F">
          <w:rPr>
            <w:rFonts w:ascii="Verdana" w:eastAsia="EUAlbertina-Regu-Identity-H" w:hAnsi="Verdana" w:cs="EUAlbertina-Regu-Identity-H"/>
            <w:sz w:val="20"/>
            <w:szCs w:val="20"/>
          </w:rPr>
          <w:delText xml:space="preserve">τυχόν </w:delText>
        </w:r>
        <w:r w:rsidRPr="004F3427">
          <w:rPr>
            <w:rFonts w:ascii="Verdana" w:eastAsia="EUAlbertina-Regu-Identity-H" w:hAnsi="Verdana" w:cs="EUAlbertina-Regu-Identity-H"/>
            <w:sz w:val="20"/>
            <w:szCs w:val="20"/>
          </w:rPr>
          <w:delText>χορηγούνται από άλλες πηγές ειδικά για τη χρηματοδότηση των επιλέξιμων δαπανών της πράξης</w:delText>
        </w:r>
      </w:del>
      <w:r w:rsidR="00C81A7E">
        <w:rPr>
          <w:rFonts w:ascii="Verdana" w:eastAsia="EUAlbertina-Regu-Identity-H" w:hAnsi="Verdana" w:cs="EUAlbertina-Regu-Identity-H"/>
          <w:sz w:val="20"/>
          <w:szCs w:val="20"/>
        </w:rPr>
        <w:t>.</w:t>
      </w:r>
      <w:r w:rsidRPr="004F3427">
        <w:rPr>
          <w:rFonts w:ascii="Verdana" w:eastAsia="EUAlbertina-Regu-Identity-H" w:hAnsi="Verdana" w:cs="EUAlbertina-Regu-Identity-H"/>
          <w:sz w:val="20"/>
          <w:szCs w:val="20"/>
        </w:rPr>
        <w:t xml:space="preserve"> </w:t>
      </w:r>
    </w:p>
    <w:p w14:paraId="74ADE1EE" w14:textId="77777777" w:rsidR="006B3F18" w:rsidRDefault="004F3427">
      <w:pPr>
        <w:pStyle w:val="Default"/>
        <w:spacing w:after="120" w:line="264" w:lineRule="auto"/>
        <w:ind w:left="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lang w:val="en-US"/>
        </w:rPr>
        <w:t>IV</w:t>
      </w:r>
      <w:r w:rsidRPr="004F3427">
        <w:rPr>
          <w:rFonts w:ascii="Verdana" w:eastAsia="EUAlbertina-Regu-Identity-H" w:hAnsi="Verdana" w:cs="EUAlbertina-Regu-Identity-H"/>
          <w:sz w:val="20"/>
          <w:szCs w:val="20"/>
        </w:rPr>
        <w:t xml:space="preserve">. Η αμοιβή αναδόχων που περιλαμβάνονται στο τίμημα δημοσίων συμβάσεων οι οποίες συνάπτονται για την υλοποίηση πράξεων που χρηματοδοτούνται με επιχορήγηση ή επιστρεπτέα συνδρομή δεν συνιστούν κέρδος για το δικαιούχο. </w:t>
      </w:r>
    </w:p>
    <w:p w14:paraId="4DC15156" w14:textId="52A39C15" w:rsidR="004F275E" w:rsidRDefault="00582C0F" w:rsidP="00BF1F2A">
      <w:pPr>
        <w:pStyle w:val="Default"/>
        <w:numPr>
          <w:ilvl w:val="0"/>
          <w:numId w:val="8"/>
        </w:numPr>
        <w:tabs>
          <w:tab w:val="left" w:pos="426"/>
        </w:tabs>
        <w:spacing w:after="120" w:line="264" w:lineRule="auto"/>
        <w:ind w:left="426" w:hanging="426"/>
        <w:jc w:val="both"/>
        <w:rPr>
          <w:rFonts w:ascii="Verdana" w:eastAsia="EUAlbertina-Regu-Identity-H" w:hAnsi="Verdana" w:cs="EUAlbertina-Regu-Identity-H"/>
          <w:sz w:val="20"/>
          <w:szCs w:val="20"/>
        </w:rPr>
      </w:pPr>
      <w:r w:rsidRPr="00E026F5">
        <w:rPr>
          <w:rFonts w:ascii="Verdana" w:eastAsia="EUAlbertina-Regu-Identity-H" w:hAnsi="Verdana" w:cs="EUAlbertina-Regu-Identity-H"/>
          <w:sz w:val="20"/>
          <w:szCs w:val="20"/>
        </w:rPr>
        <w:t xml:space="preserve">Το φυσικό αντικείμενο μίας </w:t>
      </w:r>
      <w:r w:rsidR="004F275E" w:rsidRPr="00E026F5">
        <w:rPr>
          <w:rFonts w:ascii="Verdana" w:eastAsia="EUAlbertina-Regu-Identity-H" w:hAnsi="Verdana" w:cs="EUAlbertina-Regu-Identity-H"/>
          <w:sz w:val="20"/>
          <w:szCs w:val="20"/>
        </w:rPr>
        <w:t>πράξη</w:t>
      </w:r>
      <w:r w:rsidRPr="00E026F5">
        <w:rPr>
          <w:rFonts w:ascii="Verdana" w:eastAsia="EUAlbertina-Regu-Identity-H" w:hAnsi="Verdana" w:cs="EUAlbertina-Regu-Identity-H"/>
          <w:sz w:val="20"/>
          <w:szCs w:val="20"/>
        </w:rPr>
        <w:t>ς</w:t>
      </w:r>
      <w:r w:rsidR="003878E5">
        <w:rPr>
          <w:rFonts w:ascii="Verdana" w:eastAsia="EUAlbertina-Regu-Identity-H" w:hAnsi="Verdana" w:cs="EUAlbertina-Regu-Identity-H"/>
          <w:sz w:val="20"/>
          <w:szCs w:val="20"/>
        </w:rPr>
        <w:t xml:space="preserve"> </w:t>
      </w:r>
      <w:ins w:id="812" w:author="ΕΥΘΥ" w:date="2018-12-10T15:33:00Z">
        <w:r w:rsidR="00EC0684" w:rsidRPr="00E026F5">
          <w:rPr>
            <w:rFonts w:ascii="Verdana" w:eastAsia="EUAlbertina-Regu-Identity-H" w:hAnsi="Verdana" w:cs="EUAlbertina-Regu-Identity-H"/>
            <w:sz w:val="20"/>
            <w:szCs w:val="20"/>
          </w:rPr>
          <w:t xml:space="preserve">είναι </w:t>
        </w:r>
      </w:ins>
      <w:r w:rsidR="00E026F5" w:rsidRPr="00E026F5">
        <w:rPr>
          <w:rFonts w:ascii="Verdana" w:eastAsia="EUAlbertina-Regu-Identity-H" w:hAnsi="Verdana" w:cs="EUAlbertina-Regu-Identity-H"/>
          <w:sz w:val="20"/>
          <w:szCs w:val="20"/>
        </w:rPr>
        <w:t xml:space="preserve">κατά κανόνα </w:t>
      </w:r>
      <w:del w:id="813" w:author="ΕΥΘΥ" w:date="2018-12-10T15:33:00Z">
        <w:r w:rsidR="004F275E" w:rsidRPr="00E026F5">
          <w:rPr>
            <w:rFonts w:ascii="Verdana" w:eastAsia="EUAlbertina-Regu-Identity-H" w:hAnsi="Verdana" w:cs="EUAlbertina-Regu-Identity-H"/>
            <w:sz w:val="20"/>
            <w:szCs w:val="20"/>
          </w:rPr>
          <w:delText xml:space="preserve">είναι </w:delText>
        </w:r>
      </w:del>
      <w:r w:rsidR="004F275E" w:rsidRPr="00E026F5">
        <w:rPr>
          <w:rFonts w:ascii="Verdana" w:eastAsia="EUAlbertina-Regu-Identity-H" w:hAnsi="Verdana" w:cs="EUAlbertina-Regu-Identity-H"/>
          <w:sz w:val="20"/>
          <w:szCs w:val="20"/>
        </w:rPr>
        <w:t xml:space="preserve">δυνατόν </w:t>
      </w:r>
      <w:r w:rsidR="00EE6EEE" w:rsidRPr="00E026F5">
        <w:rPr>
          <w:rFonts w:ascii="Verdana" w:eastAsia="EUAlbertina-Regu-Identity-H" w:hAnsi="Verdana" w:cs="EUAlbertina-Regu-Identity-H"/>
          <w:sz w:val="20"/>
          <w:szCs w:val="20"/>
        </w:rPr>
        <w:t xml:space="preserve">να </w:t>
      </w:r>
      <w:r w:rsidR="00871CF8" w:rsidRPr="00E026F5">
        <w:rPr>
          <w:rFonts w:ascii="Verdana" w:eastAsia="EUAlbertina-Regu-Identity-H" w:hAnsi="Verdana" w:cs="EUAlbertina-Regu-Identity-H"/>
          <w:sz w:val="20"/>
          <w:szCs w:val="20"/>
        </w:rPr>
        <w:t>επιχορηγηθεί</w:t>
      </w:r>
      <w:r w:rsidR="00EE6EEE" w:rsidRPr="00E026F5">
        <w:rPr>
          <w:rFonts w:ascii="Verdana" w:eastAsia="EUAlbertina-Regu-Identity-H" w:hAnsi="Verdana" w:cs="EUAlbertina-Regu-Identity-H"/>
          <w:sz w:val="20"/>
          <w:szCs w:val="20"/>
        </w:rPr>
        <w:t xml:space="preserve"> μόνο μία φορά</w:t>
      </w:r>
      <w:r w:rsidR="00E026F5" w:rsidRPr="00E026F5">
        <w:rPr>
          <w:rFonts w:ascii="Verdana" w:eastAsia="EUAlbertina-Regu-Identity-H" w:hAnsi="Verdana" w:cs="EUAlbertina-Regu-Identity-H"/>
          <w:sz w:val="20"/>
          <w:szCs w:val="20"/>
        </w:rPr>
        <w:t>.</w:t>
      </w:r>
      <w:r w:rsidR="003878E5">
        <w:rPr>
          <w:rFonts w:ascii="Verdana" w:eastAsia="EUAlbertina-Regu-Identity-H" w:hAnsi="Verdana" w:cs="EUAlbertina-Regu-Identity-H"/>
          <w:sz w:val="20"/>
          <w:szCs w:val="20"/>
        </w:rPr>
        <w:t xml:space="preserve"> </w:t>
      </w:r>
      <w:r w:rsidR="00E026F5" w:rsidRPr="00E026F5">
        <w:rPr>
          <w:rFonts w:ascii="Verdana" w:eastAsia="EUAlbertina-Regu-Identity-H" w:hAnsi="Verdana" w:cs="EUAlbertina-Regu-Identity-H"/>
          <w:sz w:val="20"/>
          <w:szCs w:val="20"/>
        </w:rPr>
        <w:t>Στις περιπτώσεις επιχορηγήσεων λειτουργίας, έν</w:t>
      </w:r>
      <w:r w:rsidR="004F275E" w:rsidRPr="00E026F5">
        <w:rPr>
          <w:rFonts w:ascii="Verdana" w:eastAsia="EUAlbertina-Regu-Identity-H" w:hAnsi="Verdana" w:cs="EUAlbertina-Regu-Identity-H"/>
          <w:sz w:val="20"/>
          <w:szCs w:val="20"/>
        </w:rPr>
        <w:t>ας δικαιούχος μπορεί να λάβει μία και μόνο επιχορήγηση λειτουργίας ανά οικονομικό έτος</w:t>
      </w:r>
      <w:r w:rsidR="0082021B" w:rsidRPr="00E026F5">
        <w:rPr>
          <w:rFonts w:ascii="Verdana" w:eastAsia="EUAlbertina-Regu-Identity-H" w:hAnsi="Verdana" w:cs="EUAlbertina-Regu-Identity-H"/>
          <w:sz w:val="20"/>
          <w:szCs w:val="20"/>
        </w:rPr>
        <w:t xml:space="preserve"> για τις ίδιες δαπάνες</w:t>
      </w:r>
      <w:r w:rsidR="00E026F5">
        <w:rPr>
          <w:rFonts w:ascii="Verdana" w:eastAsia="EUAlbertina-Regu-Identity-H" w:hAnsi="Verdana" w:cs="EUAlbertina-Regu-Identity-H"/>
          <w:sz w:val="20"/>
          <w:szCs w:val="20"/>
        </w:rPr>
        <w:t xml:space="preserve"> από οποιαδήποτε πηγή</w:t>
      </w:r>
      <w:r w:rsidR="004F275E" w:rsidRPr="00E026F5">
        <w:rPr>
          <w:rFonts w:ascii="Verdana" w:eastAsia="EUAlbertina-Regu-Identity-H" w:hAnsi="Verdana" w:cs="EUAlbertina-Regu-Identity-H"/>
          <w:sz w:val="20"/>
          <w:szCs w:val="20"/>
        </w:rPr>
        <w:t>. Ο δυνητικός δικαιούχος ενημερώνει αμέσως το φορέα διαχείρισης για τυχόν πολλαπλές αιτήσεις και πολλαπλές επιχορηγήσεις στο πλαίσιο του ίδιου ή άλλου προγράμματος ή και άλλης χρηματοδοτικής πηγής της Ευρωπαϊκής Ένωσης</w:t>
      </w:r>
      <w:r w:rsidR="00E026F5" w:rsidRPr="00E026F5">
        <w:rPr>
          <w:rFonts w:ascii="Verdana" w:eastAsia="EUAlbertina-Regu-Identity-H" w:hAnsi="Verdana" w:cs="EUAlbertina-Regu-Identity-H"/>
          <w:sz w:val="20"/>
          <w:szCs w:val="20"/>
        </w:rPr>
        <w:t xml:space="preserve"> ή επιχορήγησης από τον κρατικό προϋπολογισμό</w:t>
      </w:r>
      <w:r w:rsidR="004F275E" w:rsidRPr="00E026F5">
        <w:rPr>
          <w:rFonts w:ascii="Verdana" w:eastAsia="EUAlbertina-Regu-Identity-H" w:hAnsi="Verdana" w:cs="EUAlbertina-Regu-Identity-H"/>
          <w:sz w:val="20"/>
          <w:szCs w:val="20"/>
        </w:rPr>
        <w:t xml:space="preserve">. </w:t>
      </w:r>
      <w:ins w:id="814" w:author="ΕΥΘΥ" w:date="2018-12-10T15:33:00Z">
        <w:r w:rsidR="001F64E6">
          <w:rPr>
            <w:rFonts w:ascii="Verdana" w:eastAsia="EUAlbertina-Regu-Identity-H" w:hAnsi="Verdana" w:cs="EUAlbertina-Regu-Identity-H"/>
            <w:sz w:val="20"/>
            <w:szCs w:val="20"/>
          </w:rPr>
          <w:t>Τα παραπάνω δεν ισχύουν στις περιπτώσεις που η επιχορήγηση αφορά σε :</w:t>
        </w:r>
      </w:ins>
    </w:p>
    <w:p w14:paraId="0C5A1D0C" w14:textId="77777777" w:rsidR="001F64E6" w:rsidRPr="00BD3E5B" w:rsidRDefault="001F64E6" w:rsidP="00BD3E5B">
      <w:pPr>
        <w:autoSpaceDE w:val="0"/>
        <w:autoSpaceDN w:val="0"/>
        <w:adjustRightInd w:val="0"/>
        <w:ind w:left="851" w:hanging="425"/>
        <w:jc w:val="both"/>
        <w:rPr>
          <w:ins w:id="815" w:author="ΕΥΘΥ" w:date="2018-12-10T15:33:00Z"/>
          <w:rFonts w:ascii="Verdana" w:eastAsia="EUAlbertina-Regu-Identity-H" w:hAnsi="Verdana" w:cs="EUAlbertina-Regu-Identity-H"/>
          <w:color w:val="000000"/>
          <w:sz w:val="20"/>
          <w:szCs w:val="20"/>
          <w:lang w:eastAsia="el-GR"/>
        </w:rPr>
      </w:pPr>
      <w:ins w:id="816" w:author="ΕΥΘΥ" w:date="2018-12-10T15:33:00Z">
        <w:r w:rsidRPr="00BD3E5B">
          <w:rPr>
            <w:rFonts w:ascii="Verdana" w:eastAsia="EUAlbertina-Regu-Identity-H" w:hAnsi="Verdana" w:cs="EUAlbertina-Regu-Identity-H"/>
            <w:color w:val="000000"/>
            <w:sz w:val="20"/>
            <w:szCs w:val="20"/>
            <w:lang w:eastAsia="el-GR"/>
          </w:rPr>
          <w:t xml:space="preserve">α) </w:t>
        </w:r>
        <w:r w:rsidR="00BD3E5B" w:rsidRPr="00BD3E5B">
          <w:rPr>
            <w:rFonts w:ascii="Verdana" w:eastAsia="EUAlbertina-Regu-Identity-H" w:hAnsi="Verdana" w:cs="EUAlbertina-Regu-Identity-H"/>
            <w:color w:val="000000"/>
            <w:sz w:val="20"/>
            <w:szCs w:val="20"/>
            <w:lang w:eastAsia="el-GR"/>
          </w:rPr>
          <w:tab/>
        </w:r>
        <w:r w:rsidRPr="00BD3E5B">
          <w:rPr>
            <w:rFonts w:ascii="Verdana" w:eastAsia="EUAlbertina-Regu-Identity-H" w:hAnsi="Verdana" w:cs="EUAlbertina-Regu-Identity-H"/>
            <w:color w:val="000000"/>
            <w:sz w:val="20"/>
            <w:szCs w:val="20"/>
            <w:lang w:eastAsia="el-GR"/>
          </w:rPr>
          <w:t>στήριξη για σπουδές, έρευνα, επαγγελματική κατάρτιση ή εκπαίδευση που καταβάλλεται σε φυσικά πρόσωπα</w:t>
        </w:r>
        <w:r w:rsidR="00BD3E5B" w:rsidRPr="00BD3E5B">
          <w:rPr>
            <w:rFonts w:ascii="Verdana" w:eastAsia="EUAlbertina-Regu-Identity-H" w:hAnsi="Verdana" w:cs="EUAlbertina-Regu-Identity-H"/>
            <w:color w:val="000000"/>
            <w:sz w:val="20"/>
            <w:szCs w:val="20"/>
            <w:lang w:eastAsia="el-GR"/>
          </w:rPr>
          <w:t>,</w:t>
        </w:r>
      </w:ins>
    </w:p>
    <w:p w14:paraId="78190FCD" w14:textId="77777777" w:rsidR="001F64E6" w:rsidRPr="00E026F5" w:rsidRDefault="001F64E6" w:rsidP="00BD3E5B">
      <w:pPr>
        <w:autoSpaceDE w:val="0"/>
        <w:autoSpaceDN w:val="0"/>
        <w:adjustRightInd w:val="0"/>
        <w:ind w:left="851" w:hanging="425"/>
        <w:jc w:val="both"/>
        <w:rPr>
          <w:ins w:id="817" w:author="ΕΥΘΥ" w:date="2018-12-10T15:33:00Z"/>
          <w:rFonts w:ascii="Verdana" w:eastAsia="EUAlbertina-Regu-Identity-H" w:hAnsi="Verdana" w:cs="EUAlbertina-Regu-Identity-H"/>
          <w:sz w:val="20"/>
          <w:szCs w:val="20"/>
        </w:rPr>
      </w:pPr>
      <w:ins w:id="818" w:author="ΕΥΘΥ" w:date="2018-12-10T15:33:00Z">
        <w:r w:rsidRPr="00BD3E5B">
          <w:rPr>
            <w:rFonts w:ascii="Verdana" w:eastAsia="EUAlbertina-Regu-Identity-H" w:hAnsi="Verdana" w:cs="EUAlbertina-Regu-Identity-H"/>
            <w:color w:val="000000"/>
            <w:sz w:val="20"/>
            <w:szCs w:val="20"/>
            <w:lang w:eastAsia="el-GR"/>
          </w:rPr>
          <w:t xml:space="preserve">β) </w:t>
        </w:r>
        <w:r w:rsidR="00BD3E5B" w:rsidRPr="00BD3E5B">
          <w:rPr>
            <w:rFonts w:ascii="Verdana" w:eastAsia="EUAlbertina-Regu-Identity-H" w:hAnsi="Verdana" w:cs="EUAlbertina-Regu-Identity-H"/>
            <w:color w:val="000000"/>
            <w:sz w:val="20"/>
            <w:szCs w:val="20"/>
            <w:lang w:eastAsia="el-GR"/>
          </w:rPr>
          <w:tab/>
        </w:r>
        <w:r w:rsidRPr="00BD3E5B">
          <w:rPr>
            <w:rFonts w:ascii="Verdana" w:eastAsia="EUAlbertina-Regu-Identity-H" w:hAnsi="Verdana" w:cs="EUAlbertina-Regu-Identity-H"/>
            <w:color w:val="000000"/>
            <w:sz w:val="20"/>
            <w:szCs w:val="20"/>
            <w:lang w:eastAsia="el-GR"/>
          </w:rPr>
          <w:t>άμεση στήριξη η οποία καταβάλλεται σε φυσικά πρόσωπα που τη χρειάζονται επιτακτικά</w:t>
        </w:r>
        <w:r w:rsidRPr="001F64E6">
          <w:rPr>
            <w:rFonts w:ascii="Verdana" w:eastAsia="EUAlbertina-Regu-Identity-H" w:hAnsi="Verdana" w:cs="EUAlbertina-Regu-Identity-H"/>
            <w:sz w:val="20"/>
            <w:szCs w:val="20"/>
          </w:rPr>
          <w:t>, όπως οι άνεργοι και οι πρόσφυγες.</w:t>
        </w:r>
      </w:ins>
    </w:p>
    <w:p w14:paraId="74801F62" w14:textId="69A7BCC6" w:rsidR="00A94AAD" w:rsidRPr="00E026F5" w:rsidRDefault="00820DB2" w:rsidP="00BF1F2A">
      <w:pPr>
        <w:pStyle w:val="Default"/>
        <w:numPr>
          <w:ilvl w:val="0"/>
          <w:numId w:val="8"/>
        </w:numPr>
        <w:tabs>
          <w:tab w:val="left" w:pos="426"/>
        </w:tabs>
        <w:spacing w:after="120" w:line="264" w:lineRule="auto"/>
        <w:jc w:val="both"/>
        <w:rPr>
          <w:rFonts w:ascii="Verdana" w:eastAsia="EUAlbertina-Regu-Identity-H" w:hAnsi="Verdana" w:cs="EUAlbertina-Regu-Identity-H"/>
          <w:sz w:val="20"/>
          <w:szCs w:val="20"/>
        </w:rPr>
      </w:pPr>
      <w:r w:rsidRPr="00E026F5">
        <w:rPr>
          <w:rFonts w:ascii="Verdana" w:eastAsia="EUAlbertina-Regu-Identity-H" w:hAnsi="Verdana" w:cs="EUAlbertina-Regu-Identity-H"/>
          <w:sz w:val="20"/>
          <w:szCs w:val="20"/>
        </w:rPr>
        <w:t xml:space="preserve">Η αναδρομική επιχορήγηση πράξεων που έχουν ολοκληρωθεί ήδη αποκλείεται. </w:t>
      </w:r>
      <w:r w:rsidR="004F275E" w:rsidRPr="00E026F5">
        <w:rPr>
          <w:rFonts w:ascii="Verdana" w:eastAsia="EUAlbertina-Regu-Identity-H" w:hAnsi="Verdana" w:cs="EUAlbertina-Regu-Identity-H"/>
          <w:sz w:val="20"/>
          <w:szCs w:val="20"/>
        </w:rPr>
        <w:t xml:space="preserve">Οι ίδιες δαπάνες ουδέποτε είναι δυνατόν να χρηματοδοτηθούν </w:t>
      </w:r>
      <w:del w:id="819" w:author="ΕΥΘΥ" w:date="2018-12-10T15:33:00Z">
        <w:r w:rsidR="004F275E" w:rsidRPr="00E026F5">
          <w:rPr>
            <w:rFonts w:ascii="Verdana" w:eastAsia="EUAlbertina-Regu-Identity-H" w:hAnsi="Verdana" w:cs="EUAlbertina-Regu-Identity-H"/>
            <w:sz w:val="20"/>
            <w:szCs w:val="20"/>
          </w:rPr>
          <w:delText>δύο</w:delText>
        </w:r>
      </w:del>
      <w:ins w:id="820" w:author="ΕΥΘΥ" w:date="2018-12-10T15:33:00Z">
        <w:r w:rsidR="001F64E6">
          <w:rPr>
            <w:rFonts w:ascii="Verdana" w:eastAsia="EUAlbertina-Regu-Identity-H" w:hAnsi="Verdana" w:cs="EUAlbertina-Regu-Identity-H"/>
            <w:sz w:val="20"/>
            <w:szCs w:val="20"/>
          </w:rPr>
          <w:t>περισσότερες</w:t>
        </w:r>
      </w:ins>
      <w:r w:rsidR="001F64E6" w:rsidRPr="00E026F5">
        <w:rPr>
          <w:rFonts w:ascii="Verdana" w:eastAsia="EUAlbertina-Regu-Identity-H" w:hAnsi="Verdana" w:cs="EUAlbertina-Regu-Identity-H"/>
          <w:sz w:val="20"/>
          <w:szCs w:val="20"/>
        </w:rPr>
        <w:t xml:space="preserve"> </w:t>
      </w:r>
      <w:r w:rsidR="004F275E" w:rsidRPr="00E026F5">
        <w:rPr>
          <w:rFonts w:ascii="Verdana" w:eastAsia="EUAlbertina-Regu-Identity-H" w:hAnsi="Verdana" w:cs="EUAlbertina-Regu-Identity-H"/>
          <w:sz w:val="20"/>
          <w:szCs w:val="20"/>
        </w:rPr>
        <w:t>φορές από τ</w:t>
      </w:r>
      <w:r w:rsidR="00A94AAD" w:rsidRPr="00E026F5">
        <w:rPr>
          <w:rFonts w:ascii="Verdana" w:eastAsia="EUAlbertina-Regu-Identity-H" w:hAnsi="Verdana" w:cs="EUAlbertina-Regu-Identity-H"/>
          <w:sz w:val="20"/>
          <w:szCs w:val="20"/>
        </w:rPr>
        <w:t>α προγράμματα ή</w:t>
      </w:r>
      <w:ins w:id="821" w:author="ΕΥΘΥ" w:date="2018-12-10T15:33:00Z">
        <w:r w:rsidR="001F64E6">
          <w:rPr>
            <w:rFonts w:ascii="Verdana" w:eastAsia="EUAlbertina-Regu-Identity-H" w:hAnsi="Verdana" w:cs="EUAlbertina-Regu-Identity-H"/>
            <w:sz w:val="20"/>
            <w:szCs w:val="20"/>
          </w:rPr>
          <w:t>/και</w:t>
        </w:r>
      </w:ins>
      <w:r w:rsidR="00A94AAD" w:rsidRPr="00E026F5">
        <w:rPr>
          <w:rFonts w:ascii="Verdana" w:eastAsia="EUAlbertina-Regu-Identity-H" w:hAnsi="Verdana" w:cs="EUAlbertina-Regu-Identity-H"/>
          <w:sz w:val="20"/>
          <w:szCs w:val="20"/>
        </w:rPr>
        <w:t xml:space="preserve"> άλλες</w:t>
      </w:r>
      <w:ins w:id="822" w:author="ΕΥΘΥ" w:date="2018-12-10T15:33:00Z">
        <w:r w:rsidR="00A94AAD" w:rsidRPr="00E026F5">
          <w:rPr>
            <w:rFonts w:ascii="Verdana" w:eastAsia="EUAlbertina-Regu-Identity-H" w:hAnsi="Verdana" w:cs="EUAlbertina-Regu-Identity-H"/>
            <w:sz w:val="20"/>
            <w:szCs w:val="20"/>
          </w:rPr>
          <w:t xml:space="preserve"> </w:t>
        </w:r>
        <w:r w:rsidR="001F64E6">
          <w:rPr>
            <w:rFonts w:ascii="Verdana" w:eastAsia="EUAlbertina-Regu-Identity-H" w:hAnsi="Verdana" w:cs="EUAlbertina-Regu-Identity-H"/>
            <w:sz w:val="20"/>
            <w:szCs w:val="20"/>
          </w:rPr>
          <w:t>εθνικές</w:t>
        </w:r>
      </w:ins>
      <w:r w:rsidR="001F64E6">
        <w:rPr>
          <w:rFonts w:ascii="Verdana" w:eastAsia="EUAlbertina-Regu-Identity-H" w:hAnsi="Verdana" w:cs="EUAlbertina-Regu-Identity-H"/>
          <w:sz w:val="20"/>
          <w:szCs w:val="20"/>
        </w:rPr>
        <w:t xml:space="preserve"> </w:t>
      </w:r>
      <w:r w:rsidR="00A94AAD" w:rsidRPr="00E026F5">
        <w:rPr>
          <w:rFonts w:ascii="Verdana" w:eastAsia="EUAlbertina-Regu-Identity-H" w:hAnsi="Verdana" w:cs="EUAlbertina-Regu-Identity-H"/>
          <w:sz w:val="20"/>
          <w:szCs w:val="20"/>
        </w:rPr>
        <w:t>πηγές χρηματοδότησης</w:t>
      </w:r>
      <w:r w:rsidR="004F275E" w:rsidRPr="00E026F5">
        <w:rPr>
          <w:rFonts w:ascii="Verdana" w:eastAsia="EUAlbertina-Regu-Identity-H" w:hAnsi="Verdana" w:cs="EUAlbertina-Regu-Identity-H"/>
          <w:sz w:val="20"/>
          <w:szCs w:val="20"/>
        </w:rPr>
        <w:t xml:space="preserve">. </w:t>
      </w:r>
    </w:p>
    <w:p w14:paraId="7240F2CD" w14:textId="77777777" w:rsidR="005A39CE" w:rsidRPr="005A39CE" w:rsidRDefault="005A39CE" w:rsidP="005A39CE">
      <w:pPr>
        <w:pStyle w:val="Default"/>
        <w:numPr>
          <w:ilvl w:val="0"/>
          <w:numId w:val="8"/>
        </w:numPr>
        <w:tabs>
          <w:tab w:val="left" w:pos="426"/>
        </w:tabs>
        <w:jc w:val="both"/>
        <w:rPr>
          <w:ins w:id="823" w:author="ΕΥΘΥ" w:date="2018-12-10T15:33:00Z"/>
          <w:rFonts w:ascii="Verdana" w:eastAsia="EUAlbertina-Regu-Identity-H" w:hAnsi="Verdana" w:cs="EUAlbertina-Regu-Identity-H"/>
          <w:sz w:val="20"/>
          <w:szCs w:val="20"/>
        </w:rPr>
      </w:pPr>
      <w:ins w:id="824" w:author="ΕΥΘΥ" w:date="2018-12-10T15:33:00Z">
        <w:r>
          <w:rPr>
            <w:rFonts w:ascii="Verdana" w:eastAsia="EUAlbertina-Regu-Identity-H" w:hAnsi="Verdana" w:cs="EUAlbertina-Regu-Identity-H"/>
            <w:sz w:val="20"/>
            <w:szCs w:val="20"/>
          </w:rPr>
          <w:t xml:space="preserve">Με την επιφύλαξη του ποσοστού χρηματοδότησης που προβλέπεται στην οικεία πρόσκληση, </w:t>
        </w:r>
      </w:ins>
      <w:r>
        <w:rPr>
          <w:rFonts w:ascii="Verdana" w:eastAsia="EUAlbertina-Regu-Identity-H" w:hAnsi="Verdana" w:cs="EUAlbertina-Regu-Identity-H"/>
          <w:sz w:val="20"/>
          <w:szCs w:val="20"/>
        </w:rPr>
        <w:t>ο</w:t>
      </w:r>
      <w:r w:rsidRPr="005A39CE">
        <w:rPr>
          <w:rFonts w:ascii="Verdana" w:eastAsia="EUAlbertina-Regu-Identity-H" w:hAnsi="Verdana" w:cs="EUAlbertina-Regu-Identity-H"/>
          <w:sz w:val="20"/>
          <w:szCs w:val="20"/>
        </w:rPr>
        <w:t xml:space="preserve">ι επιχορηγήσεις δεν υπερβαίνουν </w:t>
      </w:r>
      <w:ins w:id="825" w:author="ΕΥΘΥ" w:date="2018-12-10T15:33:00Z">
        <w:r w:rsidRPr="005A39CE">
          <w:rPr>
            <w:rFonts w:ascii="Verdana" w:eastAsia="EUAlbertina-Regu-Identity-H" w:hAnsi="Verdana" w:cs="EUAlbertina-Regu-Identity-H"/>
            <w:sz w:val="20"/>
            <w:szCs w:val="20"/>
          </w:rPr>
          <w:t xml:space="preserve">το εκάστοτε συνολικό ανώτατο </w:t>
        </w:r>
        <w:r>
          <w:rPr>
            <w:rFonts w:ascii="Verdana" w:eastAsia="EUAlbertina-Regu-Identity-H" w:hAnsi="Verdana" w:cs="EUAlbertina-Regu-Identity-H"/>
            <w:sz w:val="20"/>
            <w:szCs w:val="20"/>
          </w:rPr>
          <w:t>ποσό</w:t>
        </w:r>
        <w:r w:rsidRPr="005A39CE">
          <w:rPr>
            <w:rFonts w:ascii="Verdana" w:eastAsia="EUAlbertina-Regu-Identity-H" w:hAnsi="Verdana" w:cs="EUAlbertina-Regu-Identity-H"/>
            <w:sz w:val="20"/>
            <w:szCs w:val="20"/>
          </w:rPr>
          <w:t>, το οποίο καθορίζεται με βάση:</w:t>
        </w:r>
      </w:ins>
    </w:p>
    <w:p w14:paraId="40AF9A95" w14:textId="77777777" w:rsidR="005A39CE" w:rsidRPr="00BD3E5B" w:rsidRDefault="005A39CE" w:rsidP="00BD3E5B">
      <w:pPr>
        <w:autoSpaceDE w:val="0"/>
        <w:autoSpaceDN w:val="0"/>
        <w:adjustRightInd w:val="0"/>
        <w:ind w:left="851" w:hanging="425"/>
        <w:jc w:val="both"/>
        <w:rPr>
          <w:ins w:id="826" w:author="ΕΥΘΥ" w:date="2018-12-10T15:33:00Z"/>
          <w:rFonts w:ascii="Verdana" w:eastAsia="EUAlbertina-Regu-Identity-H" w:hAnsi="Verdana" w:cs="EUAlbertina-Regu-Identity-H"/>
          <w:color w:val="000000"/>
          <w:sz w:val="20"/>
          <w:szCs w:val="20"/>
          <w:lang w:eastAsia="el-GR"/>
        </w:rPr>
      </w:pPr>
      <w:ins w:id="827" w:author="ΕΥΘΥ" w:date="2018-12-10T15:33:00Z">
        <w:r w:rsidRPr="00BD3E5B">
          <w:rPr>
            <w:rFonts w:ascii="Verdana" w:eastAsia="EUAlbertina-Regu-Identity-H" w:hAnsi="Verdana" w:cs="EUAlbertina-Regu-Identity-H"/>
            <w:color w:val="000000"/>
            <w:sz w:val="20"/>
            <w:szCs w:val="20"/>
            <w:lang w:eastAsia="el-GR"/>
          </w:rPr>
          <w:t xml:space="preserve">α) </w:t>
        </w:r>
        <w:r w:rsidR="00BD3E5B" w:rsidRPr="00BD3E5B">
          <w:rPr>
            <w:rFonts w:ascii="Verdana" w:eastAsia="EUAlbertina-Regu-Identity-H" w:hAnsi="Verdana" w:cs="EUAlbertina-Regu-Identity-H"/>
            <w:color w:val="000000"/>
            <w:sz w:val="20"/>
            <w:szCs w:val="20"/>
            <w:lang w:eastAsia="el-GR"/>
          </w:rPr>
          <w:tab/>
        </w:r>
        <w:r w:rsidRPr="00BD3E5B">
          <w:rPr>
            <w:rFonts w:ascii="Verdana" w:eastAsia="EUAlbertina-Regu-Identity-H" w:hAnsi="Verdana" w:cs="EUAlbertina-Regu-Identity-H"/>
            <w:color w:val="000000"/>
            <w:sz w:val="20"/>
            <w:szCs w:val="20"/>
            <w:lang w:eastAsia="el-GR"/>
          </w:rPr>
          <w:t>το συνολικό ποσό της χρηματοδότησης που δεν συνδέεται με τις δαπάνες των υποκείμενων πράξεων, σύμφωνα με το άρθρο 10 παράγραφος 1 πρώτο εδάφιο στοιχείο ε</w:t>
        </w:r>
        <w:r w:rsidR="00BD3E5B" w:rsidRPr="00BD3E5B">
          <w:rPr>
            <w:rFonts w:ascii="Verdana" w:eastAsia="EUAlbertina-Regu-Identity-H" w:hAnsi="Verdana" w:cs="EUAlbertina-Regu-Identity-H"/>
            <w:color w:val="000000"/>
            <w:sz w:val="20"/>
            <w:szCs w:val="20"/>
            <w:lang w:eastAsia="el-GR"/>
          </w:rPr>
          <w:t>),</w:t>
        </w:r>
      </w:ins>
    </w:p>
    <w:p w14:paraId="2BCA2690" w14:textId="77777777" w:rsidR="005A39CE" w:rsidRPr="00BD3E5B" w:rsidRDefault="005A39CE" w:rsidP="00BD3E5B">
      <w:pPr>
        <w:autoSpaceDE w:val="0"/>
        <w:autoSpaceDN w:val="0"/>
        <w:adjustRightInd w:val="0"/>
        <w:ind w:left="851" w:hanging="425"/>
        <w:jc w:val="both"/>
        <w:rPr>
          <w:ins w:id="828" w:author="ΕΥΘΥ" w:date="2018-12-10T15:33:00Z"/>
          <w:rFonts w:ascii="Verdana" w:eastAsia="EUAlbertina-Regu-Identity-H" w:hAnsi="Verdana" w:cs="EUAlbertina-Regu-Identity-H"/>
          <w:color w:val="000000"/>
          <w:sz w:val="20"/>
          <w:szCs w:val="20"/>
          <w:lang w:eastAsia="el-GR"/>
        </w:rPr>
      </w:pPr>
      <w:ins w:id="829" w:author="ΕΥΘΥ" w:date="2018-12-10T15:33:00Z">
        <w:r w:rsidRPr="00BD3E5B">
          <w:rPr>
            <w:rFonts w:ascii="Verdana" w:eastAsia="EUAlbertina-Regu-Identity-H" w:hAnsi="Verdana" w:cs="EUAlbertina-Regu-Identity-H"/>
            <w:color w:val="000000"/>
            <w:sz w:val="20"/>
            <w:szCs w:val="20"/>
            <w:lang w:eastAsia="el-GR"/>
          </w:rPr>
          <w:t xml:space="preserve">β) </w:t>
        </w:r>
        <w:r w:rsidR="00BD3E5B" w:rsidRPr="00BD3E5B">
          <w:rPr>
            <w:rFonts w:ascii="Verdana" w:eastAsia="EUAlbertina-Regu-Identity-H" w:hAnsi="Verdana" w:cs="EUAlbertina-Regu-Identity-H"/>
            <w:color w:val="000000"/>
            <w:sz w:val="20"/>
            <w:szCs w:val="20"/>
            <w:lang w:eastAsia="el-GR"/>
          </w:rPr>
          <w:tab/>
        </w:r>
        <w:r w:rsidRPr="00BD3E5B">
          <w:rPr>
            <w:rFonts w:ascii="Verdana" w:eastAsia="EUAlbertina-Regu-Identity-H" w:hAnsi="Verdana" w:cs="EUAlbertina-Regu-Identity-H"/>
            <w:color w:val="000000"/>
            <w:sz w:val="20"/>
            <w:szCs w:val="20"/>
            <w:lang w:eastAsia="el-GR"/>
          </w:rPr>
          <w:t>τις εκτιμώμενες επιλέξιμες δαπάνες, εφόσον είναι δυνατόν, στην περίπτωση που αναφέρεται στο άρθρο 10 παράγραφος 1 πρώτο εδάφιο στοιχείο α</w:t>
        </w:r>
        <w:r w:rsidR="00BD3E5B" w:rsidRPr="00BD3E5B">
          <w:rPr>
            <w:rFonts w:ascii="Verdana" w:eastAsia="EUAlbertina-Regu-Identity-H" w:hAnsi="Verdana" w:cs="EUAlbertina-Regu-Identity-H"/>
            <w:color w:val="000000"/>
            <w:sz w:val="20"/>
            <w:szCs w:val="20"/>
            <w:lang w:eastAsia="el-GR"/>
          </w:rPr>
          <w:t>),</w:t>
        </w:r>
      </w:ins>
    </w:p>
    <w:p w14:paraId="05363364" w14:textId="77777777" w:rsidR="005A39CE" w:rsidRPr="00BD3E5B" w:rsidRDefault="005A39CE" w:rsidP="00BD3E5B">
      <w:pPr>
        <w:autoSpaceDE w:val="0"/>
        <w:autoSpaceDN w:val="0"/>
        <w:adjustRightInd w:val="0"/>
        <w:ind w:left="851" w:hanging="425"/>
        <w:jc w:val="both"/>
        <w:rPr>
          <w:ins w:id="830" w:author="ΕΥΘΥ" w:date="2018-12-10T15:33:00Z"/>
          <w:rFonts w:ascii="Verdana" w:eastAsia="EUAlbertina-Regu-Identity-H" w:hAnsi="Verdana" w:cs="EUAlbertina-Regu-Identity-H"/>
          <w:color w:val="000000"/>
          <w:sz w:val="20"/>
          <w:szCs w:val="20"/>
          <w:lang w:eastAsia="el-GR"/>
        </w:rPr>
      </w:pPr>
      <w:ins w:id="831" w:author="ΕΥΘΥ" w:date="2018-12-10T15:33:00Z">
        <w:r w:rsidRPr="00BD3E5B">
          <w:rPr>
            <w:rFonts w:ascii="Verdana" w:eastAsia="EUAlbertina-Regu-Identity-H" w:hAnsi="Verdana" w:cs="EUAlbertina-Regu-Identity-H"/>
            <w:color w:val="000000"/>
            <w:sz w:val="20"/>
            <w:szCs w:val="20"/>
            <w:lang w:eastAsia="el-GR"/>
          </w:rPr>
          <w:t xml:space="preserve">γ) </w:t>
        </w:r>
        <w:r w:rsidR="00BD3E5B" w:rsidRPr="00BD3E5B">
          <w:rPr>
            <w:rFonts w:ascii="Verdana" w:eastAsia="EUAlbertina-Regu-Identity-H" w:hAnsi="Verdana" w:cs="EUAlbertina-Regu-Identity-H"/>
            <w:color w:val="000000"/>
            <w:sz w:val="20"/>
            <w:szCs w:val="20"/>
            <w:lang w:eastAsia="el-GR"/>
          </w:rPr>
          <w:tab/>
        </w:r>
        <w:r w:rsidRPr="00BD3E5B">
          <w:rPr>
            <w:rFonts w:ascii="Verdana" w:eastAsia="EUAlbertina-Regu-Identity-H" w:hAnsi="Verdana" w:cs="EUAlbertina-Regu-Identity-H"/>
            <w:color w:val="000000"/>
            <w:sz w:val="20"/>
            <w:szCs w:val="20"/>
            <w:lang w:eastAsia="el-GR"/>
          </w:rPr>
          <w:t>το συνολικό ποσό των εκτιμώμενων επιλέξιμων δαπανών που προσδιορίζεται με σαφήνεια εκ των προτέρων υπό τη μορφή χρηματοδότησης με κατ’ αποκοπή ποσά, μοναδιαίες δαπάνες ή ενιαίο συντελεστή όπως ορίζονται στο άρθρο 10 παράγραφος 1 πρώτο εδάφιο στοιχεία β), γ) και δ).</w:t>
        </w:r>
      </w:ins>
    </w:p>
    <w:p w14:paraId="0B5E24F9" w14:textId="77777777" w:rsidR="006B3F18" w:rsidRPr="00A94AAD" w:rsidRDefault="004F3427" w:rsidP="00BF1F2A">
      <w:pPr>
        <w:pStyle w:val="Default"/>
        <w:numPr>
          <w:ilvl w:val="0"/>
          <w:numId w:val="8"/>
        </w:numPr>
        <w:tabs>
          <w:tab w:val="left" w:pos="426"/>
        </w:tabs>
        <w:spacing w:after="120" w:line="264" w:lineRule="auto"/>
        <w:jc w:val="both"/>
        <w:rPr>
          <w:rFonts w:ascii="Verdana" w:eastAsia="EUAlbertina-Regu-Identity-H" w:hAnsi="Verdana" w:cs="EUAlbertina-Regu-Identity-H"/>
          <w:sz w:val="20"/>
          <w:szCs w:val="20"/>
        </w:rPr>
      </w:pPr>
      <w:ins w:id="832" w:author="ΕΥΘΥ" w:date="2018-12-10T15:33:00Z">
        <w:r w:rsidRPr="00A94AAD">
          <w:rPr>
            <w:rFonts w:ascii="Verdana" w:eastAsia="EUAlbertina-Regu-Identity-H" w:hAnsi="Verdana" w:cs="EUAlbertina-Regu-Identity-H"/>
            <w:sz w:val="20"/>
            <w:szCs w:val="20"/>
          </w:rPr>
          <w:t xml:space="preserve">Οι επιχορηγήσεις </w:t>
        </w:r>
        <w:r w:rsidR="005A39CE">
          <w:rPr>
            <w:rFonts w:ascii="Verdana" w:eastAsia="EUAlbertina-Regu-Identity-H" w:hAnsi="Verdana" w:cs="EUAlbertina-Regu-Identity-H"/>
            <w:sz w:val="20"/>
            <w:szCs w:val="20"/>
          </w:rPr>
          <w:t>που λαμβ</w:t>
        </w:r>
        <w:r w:rsidR="002C4D38">
          <w:rPr>
            <w:rFonts w:ascii="Verdana" w:eastAsia="EUAlbertina-Regu-Identity-H" w:hAnsi="Verdana" w:cs="EUAlbertina-Regu-Identity-H"/>
            <w:sz w:val="20"/>
            <w:szCs w:val="20"/>
          </w:rPr>
          <w:t>άνουν τη μορφή του άρθρου 10, πα</w:t>
        </w:r>
        <w:r w:rsidR="005A39CE">
          <w:rPr>
            <w:rFonts w:ascii="Verdana" w:eastAsia="EUAlbertina-Regu-Identity-H" w:hAnsi="Verdana" w:cs="EUAlbertina-Regu-Identity-H"/>
            <w:sz w:val="20"/>
            <w:szCs w:val="20"/>
          </w:rPr>
          <w:t xml:space="preserve">ράγραφος 1, πρώτο εδάφιο στοιχείο α) </w:t>
        </w:r>
        <w:r w:rsidRPr="00A94AAD">
          <w:rPr>
            <w:rFonts w:ascii="Verdana" w:eastAsia="EUAlbertina-Regu-Identity-H" w:hAnsi="Verdana" w:cs="EUAlbertina-Regu-Identity-H"/>
            <w:sz w:val="20"/>
            <w:szCs w:val="20"/>
          </w:rPr>
          <w:t xml:space="preserve">δεν υπερβαίνουν </w:t>
        </w:r>
      </w:ins>
      <w:r w:rsidRPr="00A94AAD">
        <w:rPr>
          <w:rFonts w:ascii="Verdana" w:eastAsia="EUAlbertina-Regu-Identity-H" w:hAnsi="Verdana" w:cs="EUAlbertina-Regu-Identity-H"/>
          <w:sz w:val="20"/>
          <w:szCs w:val="20"/>
        </w:rPr>
        <w:t>τις επιλέξιμες δαπάνες. Είναι επιλέξιμες οι δαπάνες οι οποίες πράγματι βαρύνουν τον δικαιούχο και ικανοποιούν όλα τα ακόλουθα κριτήρια:</w:t>
      </w:r>
    </w:p>
    <w:p w14:paraId="35BD2D4A" w14:textId="77777777" w:rsidR="006B3F18" w:rsidRDefault="004F3427">
      <w:pPr>
        <w:pStyle w:val="Default"/>
        <w:spacing w:after="120" w:line="264" w:lineRule="auto"/>
        <w:ind w:left="851" w:hanging="425"/>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α) </w:t>
      </w:r>
      <w:r w:rsidR="00C07C69" w:rsidRPr="00D02B81">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πραγματοποιούνται κατά τη διάρκεια της πράξης, με εξαίρεση τις δαπάνες που αφορούν τελικές εκθέσεις και πιστοποιητικά ελέγχου</w:t>
      </w:r>
      <w:r w:rsidR="00CC04D0">
        <w:rPr>
          <w:rFonts w:ascii="Verdana" w:eastAsia="EUAlbertina-Regu-Identity-H" w:hAnsi="Verdana" w:cs="EUAlbertina-Regu-Identity-H"/>
          <w:sz w:val="20"/>
          <w:szCs w:val="20"/>
        </w:rPr>
        <w:t>, εφόσον απαιτούνται</w:t>
      </w:r>
      <w:r w:rsidR="00795AC4">
        <w:rPr>
          <w:rFonts w:ascii="Verdana" w:eastAsia="EUAlbertina-Regu-Identity-H" w:hAnsi="Verdana" w:cs="EUAlbertina-Regu-Identity-H"/>
          <w:sz w:val="20"/>
          <w:szCs w:val="20"/>
        </w:rPr>
        <w:t>,</w:t>
      </w:r>
    </w:p>
    <w:p w14:paraId="357F38A4" w14:textId="77777777" w:rsidR="006B3F18" w:rsidRDefault="004F3427">
      <w:pPr>
        <w:pStyle w:val="Default"/>
        <w:spacing w:after="120" w:line="264" w:lineRule="auto"/>
        <w:ind w:left="851" w:hanging="425"/>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β) </w:t>
      </w:r>
      <w:r w:rsidR="00C07C69" w:rsidRPr="00D02B81">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προβλέπονται στον εκτιμώμενο συνολικό προϋπολογισμό της πράξης</w:t>
      </w:r>
      <w:r w:rsidR="00795AC4">
        <w:rPr>
          <w:rFonts w:ascii="Verdana" w:eastAsia="EUAlbertina-Regu-Identity-H" w:hAnsi="Verdana" w:cs="EUAlbertina-Regu-Identity-H"/>
          <w:sz w:val="20"/>
          <w:szCs w:val="20"/>
        </w:rPr>
        <w:t>,</w:t>
      </w:r>
    </w:p>
    <w:p w14:paraId="6CACAD5D" w14:textId="77777777" w:rsidR="006B3F18" w:rsidRDefault="004F3427">
      <w:pPr>
        <w:pStyle w:val="Default"/>
        <w:spacing w:after="120" w:line="264" w:lineRule="auto"/>
        <w:ind w:left="851" w:hanging="425"/>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γ) </w:t>
      </w:r>
      <w:r w:rsidR="008860D4">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είναι αναγκαίες για την υλοποίηση της πράξης που αποτελεί αντικείμενο της επιχορήγησης</w:t>
      </w:r>
      <w:r w:rsidR="00795AC4">
        <w:rPr>
          <w:rFonts w:ascii="Verdana" w:eastAsia="EUAlbertina-Regu-Identity-H" w:hAnsi="Verdana" w:cs="EUAlbertina-Regu-Identity-H"/>
          <w:sz w:val="20"/>
          <w:szCs w:val="20"/>
        </w:rPr>
        <w:t>,</w:t>
      </w:r>
    </w:p>
    <w:p w14:paraId="3783B50F" w14:textId="77777777" w:rsidR="006B3F18" w:rsidRDefault="004F3427">
      <w:pPr>
        <w:pStyle w:val="Default"/>
        <w:spacing w:after="120" w:line="264" w:lineRule="auto"/>
        <w:ind w:left="851" w:hanging="425"/>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δ) </w:t>
      </w:r>
      <w:r w:rsidR="00C07C69" w:rsidRPr="00D02B81">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είναι αναγνωρίσιμες και επαληθεύσιμες, </w:t>
      </w:r>
      <w:r w:rsidR="00CC04D0">
        <w:rPr>
          <w:rFonts w:ascii="Verdana" w:eastAsia="EUAlbertina-Regu-Identity-H" w:hAnsi="Verdana" w:cs="EUAlbertina-Regu-Identity-H"/>
          <w:sz w:val="20"/>
          <w:szCs w:val="20"/>
        </w:rPr>
        <w:t>εγγράφονται</w:t>
      </w:r>
      <w:r w:rsidRPr="004F3427">
        <w:rPr>
          <w:rFonts w:ascii="Verdana" w:eastAsia="EUAlbertina-Regu-Identity-H" w:hAnsi="Verdana" w:cs="EUAlbertina-Regu-Identity-H"/>
          <w:sz w:val="20"/>
          <w:szCs w:val="20"/>
        </w:rPr>
        <w:t xml:space="preserve"> στα λογιστικά βιβλία του δικαιούχου, και προσδιορίζονται σύμφωνα με τα ισχύοντα λογιστικά πρότυπα στον τόπο εγκατάστασης του δικαιούχου και σύμφωνα με τις συνήθεις </w:t>
      </w:r>
      <w:r w:rsidR="00CC04D0">
        <w:rPr>
          <w:rFonts w:ascii="Verdana" w:eastAsia="EUAlbertina-Regu-Identity-H" w:hAnsi="Verdana" w:cs="EUAlbertina-Regu-Identity-H"/>
          <w:sz w:val="20"/>
          <w:szCs w:val="20"/>
        </w:rPr>
        <w:t xml:space="preserve">λογιστικές </w:t>
      </w:r>
      <w:r w:rsidRPr="004F3427">
        <w:rPr>
          <w:rFonts w:ascii="Verdana" w:eastAsia="EUAlbertina-Regu-Identity-H" w:hAnsi="Verdana" w:cs="EUAlbertina-Regu-Identity-H"/>
          <w:sz w:val="20"/>
          <w:szCs w:val="20"/>
        </w:rPr>
        <w:t>πρακτικές που αυτός εφαρμόζει</w:t>
      </w:r>
      <w:r w:rsidR="00795AC4">
        <w:rPr>
          <w:rFonts w:ascii="Verdana" w:eastAsia="EUAlbertina-Regu-Identity-H" w:hAnsi="Verdana" w:cs="EUAlbertina-Regu-Identity-H"/>
          <w:sz w:val="20"/>
          <w:szCs w:val="20"/>
        </w:rPr>
        <w:t>,</w:t>
      </w:r>
    </w:p>
    <w:p w14:paraId="52C5C60F" w14:textId="77777777" w:rsidR="006B3F18" w:rsidRDefault="004F3427">
      <w:pPr>
        <w:pStyle w:val="Default"/>
        <w:spacing w:after="120" w:line="264" w:lineRule="auto"/>
        <w:ind w:left="851" w:hanging="425"/>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ε) </w:t>
      </w:r>
      <w:r w:rsidR="008860D4">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συμμορφώνεται προς τις απαιτήσεις της εφαρμοστέας φορολογικής και εργατικής νομοθεσίας</w:t>
      </w:r>
      <w:r w:rsidR="00795AC4">
        <w:rPr>
          <w:rFonts w:ascii="Verdana" w:eastAsia="EUAlbertina-Regu-Identity-H" w:hAnsi="Verdana" w:cs="EUAlbertina-Regu-Identity-H"/>
          <w:sz w:val="20"/>
          <w:szCs w:val="20"/>
        </w:rPr>
        <w:t>,</w:t>
      </w:r>
    </w:p>
    <w:p w14:paraId="084BFD7A" w14:textId="77777777" w:rsidR="006B3F18" w:rsidRDefault="00C07C69">
      <w:pPr>
        <w:pStyle w:val="Default"/>
        <w:spacing w:after="120" w:line="264" w:lineRule="auto"/>
        <w:ind w:left="851" w:hanging="425"/>
        <w:jc w:val="both"/>
        <w:rPr>
          <w:rFonts w:ascii="Verdana" w:eastAsia="EUAlbertina-Regu-Identity-H" w:hAnsi="Verdana" w:cs="EUAlbertina-Regu-Identity-H"/>
          <w:sz w:val="20"/>
          <w:szCs w:val="20"/>
        </w:rPr>
      </w:pPr>
      <w:r>
        <w:rPr>
          <w:rFonts w:ascii="Verdana" w:eastAsia="EUAlbertina-Regu-Identity-H" w:hAnsi="Verdana" w:cs="EUAlbertina-Regu-Identity-H"/>
          <w:sz w:val="20"/>
          <w:szCs w:val="20"/>
        </w:rPr>
        <w:t>στ)</w:t>
      </w:r>
      <w:r w:rsidRPr="00C07C69">
        <w:rPr>
          <w:rFonts w:ascii="Verdana" w:eastAsia="EUAlbertina-Regu-Identity-H" w:hAnsi="Verdana" w:cs="EUAlbertina-Regu-Identity-H"/>
          <w:sz w:val="20"/>
          <w:szCs w:val="20"/>
        </w:rPr>
        <w:tab/>
      </w:r>
      <w:r w:rsidR="004F3427" w:rsidRPr="004F3427">
        <w:rPr>
          <w:rFonts w:ascii="Verdana" w:eastAsia="EUAlbertina-Regu-Identity-H" w:hAnsi="Verdana" w:cs="EUAlbertina-Regu-Identity-H"/>
          <w:sz w:val="20"/>
          <w:szCs w:val="20"/>
        </w:rPr>
        <w:t>είναι εύλογες, δικαιολογημένες και συμμορφώνονται προς την αρχή της χρηστής δημοσιονομικής διαχείρισης, ιδίως όσον αφορά την οικονομία και την αποδοτικότητα.</w:t>
      </w:r>
    </w:p>
    <w:p w14:paraId="6647E47F" w14:textId="77777777" w:rsidR="006B3F18" w:rsidRDefault="004F3427" w:rsidP="00BF1F2A">
      <w:pPr>
        <w:pStyle w:val="Default"/>
        <w:numPr>
          <w:ilvl w:val="0"/>
          <w:numId w:val="8"/>
        </w:numPr>
        <w:spacing w:after="120" w:line="264" w:lineRule="auto"/>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Οι προσκλήσεις για υποβολή προτάσεων προσδιορίζουν τις κατηγορίες δαπανών που θεωρούνται επιλέξιμες για χρηματοδότηση.</w:t>
      </w:r>
    </w:p>
    <w:p w14:paraId="6F15B84C" w14:textId="77777777" w:rsidR="00827A24" w:rsidRDefault="00827A24" w:rsidP="00B23141">
      <w:pPr>
        <w:pStyle w:val="msonospacing0"/>
        <w:spacing w:line="264" w:lineRule="auto"/>
        <w:rPr>
          <w:rFonts w:ascii="Verdana" w:hAnsi="Verdana"/>
          <w:i/>
          <w:sz w:val="20"/>
          <w:szCs w:val="20"/>
        </w:rPr>
      </w:pPr>
      <w:r w:rsidRPr="004958A3">
        <w:rPr>
          <w:rFonts w:ascii="Verdana" w:hAnsi="Verdana"/>
          <w:i/>
          <w:sz w:val="20"/>
          <w:szCs w:val="20"/>
        </w:rPr>
        <w:t>Β. Επιστρεπτέα συνδρομή</w:t>
      </w:r>
    </w:p>
    <w:p w14:paraId="2F4C257C" w14:textId="77777777" w:rsidR="006B3F18" w:rsidRDefault="004F3427" w:rsidP="00972201">
      <w:pPr>
        <w:pStyle w:val="Default"/>
        <w:numPr>
          <w:ilvl w:val="0"/>
          <w:numId w:val="8"/>
        </w:numPr>
        <w:spacing w:before="120" w:after="120" w:line="264" w:lineRule="auto"/>
        <w:ind w:left="391" w:hanging="391"/>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Η επιστρεπτέα συνδρομή είναι μορφή χρηματοδοτικής συνδρομής όμοια με την επιχορήγηση η οποία </w:t>
      </w:r>
      <w:r w:rsidR="00546CEF">
        <w:rPr>
          <w:rFonts w:ascii="Verdana" w:eastAsia="EUAlbertina-Regu-Identity-H" w:hAnsi="Verdana" w:cs="EUAlbertina-Regu-Identity-H"/>
          <w:sz w:val="20"/>
          <w:szCs w:val="20"/>
        </w:rPr>
        <w:t xml:space="preserve">όμως </w:t>
      </w:r>
      <w:r w:rsidRPr="004F3427">
        <w:rPr>
          <w:rFonts w:ascii="Verdana" w:eastAsia="EUAlbertina-Regu-Identity-H" w:hAnsi="Verdana" w:cs="EUAlbertina-Regu-Identity-H"/>
          <w:sz w:val="20"/>
          <w:szCs w:val="20"/>
        </w:rPr>
        <w:t xml:space="preserve">χορηγείται υπό συγκεκριμένες προϋποθέσεις, η </w:t>
      </w:r>
      <w:r w:rsidR="00546CEF">
        <w:rPr>
          <w:rFonts w:ascii="Verdana" w:eastAsia="EUAlbertina-Regu-Identity-H" w:hAnsi="Verdana" w:cs="EUAlbertina-Regu-Identity-H"/>
          <w:sz w:val="20"/>
          <w:szCs w:val="20"/>
        </w:rPr>
        <w:t xml:space="preserve">πλήρωση ή η </w:t>
      </w:r>
      <w:r w:rsidRPr="004F3427">
        <w:rPr>
          <w:rFonts w:ascii="Verdana" w:eastAsia="EUAlbertina-Regu-Identity-H" w:hAnsi="Verdana" w:cs="EUAlbertina-Regu-Identity-H"/>
          <w:sz w:val="20"/>
          <w:szCs w:val="20"/>
        </w:rPr>
        <w:t>μη πλήρωση των οποίων οδηγεί σε επιστροφή μέρους ή του συνόλου της συνδρομής μετά την ολοκλήρωση της πράξης.</w:t>
      </w:r>
    </w:p>
    <w:p w14:paraId="1746D2DA" w14:textId="6301EE64" w:rsidR="006B3F18" w:rsidRDefault="004F3427" w:rsidP="00BF1F2A">
      <w:pPr>
        <w:pStyle w:val="Default"/>
        <w:numPr>
          <w:ilvl w:val="0"/>
          <w:numId w:val="8"/>
        </w:numPr>
        <w:spacing w:after="120" w:line="264" w:lineRule="auto"/>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Η χρηματοδότηση μιας πράξης με τη μορφή επιστρεπτέας συνδρομής εφαρμόζεται σε περιπτώσεις πράξεων για τις οποίες δεν είναι δυνατόν να αποφασιστεί εκ των προτέρων το ακριβές μίγμα επιστρεπτέας και μη επιστρεπτέας συνδρομής και δεν μπορεί να χρησιμοποιηθεί για πράξεις που υλοποιούνται μέσω </w:t>
      </w:r>
      <w:ins w:id="833" w:author="ΕΥΘΥ" w:date="2018-12-10T15:33:00Z">
        <w:r w:rsidR="00C07629">
          <w:rPr>
            <w:rFonts w:ascii="Verdana" w:eastAsia="EUAlbertina-Regu-Identity-H" w:hAnsi="Verdana" w:cs="EUAlbertina-Regu-Identity-H"/>
            <w:sz w:val="20"/>
            <w:szCs w:val="20"/>
          </w:rPr>
          <w:t xml:space="preserve">μέσων </w:t>
        </w:r>
      </w:ins>
      <w:r w:rsidR="00546CEF">
        <w:rPr>
          <w:rFonts w:ascii="Verdana" w:eastAsia="EUAlbertina-Regu-Identity-H" w:hAnsi="Verdana" w:cs="EUAlbertina-Regu-Identity-H"/>
          <w:sz w:val="20"/>
          <w:szCs w:val="20"/>
        </w:rPr>
        <w:t>χρηματοοικονομικής τεχνικής</w:t>
      </w:r>
      <w:r w:rsidRPr="004F3427">
        <w:rPr>
          <w:rFonts w:ascii="Verdana" w:eastAsia="EUAlbertina-Regu-Identity-H" w:hAnsi="Verdana" w:cs="EUAlbertina-Regu-Identity-H"/>
          <w:sz w:val="20"/>
          <w:szCs w:val="20"/>
        </w:rPr>
        <w:t xml:space="preserve">, κατά την έννοια του </w:t>
      </w:r>
      <w:del w:id="834" w:author="ΕΥΘΥ" w:date="2018-12-10T15:33:00Z">
        <w:r w:rsidRPr="004F3427">
          <w:rPr>
            <w:rFonts w:ascii="Verdana" w:eastAsia="EUAlbertina-Regu-Identity-H" w:hAnsi="Verdana" w:cs="EUAlbertina-Regu-Identity-H"/>
            <w:sz w:val="20"/>
            <w:szCs w:val="20"/>
          </w:rPr>
          <w:delText>άρθρου</w:delText>
        </w:r>
        <w:r w:rsidR="00546CEF">
          <w:rPr>
            <w:rFonts w:ascii="Verdana" w:eastAsia="EUAlbertina-Regu-Identity-H" w:hAnsi="Verdana" w:cs="EUAlbertina-Regu-Identity-H"/>
            <w:sz w:val="20"/>
            <w:szCs w:val="20"/>
          </w:rPr>
          <w:delText>37</w:delText>
        </w:r>
      </w:del>
      <w:ins w:id="835" w:author="ΕΥΘΥ" w:date="2018-12-10T15:33:00Z">
        <w:r w:rsidRPr="004F3427">
          <w:rPr>
            <w:rFonts w:ascii="Verdana" w:eastAsia="EUAlbertina-Regu-Identity-H" w:hAnsi="Verdana" w:cs="EUAlbertina-Regu-Identity-H"/>
            <w:sz w:val="20"/>
            <w:szCs w:val="20"/>
          </w:rPr>
          <w:t>άρθρου</w:t>
        </w:r>
        <w:r w:rsidR="00316CFC">
          <w:rPr>
            <w:rFonts w:ascii="Verdana" w:eastAsia="EUAlbertina-Regu-Identity-H" w:hAnsi="Verdana" w:cs="EUAlbertina-Regu-Identity-H"/>
            <w:sz w:val="20"/>
            <w:szCs w:val="20"/>
          </w:rPr>
          <w:t xml:space="preserve"> </w:t>
        </w:r>
        <w:r w:rsidR="00546CEF">
          <w:rPr>
            <w:rFonts w:ascii="Verdana" w:eastAsia="EUAlbertina-Regu-Identity-H" w:hAnsi="Verdana" w:cs="EUAlbertina-Regu-Identity-H"/>
            <w:sz w:val="20"/>
            <w:szCs w:val="20"/>
          </w:rPr>
          <w:t>37</w:t>
        </w:r>
      </w:ins>
      <w:r w:rsidRPr="004F3427">
        <w:rPr>
          <w:rFonts w:ascii="Verdana" w:eastAsia="EUAlbertina-Regu-Identity-H" w:hAnsi="Verdana" w:cs="EUAlbertina-Regu-Identity-H"/>
          <w:sz w:val="20"/>
          <w:szCs w:val="20"/>
        </w:rPr>
        <w:t xml:space="preserve"> του Κανονισμού 1303/2013. </w:t>
      </w:r>
    </w:p>
    <w:p w14:paraId="1313AFA4" w14:textId="77777777" w:rsidR="006B3F18" w:rsidRDefault="004F3427" w:rsidP="00BF1F2A">
      <w:pPr>
        <w:pStyle w:val="Default"/>
        <w:numPr>
          <w:ilvl w:val="0"/>
          <w:numId w:val="8"/>
        </w:numPr>
        <w:spacing w:after="120" w:line="264" w:lineRule="auto"/>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Χρηματοδότηση μιας πράξης η οποία περιλαμβάνει υποχρέωση επιστροφής της συνδρομής χωρίς προϋποθέσεις δεν αποτελεί επιστρεπτέα συνδρομή. Ομοίως χρηματοδότηση μιας πράξης η οποία δεν εμπίπτει στον ορισμό και το πεδίο εφαρμογής των χρηματοδοτικών εργαλείων, αλλά περιλαμβάνει προϋποθέσεις επιστροφής, αποτελεί επιστρεπτέα συνδρομή.</w:t>
      </w:r>
    </w:p>
    <w:p w14:paraId="7545F420" w14:textId="77777777" w:rsidR="006B3F18" w:rsidRDefault="004F3427" w:rsidP="00BF1F2A">
      <w:pPr>
        <w:pStyle w:val="Default"/>
        <w:numPr>
          <w:ilvl w:val="0"/>
          <w:numId w:val="8"/>
        </w:numPr>
        <w:spacing w:after="120" w:line="264" w:lineRule="auto"/>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Η συνδρομή, το μέρος αυτής που επιστρέφεται και οι όροι και προϋποθέσεις επιστροφής μετά την ολοκλήρωση της πράξης, οι υποχρεώσεις δήλωσης από το δικαιούχο των όρων και προϋποθέσεων που εκπληρώθηκαν και αποτελούν τη βάση υπολογισμού του επιστρεπτέου μέρους της συνδρομής περιλαμβάνονται στην απόφαση ένταξης.</w:t>
      </w:r>
    </w:p>
    <w:p w14:paraId="17B36FC1" w14:textId="77777777" w:rsidR="006B3F18" w:rsidRDefault="004F3427" w:rsidP="00BF1F2A">
      <w:pPr>
        <w:pStyle w:val="Default"/>
        <w:numPr>
          <w:ilvl w:val="0"/>
          <w:numId w:val="8"/>
        </w:numPr>
        <w:spacing w:after="120" w:line="264" w:lineRule="auto"/>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Το ποσό που χορηγείται με τη μορφή επιστρεπτέας συνδρομής για την υλοποίηση μιας πράξης αποτελεί επιλέξιμη δαπάνη στο σύνολό της, συμπεριλαμβανομένου του ποσού που επιστρέφεται από το δικαιούχο, εφόσον τηρούνται και οι λοιποί όροι της απόφασης ένταξης. </w:t>
      </w:r>
    </w:p>
    <w:p w14:paraId="59D309D1" w14:textId="77777777" w:rsidR="001344DB" w:rsidRDefault="0027472D" w:rsidP="00BF1F2A">
      <w:pPr>
        <w:pStyle w:val="Default"/>
        <w:numPr>
          <w:ilvl w:val="0"/>
          <w:numId w:val="8"/>
        </w:numPr>
        <w:spacing w:after="120" w:line="264" w:lineRule="auto"/>
        <w:jc w:val="both"/>
        <w:rPr>
          <w:rFonts w:ascii="Verdana" w:hAnsi="Verdana"/>
          <w:b/>
          <w:color w:val="EEECE1"/>
          <w:sz w:val="20"/>
          <w:szCs w:val="20"/>
        </w:rPr>
      </w:pPr>
      <w:r w:rsidRPr="00B01580">
        <w:rPr>
          <w:rFonts w:ascii="Verdana" w:eastAsia="EUAlbertina-Regu-Identity-H" w:hAnsi="Verdana" w:cs="EUAlbertina-Regu-Identity-H"/>
          <w:sz w:val="20"/>
          <w:szCs w:val="20"/>
        </w:rPr>
        <w:t xml:space="preserve">Στην περίπτωση πράξεων που παράγουν έσοδα κατά την έννοια του άρθρου </w:t>
      </w:r>
      <w:r w:rsidR="00B01580" w:rsidRPr="00B01580">
        <w:rPr>
          <w:rFonts w:ascii="Verdana" w:eastAsia="EUAlbertina-Regu-Identity-H" w:hAnsi="Verdana" w:cs="EUAlbertina-Regu-Identity-H"/>
          <w:sz w:val="20"/>
          <w:szCs w:val="20"/>
        </w:rPr>
        <w:t>32</w:t>
      </w:r>
      <w:r w:rsidRPr="00B01580">
        <w:rPr>
          <w:rFonts w:ascii="Verdana" w:eastAsia="EUAlbertina-Regu-Identity-H" w:hAnsi="Verdana" w:cs="EUAlbertina-Regu-Identity-H"/>
          <w:sz w:val="20"/>
          <w:szCs w:val="20"/>
        </w:rPr>
        <w:t xml:space="preserve"> (μετά την υλοποίησή της) ή κατά την υλοποίησή τους, κατά την έννοια του άρθρου </w:t>
      </w:r>
      <w:r w:rsidR="00B01580" w:rsidRPr="00B01580">
        <w:rPr>
          <w:rFonts w:ascii="Verdana" w:eastAsia="EUAlbertina-Regu-Identity-H" w:hAnsi="Verdana" w:cs="EUAlbertina-Regu-Identity-H"/>
          <w:sz w:val="20"/>
          <w:szCs w:val="20"/>
        </w:rPr>
        <w:t>33</w:t>
      </w:r>
      <w:r w:rsidRPr="00B01580">
        <w:rPr>
          <w:rFonts w:ascii="Verdana" w:eastAsia="EUAlbertina-Regu-Identity-H" w:hAnsi="Verdana" w:cs="EUAlbertina-Regu-Identity-H"/>
          <w:sz w:val="20"/>
          <w:szCs w:val="20"/>
        </w:rPr>
        <w:t xml:space="preserve">, η επιλέξιμη δαπάνη μειώνεται κατά τα καθαρά έσοδα τα οποία θα δημιουργηθούν ή δημιουργήθηκαν το αργότερο κατά το κλείσιμο της πράξης </w:t>
      </w:r>
      <w:r w:rsidRPr="00F14240">
        <w:rPr>
          <w:rFonts w:ascii="Verdana" w:eastAsia="EUAlbertina-Regu-Identity-H" w:hAnsi="Verdana" w:cs="EUAlbertina-Regu-Identity-H"/>
          <w:sz w:val="20"/>
          <w:szCs w:val="20"/>
        </w:rPr>
        <w:t>(τελικό αίτημα πληρωμής του δικαιούχου),</w:t>
      </w:r>
      <w:r w:rsidRPr="00B01580">
        <w:rPr>
          <w:rFonts w:ascii="Verdana" w:eastAsia="EUAlbertina-Regu-Identity-H" w:hAnsi="Verdana" w:cs="EUAlbertina-Regu-Identity-H"/>
          <w:sz w:val="20"/>
          <w:szCs w:val="20"/>
        </w:rPr>
        <w:t xml:space="preserve"> εκτός και εάν η πράξη έχει υποχρέωση πλήρους επιστροφής του ποσού της επιστρεπτέας συνδρομής.</w:t>
      </w:r>
      <w:r w:rsidRPr="0027472D">
        <w:rPr>
          <w:rFonts w:ascii="Verdana" w:eastAsia="EUAlbertina-Regu-Identity-H" w:hAnsi="Verdana" w:cs="EUAlbertina-Regu-Identity-H"/>
          <w:sz w:val="20"/>
          <w:szCs w:val="20"/>
        </w:rPr>
        <w:t xml:space="preserve"> Όταν δεν είναι επιλέξιμο για συγχρηματοδότηση όλο το κόστος, τα καθαρά έσοδα κατανέμονται κατ’ αναλογία στα επιλέξιμα και στα μη επιλέξιμα μέρη του </w:t>
      </w:r>
      <w:r w:rsidR="004F3427" w:rsidRPr="004F3427">
        <w:rPr>
          <w:rFonts w:ascii="Verdana" w:eastAsia="EUAlbertina-Regu-Identity-H" w:hAnsi="Verdana" w:cs="EUAlbertina-Regu-Identity-H"/>
          <w:sz w:val="20"/>
          <w:szCs w:val="20"/>
        </w:rPr>
        <w:t>κόστους.</w:t>
      </w:r>
    </w:p>
    <w:p w14:paraId="102C7471" w14:textId="77777777" w:rsidR="006B3F18" w:rsidRDefault="004F3427" w:rsidP="00BF1F2A">
      <w:pPr>
        <w:pStyle w:val="Default"/>
        <w:numPr>
          <w:ilvl w:val="0"/>
          <w:numId w:val="8"/>
        </w:numPr>
        <w:spacing w:after="120" w:line="264" w:lineRule="auto"/>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Το ποσό της επιστρεπτέας συνδρομής που επιστρέφεται μετά την ολοκλήρωση της πράξης στον φορέα που τη χορήγησε ή σε άλλη αρχή που ορίζεται, κατατίθεται σε συγκεκριμένο για το σκοπό τραπεζικό λογαριασμό, καταχωρείται στο λογιστικό σύστημα της Αρχής Πιστοποίησης ή άλλης αρμόδιας αρχής και χρησιμοποιείται για τον ίδιο σκοπό ή σύμφωνα με τους στόχους του επιχειρησιακού προγράμματος.</w:t>
      </w:r>
    </w:p>
    <w:p w14:paraId="147BBA8A" w14:textId="77777777" w:rsidR="006B3F18" w:rsidRDefault="004F3427" w:rsidP="00B23141">
      <w:pPr>
        <w:pStyle w:val="a5"/>
        <w:numPr>
          <w:ilvl w:val="0"/>
          <w:numId w:val="8"/>
        </w:numPr>
        <w:spacing w:after="480"/>
        <w:ind w:left="391" w:hanging="391"/>
        <w:contextualSpacing w:val="0"/>
        <w:jc w:val="both"/>
        <w:rPr>
          <w:rFonts w:ascii="Verdana" w:hAnsi="Verdana"/>
          <w:sz w:val="20"/>
          <w:szCs w:val="20"/>
        </w:rPr>
      </w:pPr>
      <w:r w:rsidRPr="004F3427">
        <w:rPr>
          <w:rFonts w:ascii="Verdana" w:eastAsia="EUAlbertina-Regu-Identity-H" w:hAnsi="Verdana" w:cs="EUAlbertina-Regu-Identity-H"/>
          <w:sz w:val="20"/>
          <w:szCs w:val="20"/>
        </w:rPr>
        <w:t xml:space="preserve">Το ποσό της τυχόν δημοσιονομικής διόρθωσης που επιβάλλεται στην πράξη </w:t>
      </w:r>
      <w:proofErr w:type="spellStart"/>
      <w:r w:rsidRPr="004F3427">
        <w:rPr>
          <w:rFonts w:ascii="Verdana" w:eastAsia="EUAlbertina-Regu-Identity-H" w:hAnsi="Verdana" w:cs="EUAlbertina-Regu-Identity-H"/>
          <w:sz w:val="20"/>
          <w:szCs w:val="20"/>
        </w:rPr>
        <w:t>απομειώνει</w:t>
      </w:r>
      <w:proofErr w:type="spellEnd"/>
      <w:r w:rsidRPr="004F3427">
        <w:rPr>
          <w:rFonts w:ascii="Verdana" w:eastAsia="EUAlbertina-Regu-Identity-H" w:hAnsi="Verdana" w:cs="EUAlbertina-Regu-Identity-H"/>
          <w:sz w:val="20"/>
          <w:szCs w:val="20"/>
        </w:rPr>
        <w:t xml:space="preserve"> το σύνολο της επιλέξιμης δαπάνης</w:t>
      </w:r>
      <w:r w:rsidR="00A90D0E">
        <w:rPr>
          <w:rFonts w:ascii="Verdana" w:eastAsia="EUAlbertina-Regu-Identity-H" w:hAnsi="Verdana" w:cs="EUAlbertina-Regu-Identity-H"/>
          <w:sz w:val="20"/>
          <w:szCs w:val="20"/>
        </w:rPr>
        <w:t>.</w:t>
      </w:r>
    </w:p>
    <w:p w14:paraId="69B00F68" w14:textId="77777777" w:rsidR="006B3F18" w:rsidRDefault="006B3F18">
      <w:pPr>
        <w:pStyle w:val="a"/>
        <w:rPr>
          <w:rFonts w:eastAsia="EUAlbertina-Regu-Identity-H"/>
        </w:rPr>
      </w:pPr>
    </w:p>
    <w:p w14:paraId="224BE95E" w14:textId="77777777" w:rsidR="006B3F18" w:rsidRPr="0091146A" w:rsidRDefault="004F3427">
      <w:pPr>
        <w:pStyle w:val="2"/>
        <w:numPr>
          <w:ilvl w:val="0"/>
          <w:numId w:val="0"/>
        </w:numPr>
        <w:spacing w:before="0"/>
        <w:jc w:val="center"/>
        <w:rPr>
          <w:rFonts w:ascii="Verdana" w:eastAsia="EUAlbertina-ReguItal-Identity-H" w:hAnsi="Verdana" w:cs="EUAlbertina-Bold-Identity-H"/>
          <w:color w:val="auto"/>
          <w:sz w:val="20"/>
          <w:szCs w:val="20"/>
        </w:rPr>
      </w:pPr>
      <w:bookmarkStart w:id="836" w:name="_Toc423136508"/>
      <w:bookmarkStart w:id="837" w:name="_Toc423140414"/>
      <w:bookmarkStart w:id="838" w:name="_Toc423141009"/>
      <w:bookmarkStart w:id="839" w:name="_Toc423136509"/>
      <w:bookmarkStart w:id="840" w:name="_Toc423140415"/>
      <w:bookmarkStart w:id="841" w:name="_Toc423141010"/>
      <w:bookmarkStart w:id="842" w:name="_Toc423136510"/>
      <w:bookmarkStart w:id="843" w:name="_Toc423140416"/>
      <w:bookmarkStart w:id="844" w:name="_Toc423141011"/>
      <w:bookmarkStart w:id="845" w:name="_Toc423136511"/>
      <w:bookmarkStart w:id="846" w:name="_Toc423140417"/>
      <w:bookmarkStart w:id="847" w:name="_Toc423141012"/>
      <w:bookmarkStart w:id="848" w:name="_Toc423136512"/>
      <w:bookmarkStart w:id="849" w:name="_Toc423140418"/>
      <w:bookmarkStart w:id="850" w:name="_Toc423141013"/>
      <w:bookmarkStart w:id="851" w:name="_Toc423136513"/>
      <w:bookmarkStart w:id="852" w:name="_Toc423140419"/>
      <w:bookmarkStart w:id="853" w:name="_Toc423141014"/>
      <w:bookmarkStart w:id="854" w:name="_Toc423136514"/>
      <w:bookmarkStart w:id="855" w:name="_Toc423140420"/>
      <w:bookmarkStart w:id="856" w:name="_Toc423141015"/>
      <w:bookmarkStart w:id="857" w:name="_Toc423141016"/>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r w:rsidRPr="0091146A">
        <w:rPr>
          <w:rFonts w:ascii="Verdana" w:eastAsia="EUAlbertina-ReguItal-Identity-H" w:hAnsi="Verdana" w:cs="EUAlbertina-Bold-Identity-H"/>
          <w:color w:val="auto"/>
          <w:sz w:val="20"/>
          <w:szCs w:val="20"/>
        </w:rPr>
        <w:t xml:space="preserve">Μορφές υλοποίησης πράξεων </w:t>
      </w:r>
      <w:bookmarkEnd w:id="857"/>
    </w:p>
    <w:p w14:paraId="554473CB" w14:textId="77777777" w:rsidR="006B3F18" w:rsidRDefault="004F3427">
      <w:pPr>
        <w:pStyle w:val="Default"/>
        <w:spacing w:after="120" w:line="264" w:lineRule="auto"/>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1. </w:t>
      </w:r>
      <w:r w:rsidR="001E07F3">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Οι πράξεις ή τα μέρη αυτής που </w:t>
      </w:r>
      <w:r w:rsidR="00901BBD">
        <w:rPr>
          <w:rFonts w:ascii="Verdana" w:eastAsia="EUAlbertina-Regu-Identity-H" w:hAnsi="Verdana" w:cs="EUAlbertina-Regu-Identity-H"/>
          <w:sz w:val="20"/>
          <w:szCs w:val="20"/>
        </w:rPr>
        <w:t>υποστηρίζονται από τα Ταμεία</w:t>
      </w:r>
      <w:r w:rsidR="006D3F98">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 xml:space="preserve">μέσω επιχορηγήσεων ή επιστρεπτέας συνδρομής </w:t>
      </w:r>
      <w:r w:rsidR="0048288E">
        <w:rPr>
          <w:rFonts w:ascii="Verdana" w:eastAsia="EUAlbertina-Regu-Identity-H" w:hAnsi="Verdana" w:cs="EUAlbertina-Regu-Identity-H"/>
          <w:sz w:val="20"/>
          <w:szCs w:val="20"/>
        </w:rPr>
        <w:t>υλοποιούνται</w:t>
      </w:r>
      <w:r w:rsidRPr="004F3427">
        <w:rPr>
          <w:rFonts w:ascii="Verdana" w:eastAsia="EUAlbertina-Regu-Identity-H" w:hAnsi="Verdana" w:cs="EUAlbertina-Regu-Identity-H"/>
          <w:sz w:val="20"/>
          <w:szCs w:val="20"/>
        </w:rPr>
        <w:t xml:space="preserve"> από το </w:t>
      </w:r>
      <w:r w:rsidRPr="007905BC">
        <w:rPr>
          <w:rFonts w:ascii="Verdana" w:eastAsia="EUAlbertina-Regu-Identity-H" w:hAnsi="Verdana" w:cs="EUAlbertina-Regu-Identity-H"/>
          <w:sz w:val="20"/>
          <w:szCs w:val="20"/>
        </w:rPr>
        <w:t>δικαι</w:t>
      </w:r>
      <w:r w:rsidR="0048288E" w:rsidRPr="007905BC">
        <w:rPr>
          <w:rFonts w:ascii="Verdana" w:eastAsia="EUAlbertina-Regu-Identity-H" w:hAnsi="Verdana" w:cs="EUAlbertina-Regu-Identity-H"/>
          <w:sz w:val="20"/>
          <w:szCs w:val="20"/>
        </w:rPr>
        <w:t>ούχο κατά κανόνα</w:t>
      </w:r>
      <w:r w:rsidR="00B944C7" w:rsidRPr="007905BC">
        <w:rPr>
          <w:rFonts w:ascii="Verdana" w:eastAsia="EUAlbertina-Regu-Identity-H" w:hAnsi="Verdana" w:cs="EUAlbertina-Regu-Identity-H"/>
          <w:sz w:val="20"/>
          <w:szCs w:val="20"/>
        </w:rPr>
        <w:t>,</w:t>
      </w:r>
      <w:r w:rsidR="0048288E" w:rsidRPr="007905BC">
        <w:rPr>
          <w:rFonts w:ascii="Verdana" w:eastAsia="EUAlbertina-Regu-Identity-H" w:hAnsi="Verdana" w:cs="EUAlbertina-Regu-Identity-H"/>
          <w:sz w:val="20"/>
          <w:szCs w:val="20"/>
        </w:rPr>
        <w:t xml:space="preserve"> με τους ακόλουθους</w:t>
      </w:r>
      <w:r w:rsidR="0048288E">
        <w:rPr>
          <w:rFonts w:ascii="Verdana" w:eastAsia="EUAlbertina-Regu-Identity-H" w:hAnsi="Verdana" w:cs="EUAlbertina-Regu-Identity-H"/>
          <w:sz w:val="20"/>
          <w:szCs w:val="20"/>
        </w:rPr>
        <w:t xml:space="preserve"> τρόπους</w:t>
      </w:r>
      <w:r w:rsidRPr="004F3427">
        <w:rPr>
          <w:rFonts w:ascii="Verdana" w:eastAsia="EUAlbertina-Regu-Identity-H" w:hAnsi="Verdana" w:cs="EUAlbertina-Regu-Identity-H"/>
          <w:sz w:val="20"/>
          <w:szCs w:val="20"/>
        </w:rPr>
        <w:t>:</w:t>
      </w:r>
    </w:p>
    <w:p w14:paraId="3E1B18E0" w14:textId="77777777" w:rsidR="006B3F18" w:rsidRDefault="004F3427">
      <w:pPr>
        <w:pStyle w:val="Default"/>
        <w:spacing w:after="120" w:line="264" w:lineRule="auto"/>
        <w:ind w:left="852"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α) </w:t>
      </w:r>
      <w:r w:rsidR="001E07F3">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από τον ίδιο το δικαιούχο με ίδια μέσα</w:t>
      </w:r>
      <w:r w:rsidR="00795AC4">
        <w:rPr>
          <w:rFonts w:ascii="Verdana" w:eastAsia="EUAlbertina-Regu-Identity-H" w:hAnsi="Verdana" w:cs="EUAlbertina-Regu-Identity-H"/>
          <w:sz w:val="20"/>
          <w:szCs w:val="20"/>
        </w:rPr>
        <w:t>,</w:t>
      </w:r>
    </w:p>
    <w:p w14:paraId="309612F5" w14:textId="77777777" w:rsidR="006B3F18" w:rsidRPr="00E25360" w:rsidRDefault="004F3427">
      <w:pPr>
        <w:pStyle w:val="Default"/>
        <w:spacing w:after="120" w:line="264" w:lineRule="auto"/>
        <w:ind w:left="852" w:hanging="426"/>
        <w:jc w:val="both"/>
        <w:rPr>
          <w:rFonts w:ascii="Verdana" w:eastAsia="EUAlbertina-Regu-Identity-H" w:hAnsi="Verdana" w:cs="EUAlbertina-Regu-Identity-H"/>
          <w:sz w:val="20"/>
          <w:szCs w:val="20"/>
        </w:rPr>
      </w:pPr>
      <w:r w:rsidRPr="00E25360">
        <w:rPr>
          <w:rFonts w:ascii="Verdana" w:eastAsia="EUAlbertina-Regu-Identity-H" w:hAnsi="Verdana" w:cs="EUAlbertina-Regu-Identity-H"/>
          <w:sz w:val="20"/>
          <w:szCs w:val="20"/>
        </w:rPr>
        <w:t xml:space="preserve">β) </w:t>
      </w:r>
      <w:r w:rsidR="001E07F3" w:rsidRPr="00E25360">
        <w:rPr>
          <w:rFonts w:ascii="Verdana" w:eastAsia="EUAlbertina-Regu-Identity-H" w:hAnsi="Verdana" w:cs="EUAlbertina-Regu-Identity-H"/>
          <w:sz w:val="20"/>
          <w:szCs w:val="20"/>
        </w:rPr>
        <w:tab/>
      </w:r>
      <w:r w:rsidRPr="00E25360">
        <w:rPr>
          <w:rFonts w:ascii="Verdana" w:eastAsia="EUAlbertina-Regu-Identity-H" w:hAnsi="Verdana" w:cs="EUAlbertina-Regu-Identity-H"/>
          <w:sz w:val="20"/>
          <w:szCs w:val="20"/>
        </w:rPr>
        <w:t>από τρίτο (ανάδοχο) μέσω ανάθεσης σύμβασης</w:t>
      </w:r>
      <w:r w:rsidR="00795AC4" w:rsidRPr="00E25360">
        <w:rPr>
          <w:rFonts w:ascii="Verdana" w:eastAsia="EUAlbertina-Regu-Identity-H" w:hAnsi="Verdana" w:cs="EUAlbertina-Regu-Identity-H"/>
          <w:sz w:val="20"/>
          <w:szCs w:val="20"/>
        </w:rPr>
        <w:t>,</w:t>
      </w:r>
    </w:p>
    <w:p w14:paraId="086202B8" w14:textId="77777777" w:rsidR="006B3F18" w:rsidRPr="00E25360" w:rsidRDefault="0048288E">
      <w:pPr>
        <w:pStyle w:val="Default"/>
        <w:spacing w:after="120" w:line="264" w:lineRule="auto"/>
        <w:ind w:left="852" w:hanging="426"/>
        <w:jc w:val="both"/>
        <w:rPr>
          <w:rFonts w:ascii="Verdana" w:eastAsia="EUAlbertina-Regu-Identity-H" w:hAnsi="Verdana" w:cs="EUAlbertina-Regu-Identity-H"/>
          <w:sz w:val="20"/>
          <w:szCs w:val="20"/>
        </w:rPr>
      </w:pPr>
      <w:r w:rsidRPr="00E25360">
        <w:rPr>
          <w:rFonts w:ascii="Verdana" w:eastAsia="EUAlbertina-Regu-Identity-H" w:hAnsi="Verdana" w:cs="EUAlbertina-Regu-Identity-H"/>
          <w:sz w:val="20"/>
          <w:szCs w:val="20"/>
        </w:rPr>
        <w:t>γ</w:t>
      </w:r>
      <w:r w:rsidR="004F3427" w:rsidRPr="00E25360">
        <w:rPr>
          <w:rFonts w:ascii="Verdana" w:eastAsia="EUAlbertina-Regu-Identity-H" w:hAnsi="Verdana" w:cs="EUAlbertina-Regu-Identity-H"/>
          <w:sz w:val="20"/>
          <w:szCs w:val="20"/>
        </w:rPr>
        <w:t xml:space="preserve">) </w:t>
      </w:r>
      <w:r w:rsidR="001E07F3" w:rsidRPr="00E25360">
        <w:rPr>
          <w:rFonts w:ascii="Verdana" w:eastAsia="EUAlbertina-Regu-Identity-H" w:hAnsi="Verdana" w:cs="EUAlbertina-Regu-Identity-H"/>
          <w:sz w:val="20"/>
          <w:szCs w:val="20"/>
        </w:rPr>
        <w:tab/>
      </w:r>
      <w:r w:rsidR="004F3427" w:rsidRPr="00E25360">
        <w:rPr>
          <w:rFonts w:ascii="Verdana" w:eastAsia="EUAlbertina-Regu-Identity-H" w:hAnsi="Verdana" w:cs="EUAlbertina-Regu-Identity-H"/>
          <w:sz w:val="20"/>
          <w:szCs w:val="20"/>
        </w:rPr>
        <w:t xml:space="preserve">από τον δικαιούχο και άλλους φορείς υπό την ευθύνη του δικαιούχου με μία ή περισσότερες από τις </w:t>
      </w:r>
      <w:r w:rsidRPr="00E25360">
        <w:rPr>
          <w:rFonts w:ascii="Verdana" w:eastAsia="EUAlbertina-Regu-Identity-H" w:hAnsi="Verdana" w:cs="EUAlbertina-Regu-Identity-H"/>
          <w:sz w:val="20"/>
          <w:szCs w:val="20"/>
        </w:rPr>
        <w:t xml:space="preserve">ανωτέρω </w:t>
      </w:r>
      <w:r w:rsidR="004F3427" w:rsidRPr="00E25360">
        <w:rPr>
          <w:rFonts w:ascii="Verdana" w:eastAsia="EUAlbertina-Regu-Identity-H" w:hAnsi="Verdana" w:cs="EUAlbertina-Regu-Identity-H"/>
          <w:sz w:val="20"/>
          <w:szCs w:val="20"/>
        </w:rPr>
        <w:t>επιλογές ανά φορέα</w:t>
      </w:r>
      <w:ins w:id="858" w:author="ΕΥΘΥ" w:date="2018-12-10T15:33:00Z">
        <w:r w:rsidR="0083266C" w:rsidRPr="00E25360">
          <w:rPr>
            <w:rFonts w:ascii="Verdana" w:eastAsia="EUAlbertina-Regu-Identity-H" w:hAnsi="Verdana" w:cs="EUAlbertina-Regu-Identity-H"/>
            <w:sz w:val="20"/>
            <w:szCs w:val="20"/>
          </w:rPr>
          <w:t>,</w:t>
        </w:r>
      </w:ins>
      <w:r w:rsidR="004F3427" w:rsidRPr="00E25360">
        <w:rPr>
          <w:rFonts w:ascii="Verdana" w:eastAsia="EUAlbertina-Regu-Identity-H" w:hAnsi="Verdana" w:cs="EUAlbertina-Regu-Identity-H"/>
          <w:sz w:val="20"/>
          <w:szCs w:val="20"/>
        </w:rPr>
        <w:t xml:space="preserve"> συμπεριλαμβανομένου του δικαιούχου</w:t>
      </w:r>
      <w:r w:rsidR="00795AC4" w:rsidRPr="00E25360">
        <w:rPr>
          <w:rFonts w:ascii="Verdana" w:eastAsia="EUAlbertina-Regu-Identity-H" w:hAnsi="Verdana" w:cs="EUAlbertina-Regu-Identity-H"/>
          <w:sz w:val="20"/>
          <w:szCs w:val="20"/>
        </w:rPr>
        <w:t>,</w:t>
      </w:r>
    </w:p>
    <w:p w14:paraId="330F0BC9" w14:textId="522DB3C8" w:rsidR="006B3F18" w:rsidRPr="00E25360" w:rsidRDefault="0048288E">
      <w:pPr>
        <w:pStyle w:val="Default"/>
        <w:spacing w:after="120" w:line="264" w:lineRule="auto"/>
        <w:ind w:left="852" w:hanging="426"/>
        <w:jc w:val="both"/>
        <w:rPr>
          <w:rFonts w:ascii="Verdana" w:eastAsia="EUAlbertina-Regu-Identity-H" w:hAnsi="Verdana" w:cs="EUAlbertina-Regu-Identity-H"/>
          <w:sz w:val="20"/>
          <w:szCs w:val="20"/>
        </w:rPr>
      </w:pPr>
      <w:r w:rsidRPr="00E25360">
        <w:rPr>
          <w:rFonts w:ascii="Verdana" w:eastAsia="EUAlbertina-Regu-Identity-H" w:hAnsi="Verdana" w:cs="EUAlbertina-Regu-Identity-H"/>
          <w:sz w:val="20"/>
          <w:szCs w:val="20"/>
        </w:rPr>
        <w:t>δ</w:t>
      </w:r>
      <w:r w:rsidR="004F3427" w:rsidRPr="00E25360">
        <w:rPr>
          <w:rFonts w:ascii="Verdana" w:eastAsia="EUAlbertina-Regu-Identity-H" w:hAnsi="Verdana" w:cs="EUAlbertina-Regu-Identity-H"/>
          <w:sz w:val="20"/>
          <w:szCs w:val="20"/>
        </w:rPr>
        <w:t xml:space="preserve">) </w:t>
      </w:r>
      <w:r w:rsidR="001E07F3" w:rsidRPr="00E25360">
        <w:rPr>
          <w:rFonts w:ascii="Verdana" w:eastAsia="EUAlbertina-Regu-Identity-H" w:hAnsi="Verdana" w:cs="EUAlbertina-Regu-Identity-H"/>
          <w:sz w:val="20"/>
          <w:szCs w:val="20"/>
        </w:rPr>
        <w:tab/>
      </w:r>
      <w:r w:rsidR="004F3427" w:rsidRPr="00E25360">
        <w:rPr>
          <w:rFonts w:ascii="Verdana" w:eastAsia="EUAlbertina-Regu-Identity-H" w:hAnsi="Verdana" w:cs="EUAlbertina-Regu-Identity-H"/>
          <w:sz w:val="20"/>
          <w:szCs w:val="20"/>
        </w:rPr>
        <w:t>από άλλους φορείς που επιλέγονται από το δικαιούχο στη βάση πρόσκλησης εκδήλωσης ενδιαφέροντος. Οι άλλοι φορείς μπορεί να υλοποιούν το έργο τους με ίδια μέσα</w:t>
      </w:r>
      <w:r w:rsidRPr="00E25360">
        <w:rPr>
          <w:rFonts w:ascii="Verdana" w:eastAsia="EUAlbertina-Regu-Identity-H" w:hAnsi="Verdana" w:cs="EUAlbertina-Regu-Identity-H"/>
          <w:sz w:val="20"/>
          <w:szCs w:val="20"/>
        </w:rPr>
        <w:t xml:space="preserve"> ή/και </w:t>
      </w:r>
      <w:r w:rsidR="00B944C7" w:rsidRPr="00E25360">
        <w:rPr>
          <w:rFonts w:ascii="Verdana" w:eastAsia="EUAlbertina-Regu-Identity-H" w:hAnsi="Verdana" w:cs="EUAlbertina-Regu-Identity-H"/>
          <w:sz w:val="20"/>
          <w:szCs w:val="20"/>
        </w:rPr>
        <w:t>μέσω τρίτων</w:t>
      </w:r>
      <w:del w:id="859" w:author="ΕΥΘΥ" w:date="2018-12-10T15:33:00Z">
        <w:r w:rsidR="004F3427" w:rsidRPr="00621793">
          <w:rPr>
            <w:rFonts w:ascii="Verdana" w:eastAsia="EUAlbertina-Regu-Identity-H" w:hAnsi="Verdana" w:cs="EUAlbertina-Regu-Identity-H"/>
            <w:sz w:val="20"/>
            <w:szCs w:val="20"/>
          </w:rPr>
          <w:delText>,</w:delText>
        </w:r>
      </w:del>
      <w:ins w:id="860" w:author="ΕΥΘΥ" w:date="2018-12-10T15:33:00Z">
        <w:r w:rsidR="00192477" w:rsidRPr="00E25360">
          <w:rPr>
            <w:rFonts w:ascii="Verdana" w:eastAsia="EUAlbertina-Regu-Identity-H" w:hAnsi="Verdana" w:cs="EUAlbertina-Regu-Identity-H"/>
            <w:sz w:val="20"/>
            <w:szCs w:val="20"/>
          </w:rPr>
          <w:t xml:space="preserve"> (ανάδοχοι)</w:t>
        </w:r>
        <w:r w:rsidR="004F3427" w:rsidRPr="00E25360">
          <w:rPr>
            <w:rFonts w:ascii="Verdana" w:eastAsia="EUAlbertina-Regu-Identity-H" w:hAnsi="Verdana" w:cs="EUAlbertina-Regu-Identity-H"/>
            <w:sz w:val="20"/>
            <w:szCs w:val="20"/>
          </w:rPr>
          <w:t>,</w:t>
        </w:r>
      </w:ins>
      <w:r w:rsidR="004F3427" w:rsidRPr="00E25360">
        <w:rPr>
          <w:rFonts w:ascii="Verdana" w:eastAsia="EUAlbertina-Regu-Identity-H" w:hAnsi="Verdana" w:cs="EUAlbertina-Regu-Identity-H"/>
          <w:sz w:val="20"/>
          <w:szCs w:val="20"/>
        </w:rPr>
        <w:t xml:space="preserve"> το οποίο περιγράφεται σε σύμβαση. </w:t>
      </w:r>
      <w:del w:id="861" w:author="ΕΥΘΥ" w:date="2018-12-10T15:33:00Z">
        <w:r w:rsidRPr="00621793">
          <w:rPr>
            <w:rFonts w:ascii="Verdana" w:eastAsia="EUAlbertina-Regu-Identity-H" w:hAnsi="Verdana" w:cs="EUAlbertina-Regu-Identity-H"/>
            <w:sz w:val="20"/>
            <w:szCs w:val="20"/>
          </w:rPr>
          <w:delText>Τ</w:delText>
        </w:r>
        <w:r w:rsidR="004F3427" w:rsidRPr="00621793">
          <w:rPr>
            <w:rFonts w:ascii="Verdana" w:eastAsia="EUAlbertina-Regu-Identity-H" w:hAnsi="Verdana" w:cs="EUAlbertina-Regu-Identity-H"/>
            <w:sz w:val="20"/>
            <w:szCs w:val="20"/>
          </w:rPr>
          <w:delText xml:space="preserve">ο αντικείμενο </w:delText>
        </w:r>
        <w:r w:rsidRPr="00621793">
          <w:rPr>
            <w:rFonts w:ascii="Verdana" w:eastAsia="EUAlbertina-Regu-Identity-H" w:hAnsi="Verdana" w:cs="EUAlbertina-Regu-Identity-H"/>
            <w:sz w:val="20"/>
            <w:szCs w:val="20"/>
          </w:rPr>
          <w:delText xml:space="preserve">της </w:delText>
        </w:r>
        <w:r w:rsidR="004F3427" w:rsidRPr="00621793">
          <w:rPr>
            <w:rFonts w:ascii="Verdana" w:eastAsia="EUAlbertina-Regu-Identity-H" w:hAnsi="Verdana" w:cs="EUAlbertina-Regu-Identity-H"/>
            <w:sz w:val="20"/>
            <w:szCs w:val="20"/>
          </w:rPr>
          <w:delText>σύμβασης</w:delText>
        </w:r>
        <w:r w:rsidR="006D3F98">
          <w:rPr>
            <w:rFonts w:ascii="Verdana" w:eastAsia="EUAlbertina-Regu-Identity-H" w:hAnsi="Verdana" w:cs="EUAlbertina-Regu-Identity-H"/>
            <w:sz w:val="20"/>
            <w:szCs w:val="20"/>
          </w:rPr>
          <w:delText xml:space="preserve"> </w:delText>
        </w:r>
        <w:r w:rsidR="004F3427" w:rsidRPr="00621793">
          <w:rPr>
            <w:rFonts w:ascii="Verdana" w:eastAsia="EUAlbertina-Regu-Identity-H" w:hAnsi="Verdana" w:cs="EUAlbertina-Regu-Identity-H"/>
            <w:sz w:val="20"/>
            <w:szCs w:val="20"/>
          </w:rPr>
          <w:delText>χρησιμοποιείται και παραμένει στην ιδιοκτησία του φορέα που το υλοποίησε</w:delText>
        </w:r>
        <w:r w:rsidR="00795AC4">
          <w:rPr>
            <w:rFonts w:ascii="Verdana" w:eastAsia="EUAlbertina-Regu-Identity-H" w:hAnsi="Verdana" w:cs="EUAlbertina-Regu-Identity-H"/>
            <w:sz w:val="20"/>
            <w:szCs w:val="20"/>
          </w:rPr>
          <w:delText>,</w:delText>
        </w:r>
      </w:del>
    </w:p>
    <w:p w14:paraId="6343E7AC" w14:textId="02ACBDF4" w:rsidR="006B3F18" w:rsidRPr="0082021B" w:rsidRDefault="0048288E">
      <w:pPr>
        <w:pStyle w:val="Default"/>
        <w:spacing w:after="120" w:line="264" w:lineRule="auto"/>
        <w:ind w:left="852" w:hanging="426"/>
        <w:jc w:val="both"/>
        <w:rPr>
          <w:rFonts w:ascii="Verdana" w:eastAsia="EUAlbertina-Regu-Identity-H" w:hAnsi="Verdana" w:cs="EUAlbertina-Regu-Identity-H"/>
          <w:color w:val="auto"/>
          <w:sz w:val="20"/>
          <w:szCs w:val="20"/>
        </w:rPr>
      </w:pPr>
      <w:r w:rsidRPr="00E25360">
        <w:rPr>
          <w:rFonts w:ascii="Verdana" w:eastAsia="EUAlbertina-Regu-Identity-H" w:hAnsi="Verdana" w:cs="EUAlbertina-Regu-Identity-H"/>
          <w:sz w:val="20"/>
          <w:szCs w:val="20"/>
        </w:rPr>
        <w:t>ε</w:t>
      </w:r>
      <w:r w:rsidR="004F3427" w:rsidRPr="00E25360">
        <w:rPr>
          <w:rFonts w:ascii="Verdana" w:eastAsia="EUAlbertina-Regu-Identity-H" w:hAnsi="Verdana" w:cs="EUAlbertina-Regu-Identity-H"/>
          <w:sz w:val="20"/>
          <w:szCs w:val="20"/>
        </w:rPr>
        <w:t>)</w:t>
      </w:r>
      <w:r w:rsidRPr="00E25360">
        <w:rPr>
          <w:rFonts w:ascii="Verdana" w:eastAsia="EUAlbertina-Regu-Identity-H" w:hAnsi="Verdana" w:cs="EUAlbertina-Regu-Identity-H"/>
          <w:sz w:val="20"/>
          <w:szCs w:val="20"/>
        </w:rPr>
        <w:tab/>
      </w:r>
      <w:r w:rsidR="000D5513" w:rsidRPr="00E25360">
        <w:rPr>
          <w:rFonts w:ascii="Verdana" w:eastAsia="EUAlbertina-Regu-Identity-H" w:hAnsi="Verdana" w:cs="EUAlbertina-Regu-Identity-H"/>
          <w:sz w:val="20"/>
          <w:szCs w:val="20"/>
        </w:rPr>
        <w:t xml:space="preserve">από </w:t>
      </w:r>
      <w:del w:id="862" w:author="ΕΥΘΥ" w:date="2018-12-10T15:33:00Z">
        <w:r w:rsidR="0082021B" w:rsidRPr="0082021B">
          <w:rPr>
            <w:rFonts w:ascii="Verdana" w:eastAsia="EUAlbertina-Regu-Identity-H" w:hAnsi="Verdana" w:cs="EUAlbertina-Regu-Identity-H"/>
            <w:sz w:val="20"/>
            <w:szCs w:val="20"/>
          </w:rPr>
          <w:delText>τρίτους</w:delText>
        </w:r>
      </w:del>
      <w:ins w:id="863" w:author="ΕΥΘΥ" w:date="2018-12-10T15:33:00Z">
        <w:r w:rsidR="000D5513" w:rsidRPr="00E25360">
          <w:rPr>
            <w:rFonts w:ascii="Verdana" w:eastAsia="EUAlbertina-Regu-Identity-H" w:hAnsi="Verdana" w:cs="EUAlbertina-Regu-Identity-H"/>
            <w:sz w:val="20"/>
            <w:szCs w:val="20"/>
          </w:rPr>
          <w:t>το δικαιούχο</w:t>
        </w:r>
        <w:r w:rsidR="00192477" w:rsidRPr="00E25360">
          <w:rPr>
            <w:rFonts w:ascii="Verdana" w:eastAsia="EUAlbertina-Regu-Identity-H" w:hAnsi="Verdana" w:cs="EUAlbertina-Regu-Identity-H"/>
            <w:sz w:val="20"/>
            <w:szCs w:val="20"/>
          </w:rPr>
          <w:t xml:space="preserve">, </w:t>
        </w:r>
        <w:r w:rsidR="00871304" w:rsidRPr="00E25360">
          <w:rPr>
            <w:rFonts w:ascii="Verdana" w:eastAsia="EUAlbertina-Regu-Identity-H" w:hAnsi="Verdana" w:cs="EUAlbertina-Regu-Identity-H"/>
            <w:sz w:val="20"/>
            <w:szCs w:val="20"/>
          </w:rPr>
          <w:t xml:space="preserve">φυσικά πρόσωπα/συμμετέχοντες στην πράξη και </w:t>
        </w:r>
        <w:r w:rsidR="0082021B" w:rsidRPr="00E25360">
          <w:rPr>
            <w:rFonts w:ascii="Verdana" w:eastAsia="EUAlbertina-Regu-Identity-H" w:hAnsi="Verdana" w:cs="EUAlbertina-Regu-Identity-H"/>
            <w:sz w:val="20"/>
            <w:szCs w:val="20"/>
          </w:rPr>
          <w:t xml:space="preserve">από </w:t>
        </w:r>
        <w:r w:rsidR="000D5513" w:rsidRPr="00E25360">
          <w:rPr>
            <w:rFonts w:ascii="Verdana" w:eastAsia="EUAlbertina-Regu-Identity-H" w:hAnsi="Verdana" w:cs="EUAlbertina-Regu-Identity-H"/>
            <w:sz w:val="20"/>
            <w:szCs w:val="20"/>
          </w:rPr>
          <w:t>άλλους</w:t>
        </w:r>
      </w:ins>
      <w:r w:rsidR="000D5513" w:rsidRPr="00E25360">
        <w:rPr>
          <w:rFonts w:ascii="Verdana" w:eastAsia="EUAlbertina-Regu-Identity-H" w:hAnsi="Verdana" w:cs="EUAlbertina-Regu-Identity-H"/>
          <w:sz w:val="20"/>
          <w:szCs w:val="20"/>
        </w:rPr>
        <w:t xml:space="preserve"> </w:t>
      </w:r>
      <w:r w:rsidR="0082021B" w:rsidRPr="00E25360">
        <w:rPr>
          <w:rFonts w:ascii="Verdana" w:eastAsia="EUAlbertina-Regu-Identity-H" w:hAnsi="Verdana" w:cs="EUAlbertina-Regu-Identity-H"/>
          <w:sz w:val="20"/>
          <w:szCs w:val="20"/>
        </w:rPr>
        <w:t>φορείς</w:t>
      </w:r>
      <w:del w:id="864" w:author="ΕΥΘΥ" w:date="2018-12-10T15:33:00Z">
        <w:r w:rsidR="0082021B" w:rsidRPr="0082021B">
          <w:rPr>
            <w:rFonts w:ascii="Verdana" w:eastAsia="EUAlbertina-Regu-Identity-H" w:hAnsi="Verdana" w:cs="EUAlbertina-Regu-Identity-H"/>
            <w:sz w:val="20"/>
            <w:szCs w:val="20"/>
          </w:rPr>
          <w:delText>/ή και</w:delText>
        </w:r>
      </w:del>
      <w:ins w:id="865" w:author="ΕΥΘΥ" w:date="2018-12-10T15:33:00Z">
        <w:r w:rsidR="00503A34" w:rsidRPr="00E25360">
          <w:rPr>
            <w:rFonts w:ascii="Verdana" w:eastAsia="EUAlbertina-Regu-Identity-H" w:hAnsi="Verdana" w:cs="EUAlbertina-Regu-Identity-H"/>
            <w:sz w:val="20"/>
            <w:szCs w:val="20"/>
          </w:rPr>
          <w:t>. Τα</w:t>
        </w:r>
      </w:ins>
      <w:r w:rsidR="00503A34" w:rsidRPr="00E25360">
        <w:rPr>
          <w:rFonts w:ascii="Verdana" w:eastAsia="EUAlbertina-Regu-Identity-H" w:hAnsi="Verdana" w:cs="EUAlbertina-Regu-Identity-H"/>
          <w:sz w:val="20"/>
          <w:szCs w:val="20"/>
        </w:rPr>
        <w:t xml:space="preserve"> φυσικά πρόσωπα</w:t>
      </w:r>
      <w:del w:id="866" w:author="ΕΥΘΥ" w:date="2018-12-10T15:33:00Z">
        <w:r w:rsidR="0082021B" w:rsidRPr="0082021B">
          <w:rPr>
            <w:rFonts w:ascii="Verdana" w:eastAsia="EUAlbertina-Regu-Identity-H" w:hAnsi="Verdana" w:cs="EUAlbertina-Regu-Identity-H"/>
            <w:sz w:val="20"/>
            <w:szCs w:val="20"/>
          </w:rPr>
          <w:delText xml:space="preserve"> που</w:delText>
        </w:r>
      </w:del>
      <w:ins w:id="867" w:author="ΕΥΘΥ" w:date="2018-12-10T15:33:00Z">
        <w:r w:rsidR="00503A34" w:rsidRPr="00E25360">
          <w:rPr>
            <w:rFonts w:ascii="Verdana" w:eastAsia="EUAlbertina-Regu-Identity-H" w:hAnsi="Verdana" w:cs="EUAlbertina-Regu-Identity-H"/>
            <w:sz w:val="20"/>
            <w:szCs w:val="20"/>
          </w:rPr>
          <w:t>/συμμετέχοντες στην πράξη</w:t>
        </w:r>
      </w:ins>
      <w:r w:rsidR="00503A34" w:rsidRPr="00E25360">
        <w:rPr>
          <w:rFonts w:ascii="Verdana" w:eastAsia="EUAlbertina-Regu-Identity-H" w:hAnsi="Verdana" w:cs="EUAlbertina-Regu-Identity-H"/>
          <w:sz w:val="20"/>
          <w:szCs w:val="20"/>
        </w:rPr>
        <w:t xml:space="preserve"> επιλέγονται από το δικαιούχο στη βάση πρόσκλησης εκδήλωσης </w:t>
      </w:r>
      <w:del w:id="868" w:author="ΕΥΘΥ" w:date="2018-12-10T15:33:00Z">
        <w:r w:rsidR="0082021B" w:rsidRPr="0082021B">
          <w:rPr>
            <w:rFonts w:ascii="Verdana" w:eastAsia="EUAlbertina-Regu-Identity-H" w:hAnsi="Verdana" w:cs="EUAlbertina-Regu-Identity-H"/>
            <w:sz w:val="20"/>
            <w:szCs w:val="20"/>
          </w:rPr>
          <w:delText>ενδιαφέροντος. Οι</w:delText>
        </w:r>
      </w:del>
      <w:ins w:id="869" w:author="ΕΥΘΥ" w:date="2018-12-10T15:33:00Z">
        <w:r w:rsidR="00503A34" w:rsidRPr="00E25360">
          <w:rPr>
            <w:rFonts w:ascii="Verdana" w:eastAsia="EUAlbertina-Regu-Identity-H" w:hAnsi="Verdana" w:cs="EUAlbertina-Regu-Identity-H"/>
            <w:sz w:val="20"/>
            <w:szCs w:val="20"/>
          </w:rPr>
          <w:t>ενδιαφέροντας, ενώ οι άλλοι</w:t>
        </w:r>
      </w:ins>
      <w:r w:rsidR="00503A34" w:rsidRPr="00E25360">
        <w:rPr>
          <w:rFonts w:ascii="Verdana" w:eastAsia="EUAlbertina-Regu-Identity-H" w:hAnsi="Verdana" w:cs="EUAlbertina-Regu-Identity-H"/>
          <w:sz w:val="20"/>
          <w:szCs w:val="20"/>
        </w:rPr>
        <w:t xml:space="preserve"> φορείς </w:t>
      </w:r>
      <w:ins w:id="870" w:author="ΕΥΘΥ" w:date="2018-12-10T15:33:00Z">
        <w:r w:rsidR="00503A34" w:rsidRPr="00E25360">
          <w:rPr>
            <w:rFonts w:ascii="Verdana" w:eastAsia="EUAlbertina-Regu-Identity-H" w:hAnsi="Verdana" w:cs="EUAlbertina-Regu-Identity-H"/>
            <w:sz w:val="20"/>
            <w:szCs w:val="20"/>
          </w:rPr>
          <w:t xml:space="preserve">μπορεί να </w:t>
        </w:r>
      </w:ins>
      <w:r w:rsidR="0082021B" w:rsidRPr="00E25360">
        <w:rPr>
          <w:rFonts w:ascii="Verdana" w:eastAsia="EUAlbertina-Regu-Identity-H" w:hAnsi="Verdana" w:cs="EUAlbertina-Regu-Identity-H"/>
          <w:sz w:val="20"/>
          <w:szCs w:val="20"/>
        </w:rPr>
        <w:t>επιλέγονται</w:t>
      </w:r>
      <w:del w:id="871" w:author="ΕΥΘΥ" w:date="2018-12-10T15:33:00Z">
        <w:r w:rsidR="0082021B" w:rsidRPr="0082021B">
          <w:rPr>
            <w:rFonts w:ascii="Verdana" w:eastAsia="EUAlbertina-Regu-Identity-H" w:hAnsi="Verdana" w:cs="EUAlbertina-Regu-Identity-H"/>
            <w:sz w:val="20"/>
            <w:szCs w:val="20"/>
          </w:rPr>
          <w:delText>, προκειμένου να παράσχουν προδιαγεγραμμένες υπηρεσίες σε</w:delText>
        </w:r>
      </w:del>
      <w:ins w:id="872" w:author="ΕΥΘΥ" w:date="2018-12-10T15:33:00Z">
        <w:r w:rsidR="0082021B" w:rsidRPr="00E25360">
          <w:rPr>
            <w:rFonts w:ascii="Verdana" w:eastAsia="EUAlbertina-Regu-Identity-H" w:hAnsi="Verdana" w:cs="EUAlbertina-Regu-Identity-H"/>
            <w:sz w:val="20"/>
            <w:szCs w:val="20"/>
          </w:rPr>
          <w:t xml:space="preserve"> </w:t>
        </w:r>
        <w:r w:rsidR="000D5513" w:rsidRPr="00E25360">
          <w:rPr>
            <w:rFonts w:ascii="Verdana" w:eastAsia="EUAlbertina-Regu-Identity-H" w:hAnsi="Verdana" w:cs="EUAlbertina-Regu-Identity-H"/>
            <w:sz w:val="20"/>
            <w:szCs w:val="20"/>
          </w:rPr>
          <w:t xml:space="preserve">είτε </w:t>
        </w:r>
        <w:r w:rsidR="0082021B" w:rsidRPr="00E25360">
          <w:rPr>
            <w:rFonts w:ascii="Verdana" w:eastAsia="EUAlbertina-Regu-Identity-H" w:hAnsi="Verdana" w:cs="EUAlbertina-Regu-Identity-H"/>
            <w:sz w:val="20"/>
            <w:szCs w:val="20"/>
          </w:rPr>
          <w:t xml:space="preserve">από το δικαιούχο </w:t>
        </w:r>
        <w:r w:rsidR="000D5513" w:rsidRPr="00E25360">
          <w:rPr>
            <w:rFonts w:ascii="Verdana" w:eastAsia="EUAlbertina-Regu-Identity-H" w:hAnsi="Verdana" w:cs="EUAlbertina-Regu-Identity-H"/>
            <w:sz w:val="20"/>
            <w:szCs w:val="20"/>
          </w:rPr>
          <w:t>είτε/και από τα</w:t>
        </w:r>
      </w:ins>
      <w:r w:rsidR="000D5513" w:rsidRPr="00E25360">
        <w:rPr>
          <w:rFonts w:ascii="Verdana" w:eastAsia="EUAlbertina-Regu-Identity-H" w:hAnsi="Verdana" w:cs="EUAlbertina-Regu-Identity-H"/>
          <w:sz w:val="20"/>
          <w:szCs w:val="20"/>
        </w:rPr>
        <w:t xml:space="preserve"> φυσικά πρόσωπα</w:t>
      </w:r>
      <w:del w:id="873" w:author="ΕΥΘΥ" w:date="2018-12-10T15:33:00Z">
        <w:r w:rsidR="0082021B" w:rsidRPr="0082021B">
          <w:rPr>
            <w:rFonts w:ascii="Verdana" w:eastAsia="EUAlbertina-Regu-Identity-H" w:hAnsi="Verdana" w:cs="EUAlbertina-Regu-Identity-H"/>
            <w:sz w:val="20"/>
            <w:szCs w:val="20"/>
          </w:rPr>
          <w:delText>, δικαιούχους</w:delText>
        </w:r>
      </w:del>
      <w:ins w:id="874" w:author="ΕΥΘΥ" w:date="2018-12-10T15:33:00Z">
        <w:r w:rsidR="00192477" w:rsidRPr="00E25360">
          <w:rPr>
            <w:rFonts w:ascii="Verdana" w:eastAsia="EUAlbertina-Regu-Identity-H" w:hAnsi="Verdana" w:cs="EUAlbertina-Regu-Identity-H"/>
            <w:sz w:val="20"/>
            <w:szCs w:val="20"/>
          </w:rPr>
          <w:t xml:space="preserve"> που συμμετέχουν στην υλοποίηση</w:t>
        </w:r>
      </w:ins>
      <w:r w:rsidR="00192477" w:rsidRPr="00E25360">
        <w:rPr>
          <w:rFonts w:ascii="Verdana" w:eastAsia="EUAlbertina-Regu-Identity-H" w:hAnsi="Verdana" w:cs="EUAlbertina-Regu-Identity-H"/>
          <w:sz w:val="20"/>
          <w:szCs w:val="20"/>
        </w:rPr>
        <w:t xml:space="preserve"> της </w:t>
      </w:r>
      <w:del w:id="875" w:author="ΕΥΘΥ" w:date="2018-12-10T15:33:00Z">
        <w:r w:rsidR="0082021B" w:rsidRPr="0082021B">
          <w:rPr>
            <w:rFonts w:ascii="Verdana" w:eastAsia="EUAlbertina-Regu-Identity-H" w:hAnsi="Verdana" w:cs="EUAlbertina-Regu-Identity-H"/>
            <w:sz w:val="20"/>
            <w:szCs w:val="20"/>
          </w:rPr>
          <w:delText>επιχορήγησης, το κόστος της οποίας είναι εκ των προτέρων υπολογισμένο και προσδιορίζεται σε άλλες μορφές ανάληψης νομικής δέσμευσης</w:delText>
        </w:r>
      </w:del>
      <w:ins w:id="876" w:author="ΕΥΘΥ" w:date="2018-12-10T15:33:00Z">
        <w:r w:rsidR="00192477" w:rsidRPr="00E25360">
          <w:rPr>
            <w:rFonts w:ascii="Verdana" w:eastAsia="EUAlbertina-Regu-Identity-H" w:hAnsi="Verdana" w:cs="EUAlbertina-Regu-Identity-H"/>
            <w:sz w:val="20"/>
            <w:szCs w:val="20"/>
          </w:rPr>
          <w:t>πράξης</w:t>
        </w:r>
      </w:ins>
      <w:r w:rsidR="00503A34" w:rsidRPr="00E25360">
        <w:rPr>
          <w:rFonts w:ascii="Verdana" w:eastAsia="EUAlbertina-Regu-Identity-H" w:hAnsi="Verdana" w:cs="EUAlbertina-Regu-Identity-H"/>
          <w:sz w:val="20"/>
          <w:szCs w:val="20"/>
        </w:rPr>
        <w:t xml:space="preserve"> (π.χ. </w:t>
      </w:r>
      <w:del w:id="877" w:author="ΕΥΘΥ" w:date="2018-12-10T15:33:00Z">
        <w:r w:rsidR="0082021B" w:rsidRPr="0082021B">
          <w:rPr>
            <w:rFonts w:ascii="Verdana" w:eastAsia="EUAlbertina-Regu-Identity-H" w:hAnsi="Verdana" w:cs="EUAlbertina-Regu-Identity-H"/>
            <w:sz w:val="20"/>
            <w:szCs w:val="20"/>
          </w:rPr>
          <w:delText>vouchers)</w:delText>
        </w:r>
        <w:r w:rsidR="00795AC4">
          <w:rPr>
            <w:rFonts w:ascii="Verdana" w:eastAsia="EUAlbertina-Regu-Identity-H" w:hAnsi="Verdana" w:cs="EUAlbertina-Regu-Identity-H"/>
            <w:sz w:val="20"/>
            <w:szCs w:val="20"/>
          </w:rPr>
          <w:delText>,</w:delText>
        </w:r>
      </w:del>
      <w:ins w:id="878" w:author="ΕΥΘΥ" w:date="2018-12-10T15:33:00Z">
        <w:r w:rsidR="00503A34" w:rsidRPr="00E25360">
          <w:rPr>
            <w:rFonts w:ascii="Verdana" w:eastAsia="EUAlbertina-Regu-Identity-H" w:hAnsi="Verdana" w:cs="EUAlbertina-Regu-Identity-H"/>
            <w:sz w:val="20"/>
            <w:szCs w:val="20"/>
          </w:rPr>
          <w:t xml:space="preserve">υλοποίηση πράξης μέσω </w:t>
        </w:r>
        <w:r w:rsidR="00503A34" w:rsidRPr="00E25360">
          <w:rPr>
            <w:rFonts w:ascii="Verdana" w:eastAsia="EUAlbertina-Regu-Identity-H" w:hAnsi="Verdana" w:cs="EUAlbertina-Regu-Identity-H"/>
            <w:sz w:val="20"/>
            <w:szCs w:val="20"/>
            <w:lang w:val="en-US"/>
          </w:rPr>
          <w:t>voucher</w:t>
        </w:r>
        <w:r w:rsidR="00503A34" w:rsidRPr="00E25360">
          <w:rPr>
            <w:rFonts w:ascii="Verdana" w:eastAsia="EUAlbertina-Regu-Identity-H" w:hAnsi="Verdana" w:cs="EUAlbertina-Regu-Identity-H"/>
            <w:sz w:val="20"/>
            <w:szCs w:val="20"/>
          </w:rPr>
          <w:t>)</w:t>
        </w:r>
        <w:r w:rsidR="000D5513" w:rsidRPr="00E25360">
          <w:rPr>
            <w:rFonts w:ascii="Verdana" w:eastAsia="EUAlbertina-Regu-Identity-H" w:hAnsi="Verdana" w:cs="EUAlbertina-Regu-Identity-H"/>
            <w:sz w:val="20"/>
            <w:szCs w:val="20"/>
          </w:rPr>
          <w:t xml:space="preserve">. </w:t>
        </w:r>
      </w:ins>
    </w:p>
    <w:p w14:paraId="3F1BA087" w14:textId="77777777" w:rsidR="0048288E" w:rsidRPr="00B944C7" w:rsidRDefault="00CC04D0" w:rsidP="0048288E">
      <w:pPr>
        <w:pStyle w:val="Default"/>
        <w:spacing w:after="120" w:line="264" w:lineRule="auto"/>
        <w:ind w:left="852" w:hanging="426"/>
        <w:jc w:val="both"/>
        <w:rPr>
          <w:rFonts w:ascii="Verdana" w:eastAsia="EUAlbertina-Regu-Identity-H" w:hAnsi="Verdana" w:cs="EUAlbertina-Regu-Identity-H"/>
          <w:sz w:val="20"/>
          <w:szCs w:val="20"/>
        </w:rPr>
      </w:pPr>
      <w:r>
        <w:rPr>
          <w:rFonts w:ascii="Verdana" w:eastAsia="EUAlbertina-Regu-Identity-H" w:hAnsi="Verdana" w:cs="EUAlbertina-Regu-Identity-H"/>
          <w:sz w:val="20"/>
          <w:szCs w:val="20"/>
        </w:rPr>
        <w:t>στ</w:t>
      </w:r>
      <w:r w:rsidR="0048288E" w:rsidRPr="0082021B">
        <w:rPr>
          <w:rFonts w:ascii="Verdana" w:eastAsia="EUAlbertina-Regu-Identity-H" w:hAnsi="Verdana" w:cs="EUAlbertina-Regu-Identity-H"/>
          <w:sz w:val="20"/>
          <w:szCs w:val="20"/>
        </w:rPr>
        <w:t xml:space="preserve">) </w:t>
      </w:r>
      <w:r w:rsidR="00F33714">
        <w:rPr>
          <w:rFonts w:ascii="Verdana" w:eastAsia="EUAlbertina-Regu-Identity-H" w:hAnsi="Verdana" w:cs="EUAlbertina-Regu-Identity-H"/>
          <w:sz w:val="20"/>
          <w:szCs w:val="20"/>
        </w:rPr>
        <w:tab/>
      </w:r>
      <w:r w:rsidR="0048288E" w:rsidRPr="0082021B">
        <w:rPr>
          <w:rFonts w:ascii="Verdana" w:eastAsia="EUAlbertina-Regu-Identity-H" w:hAnsi="Verdana" w:cs="EUAlbertina-Regu-Identity-H"/>
          <w:sz w:val="20"/>
          <w:szCs w:val="20"/>
        </w:rPr>
        <w:t>με συνδυασμό των ανωτέρω επιλογών</w:t>
      </w:r>
      <w:ins w:id="879" w:author="ΕΥΘΥ" w:date="2018-12-10T15:33:00Z">
        <w:r w:rsidR="00AC3CDA">
          <w:rPr>
            <w:rFonts w:ascii="Verdana" w:eastAsia="EUAlbertina-Regu-Identity-H" w:hAnsi="Verdana" w:cs="EUAlbertina-Regu-Identity-H"/>
            <w:sz w:val="20"/>
            <w:szCs w:val="20"/>
          </w:rPr>
          <w:t xml:space="preserve"> ή</w:t>
        </w:r>
        <w:r w:rsidR="00320E17">
          <w:rPr>
            <w:rFonts w:ascii="Verdana" w:eastAsia="EUAlbertina-Regu-Identity-H" w:hAnsi="Verdana" w:cs="EUAlbertina-Regu-Identity-H"/>
            <w:sz w:val="20"/>
            <w:szCs w:val="20"/>
          </w:rPr>
          <w:t xml:space="preserve">/και </w:t>
        </w:r>
        <w:r w:rsidR="00AC3CDA">
          <w:rPr>
            <w:rFonts w:ascii="Verdana" w:eastAsia="EUAlbertina-Regu-Identity-H" w:hAnsi="Verdana" w:cs="EUAlbertina-Regu-Identity-H"/>
            <w:sz w:val="20"/>
            <w:szCs w:val="20"/>
          </w:rPr>
          <w:t>με άλλες μορφές υλοποίησης</w:t>
        </w:r>
      </w:ins>
      <w:r w:rsidR="00795AC4">
        <w:rPr>
          <w:rFonts w:ascii="Verdana" w:eastAsia="EUAlbertina-Regu-Identity-H" w:hAnsi="Verdana" w:cs="EUAlbertina-Regu-Identity-H"/>
          <w:sz w:val="20"/>
          <w:szCs w:val="20"/>
        </w:rPr>
        <w:t>.</w:t>
      </w:r>
    </w:p>
    <w:p w14:paraId="21EA3C3A" w14:textId="77777777" w:rsidR="006B3F18" w:rsidRDefault="004F3427">
      <w:pPr>
        <w:pStyle w:val="CM4"/>
        <w:tabs>
          <w:tab w:val="left" w:pos="0"/>
        </w:tabs>
        <w:spacing w:before="0" w:after="120" w:line="264" w:lineRule="auto"/>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2. </w:t>
      </w:r>
      <w:r w:rsidR="00795AC4">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Οι επιχορηγήσεις και η επιστρεπτέα συνδρομή μπορούν να χρησιμοποιηθούν για τη χρηματοδότηση μέρους ή του συνολικού κόστους του δικαιούχου για την υλοποίηση της πράξης. Για πράξεις που δημιουργούν έμμεσες δαπάνες, υλοποίηση με ίδια μέσα, το συνολικό κόστος του δικαιούχου δύναται να συνίσταται από τις άμεσες και έμμεσες δαπάνες της πράξης, εφόσον η πρόσκληση προβλέπει την επιλεξιμότητα των έμμεσων δαπανών. </w:t>
      </w:r>
    </w:p>
    <w:p w14:paraId="3215471A" w14:textId="77777777" w:rsidR="006B3F18" w:rsidRDefault="004F3427">
      <w:pPr>
        <w:pStyle w:val="Default"/>
        <w:spacing w:after="120" w:line="264" w:lineRule="auto"/>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3. </w:t>
      </w:r>
      <w:r w:rsidR="00795AC4">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Υλοποίηση με ίδια μέσα νοείται η εκτέλεση μέρους ή του συνόλου της πράξης από το δικαιούχο με τη χρήση ιδίων πόρων. Μέρος των ενεργειών που απαιτούνται μπορεί να ανατίθεται σε τρίτους (ανάδοχοι) υπό την προϋπόθεση ότι ο δικαιούχος συνεχίζει να διατηρεί τον πλήρη έλεγχο τόσο της διοίκησης όσο και της υλοποίησης του μέρους της πράξης που υλοποιείται με ίδια μέσα.</w:t>
      </w:r>
    </w:p>
    <w:p w14:paraId="7555759A" w14:textId="77777777" w:rsidR="006B3F18" w:rsidRDefault="004F3427">
      <w:pPr>
        <w:pStyle w:val="CM4"/>
        <w:tabs>
          <w:tab w:val="left" w:pos="0"/>
        </w:tabs>
        <w:spacing w:before="0" w:after="120" w:line="264" w:lineRule="auto"/>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4. </w:t>
      </w:r>
      <w:r w:rsidR="001E07F3">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Άμεσες δαπάνες είναι οι δαπάνες που πραγματοποιεί ο δικαιούχος οι οποίες συνδέονται άμεσα με την υλοποίηση του συγχρηματοδοτούμενου έργου και αυτή η σύνδεση μπορεί </w:t>
      </w:r>
      <w:r w:rsidR="00CD3FD9">
        <w:rPr>
          <w:rFonts w:ascii="Verdana" w:eastAsia="EUAlbertina-Regu-Identity-H" w:hAnsi="Verdana" w:cs="EUAlbertina-Regu-Identity-H"/>
          <w:sz w:val="20"/>
          <w:szCs w:val="20"/>
        </w:rPr>
        <w:t xml:space="preserve">τεκμηριωμένα </w:t>
      </w:r>
      <w:r w:rsidRPr="004F3427">
        <w:rPr>
          <w:rFonts w:ascii="Verdana" w:eastAsia="EUAlbertina-Regu-Identity-H" w:hAnsi="Verdana" w:cs="EUAlbertina-Regu-Identity-H"/>
          <w:sz w:val="20"/>
          <w:szCs w:val="20"/>
        </w:rPr>
        <w:t>να αποδειχθεί.</w:t>
      </w:r>
    </w:p>
    <w:p w14:paraId="6A8D87E2" w14:textId="77777777" w:rsidR="006B3F18" w:rsidRDefault="004F3427">
      <w:pPr>
        <w:pStyle w:val="CM4"/>
        <w:tabs>
          <w:tab w:val="left" w:pos="0"/>
        </w:tabs>
        <w:spacing w:before="0" w:after="120" w:line="264" w:lineRule="auto"/>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5. </w:t>
      </w:r>
      <w:r w:rsidR="001E07F3">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Έμμεσες δαπάνες </w:t>
      </w:r>
      <w:r w:rsidR="00CD3FD9">
        <w:rPr>
          <w:rFonts w:ascii="Verdana" w:eastAsia="EUAlbertina-Regu-Identity-H" w:hAnsi="Verdana" w:cs="EUAlbertina-Regu-Identity-H"/>
          <w:sz w:val="20"/>
          <w:szCs w:val="20"/>
        </w:rPr>
        <w:t>είναι οι δαπάνες</w:t>
      </w:r>
      <w:r w:rsidR="003D5DA8">
        <w:rPr>
          <w:rFonts w:ascii="Verdana" w:eastAsia="EUAlbertina-Regu-Identity-H" w:hAnsi="Verdana" w:cs="EUAlbertina-Regu-Identity-H"/>
          <w:sz w:val="20"/>
          <w:szCs w:val="20"/>
        </w:rPr>
        <w:t xml:space="preserve"> </w:t>
      </w:r>
      <w:r w:rsidR="00CD3FD9">
        <w:rPr>
          <w:rFonts w:ascii="Verdana" w:eastAsia="EUAlbertina-Regu-Identity-H" w:hAnsi="Verdana" w:cs="EUAlbertina-Regu-Identity-H"/>
          <w:sz w:val="20"/>
          <w:szCs w:val="20"/>
        </w:rPr>
        <w:t>που</w:t>
      </w:r>
      <w:r w:rsidRPr="004F3427">
        <w:rPr>
          <w:rFonts w:ascii="Verdana" w:eastAsia="EUAlbertina-Regu-Identity-H" w:hAnsi="Verdana" w:cs="EUAlbertina-Regu-Identity-H"/>
          <w:sz w:val="20"/>
          <w:szCs w:val="20"/>
        </w:rPr>
        <w:t xml:space="preserve"> δεν </w:t>
      </w:r>
      <w:r w:rsidR="00B944C7">
        <w:rPr>
          <w:rFonts w:ascii="Verdana" w:eastAsia="EUAlbertina-Regu-Identity-H" w:hAnsi="Verdana" w:cs="EUAlbertina-Regu-Identity-H"/>
          <w:sz w:val="20"/>
          <w:szCs w:val="20"/>
        </w:rPr>
        <w:t xml:space="preserve">συνδέονται άμεσα </w:t>
      </w:r>
      <w:r w:rsidRPr="004F3427">
        <w:rPr>
          <w:rFonts w:ascii="Verdana" w:eastAsia="EUAlbertina-Regu-Identity-H" w:hAnsi="Verdana" w:cs="EUAlbertina-Regu-Identity-H"/>
          <w:sz w:val="20"/>
          <w:szCs w:val="20"/>
        </w:rPr>
        <w:t xml:space="preserve">με την υλοποίηση του έργου, αλλά μπορούν να προσδιοριστούν και τεκμηριωθούν από το λογιστικό σύστημα του δικαιούχου ως δαπάνες </w:t>
      </w:r>
      <w:r w:rsidR="00B944C7">
        <w:rPr>
          <w:rFonts w:ascii="Verdana" w:eastAsia="EUAlbertina-Regu-Identity-H" w:hAnsi="Verdana" w:cs="EUAlbertina-Regu-Identity-H"/>
          <w:sz w:val="20"/>
          <w:szCs w:val="20"/>
        </w:rPr>
        <w:t>πραγματοποιούμενες</w:t>
      </w:r>
      <w:r w:rsidRPr="004F3427">
        <w:rPr>
          <w:rFonts w:ascii="Verdana" w:eastAsia="EUAlbertina-Regu-Identity-H" w:hAnsi="Verdana" w:cs="EUAlbertina-Regu-Identity-H"/>
          <w:sz w:val="20"/>
          <w:szCs w:val="20"/>
        </w:rPr>
        <w:t xml:space="preserve"> σε ευθεία συσχέτιση με τις άμεσες δαπάνες οι οποίες αποδίδονται </w:t>
      </w:r>
      <w:r w:rsidR="00CD3FD9">
        <w:rPr>
          <w:rFonts w:ascii="Verdana" w:eastAsia="EUAlbertina-Regu-Identity-H" w:hAnsi="Verdana" w:cs="EUAlbertina-Regu-Identity-H"/>
          <w:sz w:val="20"/>
          <w:szCs w:val="20"/>
        </w:rPr>
        <w:t>στο έργο.</w:t>
      </w:r>
    </w:p>
    <w:p w14:paraId="52A2DB5E" w14:textId="29873424" w:rsidR="006B3F18" w:rsidRDefault="004F3427">
      <w:pPr>
        <w:pStyle w:val="CM4"/>
        <w:tabs>
          <w:tab w:val="left" w:pos="0"/>
        </w:tabs>
        <w:spacing w:before="0" w:after="120" w:line="264" w:lineRule="auto"/>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6. </w:t>
      </w:r>
      <w:r w:rsidR="001E07F3">
        <w:rPr>
          <w:rFonts w:ascii="Verdana" w:eastAsia="EUAlbertina-Regu-Identity-H" w:hAnsi="Verdana" w:cs="EUAlbertina-Regu-Identity-H"/>
          <w:sz w:val="20"/>
          <w:szCs w:val="20"/>
        </w:rPr>
        <w:tab/>
      </w:r>
      <w:r w:rsidR="00CD3FD9" w:rsidRPr="00F14240">
        <w:rPr>
          <w:rFonts w:ascii="Verdana" w:eastAsia="EUAlbertina-Regu-Identity-H" w:hAnsi="Verdana" w:cs="EUAlbertina-Regu-Identity-H"/>
          <w:sz w:val="20"/>
          <w:szCs w:val="20"/>
        </w:rPr>
        <w:t>Οι έ</w:t>
      </w:r>
      <w:r w:rsidRPr="00F14240">
        <w:rPr>
          <w:rFonts w:ascii="Verdana" w:eastAsia="EUAlbertina-Regu-Identity-H" w:hAnsi="Verdana" w:cs="EUAlbertina-Regu-Identity-H"/>
          <w:sz w:val="20"/>
          <w:szCs w:val="20"/>
        </w:rPr>
        <w:t>μμεσες δαπάνες</w:t>
      </w:r>
      <w:r w:rsidR="00CD3FD9" w:rsidRPr="00F14240">
        <w:rPr>
          <w:rFonts w:ascii="Verdana" w:eastAsia="EUAlbertina-Regu-Identity-H" w:hAnsi="Verdana" w:cs="EUAlbertina-Regu-Identity-H"/>
          <w:sz w:val="20"/>
          <w:szCs w:val="20"/>
        </w:rPr>
        <w:t xml:space="preserve">, </w:t>
      </w:r>
      <w:del w:id="880" w:author="ΕΥΘΥ" w:date="2018-12-10T15:33:00Z">
        <w:r w:rsidR="00CD3FD9">
          <w:rPr>
            <w:rFonts w:ascii="Verdana" w:eastAsia="EUAlbertina-Regu-Identity-H" w:hAnsi="Verdana" w:cs="EUAlbertina-Regu-Identity-H"/>
            <w:sz w:val="20"/>
            <w:szCs w:val="20"/>
          </w:rPr>
          <w:delText xml:space="preserve">εφόσον η πρόσκληση για την υποβολή προτάσεων προβλέπει </w:delText>
        </w:r>
        <w:r w:rsidR="0068286E">
          <w:rPr>
            <w:rFonts w:ascii="Verdana" w:eastAsia="EUAlbertina-Regu-Identity-H" w:hAnsi="Verdana" w:cs="EUAlbertina-Regu-Identity-H"/>
            <w:sz w:val="20"/>
            <w:szCs w:val="20"/>
          </w:rPr>
          <w:delText xml:space="preserve">την </w:delText>
        </w:r>
        <w:r w:rsidR="00CD3FD9">
          <w:rPr>
            <w:rFonts w:ascii="Verdana" w:eastAsia="EUAlbertina-Regu-Identity-H" w:hAnsi="Verdana" w:cs="EUAlbertina-Regu-Identity-H"/>
            <w:sz w:val="20"/>
            <w:szCs w:val="20"/>
          </w:rPr>
          <w:delText>επιλεξιμότητά</w:delText>
        </w:r>
        <w:r w:rsidR="00CF778F">
          <w:rPr>
            <w:rFonts w:ascii="Verdana" w:eastAsia="EUAlbertina-Regu-Identity-H" w:hAnsi="Verdana" w:cs="EUAlbertina-Regu-Identity-H"/>
            <w:sz w:val="20"/>
            <w:szCs w:val="20"/>
          </w:rPr>
          <w:delText xml:space="preserve"> </w:delText>
        </w:r>
        <w:r w:rsidR="0068286E">
          <w:rPr>
            <w:rFonts w:ascii="Verdana" w:eastAsia="EUAlbertina-Regu-Identity-H" w:hAnsi="Verdana" w:cs="EUAlbertina-Regu-Identity-H"/>
            <w:sz w:val="20"/>
            <w:szCs w:val="20"/>
          </w:rPr>
          <w:delText>τους,</w:delText>
        </w:r>
        <w:r w:rsidR="00CD3FD9">
          <w:rPr>
            <w:rFonts w:ascii="Verdana" w:eastAsia="EUAlbertina-Regu-Identity-H" w:hAnsi="Verdana" w:cs="EUAlbertina-Regu-Identity-H"/>
            <w:sz w:val="20"/>
            <w:szCs w:val="20"/>
          </w:rPr>
          <w:delText xml:space="preserve"> </w:delText>
        </w:r>
      </w:del>
      <w:r w:rsidR="00CD3FD9" w:rsidRPr="00F14240">
        <w:rPr>
          <w:rFonts w:ascii="Verdana" w:eastAsia="EUAlbertina-Regu-Identity-H" w:hAnsi="Verdana" w:cs="EUAlbertina-Regu-Identity-H"/>
          <w:sz w:val="20"/>
          <w:szCs w:val="20"/>
        </w:rPr>
        <w:t xml:space="preserve">είναι επιλέξιμες </w:t>
      </w:r>
      <w:r w:rsidRPr="00F14240">
        <w:rPr>
          <w:rFonts w:ascii="Verdana" w:eastAsia="EUAlbertina-Regu-Identity-H" w:hAnsi="Verdana" w:cs="EUAlbertina-Regu-Identity-H"/>
          <w:sz w:val="20"/>
          <w:szCs w:val="20"/>
        </w:rPr>
        <w:t>μόνο στη βάση επιλογών απλοποιημένου κόστους</w:t>
      </w:r>
      <w:ins w:id="881" w:author="ΕΥΘΥ" w:date="2018-12-10T15:33:00Z">
        <w:r w:rsidR="0083266C" w:rsidRPr="00F14240">
          <w:rPr>
            <w:rFonts w:ascii="Verdana" w:eastAsia="EUAlbertina-Regu-Identity-H" w:hAnsi="Verdana" w:cs="EUAlbertina-Regu-Identity-H"/>
            <w:sz w:val="20"/>
            <w:szCs w:val="20"/>
          </w:rPr>
          <w:t>, σύμφωνα με τ</w:t>
        </w:r>
      </w:ins>
      <w:ins w:id="882" w:author="ΕΥΘΥ" w:date="2018-12-11T10:40:00Z">
        <w:r w:rsidR="00C76778">
          <w:rPr>
            <w:rFonts w:ascii="Verdana" w:eastAsia="EUAlbertina-Regu-Identity-H" w:hAnsi="Verdana" w:cs="EUAlbertina-Regu-Identity-H"/>
            <w:sz w:val="20"/>
            <w:szCs w:val="20"/>
          </w:rPr>
          <w:t>α</w:t>
        </w:r>
      </w:ins>
      <w:ins w:id="883" w:author="ΕΥΘΥ" w:date="2018-12-10T15:33:00Z">
        <w:r w:rsidR="0083266C" w:rsidRPr="00F14240">
          <w:rPr>
            <w:rFonts w:ascii="Verdana" w:eastAsia="EUAlbertina-Regu-Identity-H" w:hAnsi="Verdana" w:cs="EUAlbertina-Regu-Identity-H"/>
            <w:sz w:val="20"/>
            <w:szCs w:val="20"/>
          </w:rPr>
          <w:t xml:space="preserve"> άρθρ</w:t>
        </w:r>
      </w:ins>
      <w:ins w:id="884" w:author="ΕΥΘΥ" w:date="2018-12-11T10:40:00Z">
        <w:r w:rsidR="00C76778">
          <w:rPr>
            <w:rFonts w:ascii="Verdana" w:eastAsia="EUAlbertina-Regu-Identity-H" w:hAnsi="Verdana" w:cs="EUAlbertina-Regu-Identity-H"/>
            <w:sz w:val="20"/>
            <w:szCs w:val="20"/>
          </w:rPr>
          <w:t>α</w:t>
        </w:r>
      </w:ins>
      <w:ins w:id="885" w:author="ΕΥΘΥ" w:date="2018-12-10T15:33:00Z">
        <w:r w:rsidR="0083266C" w:rsidRPr="00F14240">
          <w:rPr>
            <w:rFonts w:ascii="Verdana" w:eastAsia="EUAlbertina-Regu-Identity-H" w:hAnsi="Verdana" w:cs="EUAlbertina-Regu-Identity-H"/>
            <w:sz w:val="20"/>
            <w:szCs w:val="20"/>
          </w:rPr>
          <w:t xml:space="preserve"> 25 </w:t>
        </w:r>
        <w:r w:rsidR="00F14240">
          <w:rPr>
            <w:rFonts w:ascii="Verdana" w:eastAsia="EUAlbertina-Regu-Identity-H" w:hAnsi="Verdana" w:cs="EUAlbertina-Regu-Identity-H"/>
            <w:sz w:val="20"/>
            <w:szCs w:val="20"/>
          </w:rPr>
          <w:t>και 25</w:t>
        </w:r>
        <w:r w:rsidR="00F14240" w:rsidRPr="00F14240">
          <w:rPr>
            <w:rFonts w:ascii="Verdana" w:eastAsia="EUAlbertina-Regu-Identity-H" w:hAnsi="Verdana" w:cs="EUAlbertina-Regu-Identity-H"/>
            <w:sz w:val="20"/>
            <w:szCs w:val="20"/>
            <w:vertAlign w:val="superscript"/>
          </w:rPr>
          <w:t>Α</w:t>
        </w:r>
        <w:r w:rsidR="00F14240">
          <w:rPr>
            <w:rFonts w:ascii="Verdana" w:eastAsia="EUAlbertina-Regu-Identity-H" w:hAnsi="Verdana" w:cs="EUAlbertina-Regu-Identity-H"/>
            <w:sz w:val="20"/>
            <w:szCs w:val="20"/>
          </w:rPr>
          <w:t xml:space="preserve"> </w:t>
        </w:r>
        <w:r w:rsidR="0083266C" w:rsidRPr="00F14240">
          <w:rPr>
            <w:rFonts w:ascii="Verdana" w:eastAsia="EUAlbertina-Regu-Identity-H" w:hAnsi="Verdana" w:cs="EUAlbertina-Regu-Identity-H"/>
            <w:sz w:val="20"/>
            <w:szCs w:val="20"/>
          </w:rPr>
          <w:t>της παρούσας</w:t>
        </w:r>
      </w:ins>
      <w:r w:rsidRPr="00F14240">
        <w:rPr>
          <w:rFonts w:ascii="Verdana" w:eastAsia="EUAlbertina-Regu-Identity-H" w:hAnsi="Verdana" w:cs="EUAlbertina-Regu-Identity-H"/>
          <w:sz w:val="20"/>
          <w:szCs w:val="20"/>
        </w:rPr>
        <w:t>.</w:t>
      </w:r>
    </w:p>
    <w:p w14:paraId="4CC67F10" w14:textId="77777777" w:rsidR="00F73E9B" w:rsidRDefault="00F73E9B" w:rsidP="00F73E9B">
      <w:pPr>
        <w:pStyle w:val="a"/>
        <w:rPr>
          <w:rFonts w:eastAsia="EUAlbertina-ReguItal-Identity-H"/>
        </w:rPr>
      </w:pPr>
      <w:bookmarkStart w:id="886" w:name="_Toc423136516"/>
      <w:bookmarkStart w:id="887" w:name="_Toc423140422"/>
      <w:bookmarkStart w:id="888" w:name="_Toc423141017"/>
      <w:bookmarkStart w:id="889" w:name="_Toc423136517"/>
      <w:bookmarkStart w:id="890" w:name="_Toc423140423"/>
      <w:bookmarkStart w:id="891" w:name="_Toc423141018"/>
      <w:bookmarkStart w:id="892" w:name="_Toc423136518"/>
      <w:bookmarkStart w:id="893" w:name="_Toc423140424"/>
      <w:bookmarkStart w:id="894" w:name="_Toc423141019"/>
      <w:bookmarkStart w:id="895" w:name="_Toc423136519"/>
      <w:bookmarkStart w:id="896" w:name="_Toc423140425"/>
      <w:bookmarkStart w:id="897" w:name="_Toc423141020"/>
      <w:bookmarkEnd w:id="784"/>
      <w:bookmarkEnd w:id="886"/>
      <w:bookmarkEnd w:id="887"/>
      <w:bookmarkEnd w:id="888"/>
      <w:bookmarkEnd w:id="889"/>
      <w:bookmarkEnd w:id="890"/>
      <w:bookmarkEnd w:id="891"/>
      <w:bookmarkEnd w:id="892"/>
      <w:bookmarkEnd w:id="893"/>
      <w:bookmarkEnd w:id="894"/>
      <w:bookmarkEnd w:id="895"/>
      <w:bookmarkEnd w:id="896"/>
      <w:bookmarkEnd w:id="897"/>
    </w:p>
    <w:p w14:paraId="76056173" w14:textId="77777777" w:rsidR="006B3F18" w:rsidRPr="0091146A" w:rsidRDefault="004F3427">
      <w:pPr>
        <w:pStyle w:val="2"/>
        <w:numPr>
          <w:ilvl w:val="0"/>
          <w:numId w:val="0"/>
        </w:numPr>
        <w:spacing w:before="0"/>
        <w:jc w:val="center"/>
        <w:rPr>
          <w:rFonts w:ascii="Verdana" w:eastAsia="EUAlbertina-ReguItal-Identity-H" w:hAnsi="Verdana" w:cs="EUAlbertina-ReguItal"/>
          <w:iCs/>
          <w:color w:val="auto"/>
          <w:sz w:val="20"/>
          <w:szCs w:val="20"/>
        </w:rPr>
      </w:pPr>
      <w:r w:rsidRPr="0091146A">
        <w:rPr>
          <w:rFonts w:ascii="Verdana" w:eastAsia="EUAlbertina-ReguItal-Identity-H" w:hAnsi="Verdana" w:cs="EUAlbertina-Bold-Identity-H"/>
          <w:color w:val="auto"/>
          <w:sz w:val="20"/>
          <w:szCs w:val="20"/>
        </w:rPr>
        <w:t>Μορφές επιχορηγήσεων και επιστρεπτέας συνδρομής</w:t>
      </w:r>
    </w:p>
    <w:p w14:paraId="47787469" w14:textId="77777777" w:rsidR="006B3F18" w:rsidRDefault="004F3427">
      <w:pPr>
        <w:pStyle w:val="Default"/>
        <w:spacing w:after="120" w:line="264" w:lineRule="auto"/>
        <w:ind w:left="426" w:hanging="426"/>
        <w:jc w:val="both"/>
        <w:rPr>
          <w:rFonts w:ascii="Verdana" w:hAnsi="Verdana"/>
          <w:sz w:val="20"/>
          <w:szCs w:val="20"/>
        </w:rPr>
      </w:pPr>
      <w:r w:rsidRPr="004F3427">
        <w:rPr>
          <w:rFonts w:ascii="Verdana" w:eastAsia="EUAlbertina-Regu-Identity-H" w:hAnsi="Verdana" w:cs="EUAlbertina-Regu-Identity-H"/>
          <w:sz w:val="20"/>
          <w:szCs w:val="20"/>
        </w:rPr>
        <w:t xml:space="preserve">1. </w:t>
      </w:r>
      <w:r w:rsidR="001E07F3">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Οι επιχορηγήσεις και η επιστρεπτέα συνδρομή μπορούν να λάβουν μία από τις ακόλουθες μορφές</w:t>
      </w:r>
      <w:r w:rsidRPr="004F3427">
        <w:rPr>
          <w:rFonts w:ascii="Verdana" w:eastAsia="EUAlbertina-ReguItal-Identity-H" w:hAnsi="Verdana" w:cs="EUAlbertina-Regu"/>
          <w:sz w:val="20"/>
          <w:szCs w:val="20"/>
        </w:rPr>
        <w:t>:</w:t>
      </w:r>
    </w:p>
    <w:p w14:paraId="7316AEBE" w14:textId="77777777" w:rsidR="006B3F18" w:rsidRDefault="004F3427">
      <w:pPr>
        <w:autoSpaceDE w:val="0"/>
        <w:autoSpaceDN w:val="0"/>
        <w:adjustRightInd w:val="0"/>
        <w:ind w:left="851" w:hanging="425"/>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α</w:t>
      </w:r>
      <w:r w:rsidRPr="004F3427">
        <w:rPr>
          <w:rFonts w:ascii="Verdana" w:eastAsia="EUAlbertina-ReguItal-Identity-H" w:hAnsi="Verdana" w:cs="EUAlbertina-Regu"/>
          <w:sz w:val="20"/>
          <w:szCs w:val="20"/>
        </w:rPr>
        <w:t xml:space="preserve">) </w:t>
      </w:r>
      <w:r w:rsidR="001E07F3">
        <w:rPr>
          <w:rFonts w:ascii="Verdana" w:eastAsia="EUAlbertina-ReguItal-Identity-H" w:hAnsi="Verdana" w:cs="EUAlbertina-Regu"/>
          <w:sz w:val="20"/>
          <w:szCs w:val="20"/>
        </w:rPr>
        <w:tab/>
      </w:r>
      <w:r w:rsidR="00CC04D0">
        <w:rPr>
          <w:rFonts w:ascii="Verdana" w:eastAsia="EUAlbertina-Regu-Identity-H" w:hAnsi="Verdana" w:cs="EUAlbertina-Regu-Identity-H"/>
          <w:sz w:val="20"/>
          <w:szCs w:val="20"/>
        </w:rPr>
        <w:t>αποζημίωση</w:t>
      </w:r>
      <w:r w:rsidR="00AE6019">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επιλέξιμων δαπανών που όντως πραγματοποιήθηκαν και πληρώθηκαν, μαζί με</w:t>
      </w:r>
      <w:r w:rsidRPr="004F3427">
        <w:rPr>
          <w:rFonts w:ascii="Verdana" w:eastAsia="EUAlbertina-ReguItal-Identity-H" w:hAnsi="Verdana" w:cs="EUAlbertina-Regu"/>
          <w:sz w:val="20"/>
          <w:szCs w:val="20"/>
        </w:rPr>
        <w:t xml:space="preserve">, ανάλογα με την περίπτωση, </w:t>
      </w:r>
      <w:r w:rsidRPr="004F3427">
        <w:rPr>
          <w:rFonts w:ascii="Verdana" w:eastAsia="EUAlbertina-Regu-Identity-H" w:hAnsi="Verdana" w:cs="EUAlbertina-Regu-Identity-H"/>
          <w:sz w:val="20"/>
          <w:szCs w:val="20"/>
        </w:rPr>
        <w:t xml:space="preserve">συνεισφορές σε είδος και αποσβέσεις, </w:t>
      </w:r>
    </w:p>
    <w:p w14:paraId="483A9D9E" w14:textId="77777777" w:rsidR="006B3F18" w:rsidRDefault="004F3427">
      <w:pPr>
        <w:autoSpaceDE w:val="0"/>
        <w:autoSpaceDN w:val="0"/>
        <w:adjustRightInd w:val="0"/>
        <w:ind w:left="851" w:hanging="425"/>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β</w:t>
      </w:r>
      <w:r w:rsidRPr="004F3427">
        <w:rPr>
          <w:rFonts w:ascii="Verdana" w:eastAsia="EUAlbertina-ReguItal-Identity-H" w:hAnsi="Verdana" w:cs="EUAlbertina-Regu"/>
          <w:sz w:val="20"/>
          <w:szCs w:val="20"/>
        </w:rPr>
        <w:t xml:space="preserve">) </w:t>
      </w:r>
      <w:r w:rsidR="001E07F3">
        <w:rPr>
          <w:rFonts w:ascii="Verdana" w:eastAsia="EUAlbertina-ReguItal-Identity-H" w:hAnsi="Verdana" w:cs="EUAlbertina-Regu"/>
          <w:sz w:val="20"/>
          <w:szCs w:val="20"/>
        </w:rPr>
        <w:tab/>
      </w:r>
      <w:r w:rsidRPr="004F3427">
        <w:rPr>
          <w:rFonts w:ascii="Verdana" w:eastAsia="EUAlbertina-Regu-Identity-H" w:hAnsi="Verdana" w:cs="EUAlbertina-Regu-Identity-H"/>
          <w:sz w:val="20"/>
          <w:szCs w:val="20"/>
        </w:rPr>
        <w:t xml:space="preserve">τυποποιημένες κλίμακες μοναδιαίου κόστους, </w:t>
      </w:r>
    </w:p>
    <w:p w14:paraId="0BBD9423" w14:textId="33DB0AA6" w:rsidR="006B3F18" w:rsidRDefault="004F3427">
      <w:pPr>
        <w:autoSpaceDE w:val="0"/>
        <w:autoSpaceDN w:val="0"/>
        <w:adjustRightInd w:val="0"/>
        <w:ind w:left="851" w:hanging="425"/>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γ) </w:t>
      </w:r>
      <w:r w:rsidR="001E07F3">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κατ’ αποκοπή ποσά</w:t>
      </w:r>
      <w:ins w:id="898" w:author="ΕΥΘΥ" w:date="2018-12-11T10:40:00Z">
        <w:r w:rsidR="00C76778">
          <w:rPr>
            <w:rFonts w:ascii="Verdana" w:eastAsia="EUAlbertina-Regu-Identity-H" w:hAnsi="Verdana" w:cs="EUAlbertina-Regu-Identity-H"/>
            <w:sz w:val="20"/>
            <w:szCs w:val="20"/>
          </w:rPr>
          <w:t>,</w:t>
        </w:r>
      </w:ins>
      <w:r w:rsidRPr="004F3427">
        <w:rPr>
          <w:rFonts w:ascii="Verdana" w:eastAsia="EUAlbertina-Regu-Identity-H" w:hAnsi="Verdana" w:cs="EUAlbertina-Regu-Identity-H"/>
          <w:sz w:val="20"/>
          <w:szCs w:val="20"/>
        </w:rPr>
        <w:t xml:space="preserve"> </w:t>
      </w:r>
      <w:del w:id="899" w:author="ΕΥΘΥ" w:date="2018-12-10T15:33:00Z">
        <w:r w:rsidRPr="004F3427">
          <w:rPr>
            <w:rFonts w:ascii="Verdana" w:eastAsia="EUAlbertina-Regu-Identity-H" w:hAnsi="Verdana" w:cs="EUAlbertina-Regu-Identity-H"/>
            <w:sz w:val="20"/>
            <w:szCs w:val="20"/>
          </w:rPr>
          <w:delText xml:space="preserve">που δεν υπερβαίνουν τα 100.000 </w:delText>
        </w:r>
        <w:r w:rsidR="00A67D0C">
          <w:rPr>
            <w:rFonts w:ascii="Verdana" w:eastAsia="EUAlbertina-Regu-Identity-H" w:hAnsi="Verdana" w:cs="EUAlbertina-Regu-Identity-H"/>
            <w:sz w:val="20"/>
            <w:szCs w:val="20"/>
          </w:rPr>
          <w:delText>Ευρώ</w:delText>
        </w:r>
        <w:r w:rsidRPr="004F3427">
          <w:rPr>
            <w:rFonts w:ascii="Verdana" w:eastAsia="EUAlbertina-Regu-Identity-H" w:hAnsi="Verdana" w:cs="EUAlbertina-Regu-Identity-H"/>
            <w:sz w:val="20"/>
            <w:szCs w:val="20"/>
          </w:rPr>
          <w:delText xml:space="preserve"> δημόσιας συμμετοχής,</w:delText>
        </w:r>
      </w:del>
    </w:p>
    <w:p w14:paraId="02E8BF1C" w14:textId="1E2722B5" w:rsidR="00316CFC" w:rsidRPr="00316CFC" w:rsidRDefault="004F3427">
      <w:pPr>
        <w:autoSpaceDE w:val="0"/>
        <w:autoSpaceDN w:val="0"/>
        <w:adjustRightInd w:val="0"/>
        <w:ind w:left="851" w:hanging="425"/>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δ</w:t>
      </w:r>
      <w:r w:rsidRPr="004F3427">
        <w:rPr>
          <w:rFonts w:ascii="Verdana" w:eastAsia="EUAlbertina-ReguItal-Identity-H" w:hAnsi="Verdana" w:cs="EUAlbertina-Regu"/>
          <w:sz w:val="20"/>
          <w:szCs w:val="20"/>
        </w:rPr>
        <w:t xml:space="preserve">) </w:t>
      </w:r>
      <w:r w:rsidR="001E07F3">
        <w:rPr>
          <w:rFonts w:ascii="Verdana" w:eastAsia="EUAlbertina-ReguItal-Identity-H" w:hAnsi="Verdana" w:cs="EUAlbertina-Regu"/>
          <w:sz w:val="20"/>
          <w:szCs w:val="20"/>
        </w:rPr>
        <w:tab/>
      </w:r>
      <w:r w:rsidRPr="004F3427">
        <w:rPr>
          <w:rFonts w:ascii="Verdana" w:eastAsia="EUAlbertina-Regu-Identity-H" w:hAnsi="Verdana" w:cs="EUAlbertina-Regu-Identity-H"/>
          <w:sz w:val="20"/>
          <w:szCs w:val="20"/>
        </w:rPr>
        <w:t>κατ</w:t>
      </w:r>
      <w:r w:rsidRPr="004F3427">
        <w:rPr>
          <w:rFonts w:ascii="Verdana" w:eastAsia="EUAlbertina-ReguItal-Identity-H" w:hAnsi="Verdana" w:cs="EUAlbertina-Regu"/>
          <w:sz w:val="20"/>
          <w:szCs w:val="20"/>
        </w:rPr>
        <w:t xml:space="preserve">’ </w:t>
      </w:r>
      <w:r w:rsidRPr="004F3427">
        <w:rPr>
          <w:rFonts w:ascii="Verdana" w:eastAsia="EUAlbertina-Regu-Identity-H" w:hAnsi="Verdana" w:cs="EUAlbertina-Regu-Identity-H"/>
          <w:sz w:val="20"/>
          <w:szCs w:val="20"/>
        </w:rPr>
        <w:t xml:space="preserve">αποκοπή χρηματοδότηση που καθορίζεται με την εφαρμογή </w:t>
      </w:r>
      <w:r w:rsidR="001E07F3">
        <w:rPr>
          <w:rFonts w:ascii="Verdana" w:eastAsia="EUAlbertina-Regu-Identity-H" w:hAnsi="Verdana" w:cs="EUAlbertina-Regu-Identity-H"/>
          <w:sz w:val="20"/>
          <w:szCs w:val="20"/>
        </w:rPr>
        <w:t>ενός</w:t>
      </w:r>
      <w:r w:rsidRPr="004F3427">
        <w:rPr>
          <w:rFonts w:ascii="Verdana" w:eastAsia="EUAlbertina-Regu-Identity-H" w:hAnsi="Verdana" w:cs="EUAlbertina-Regu-Identity-H"/>
          <w:sz w:val="20"/>
          <w:szCs w:val="20"/>
        </w:rPr>
        <w:t xml:space="preserve"> ποσοστού σε μια ή περισσότερες προκαθορισμένες κατηγορίες δαπανών</w:t>
      </w:r>
      <w:del w:id="900" w:author="ΕΥΘΥ" w:date="2018-12-10T15:33:00Z">
        <w:r w:rsidRPr="004F3427">
          <w:rPr>
            <w:rFonts w:ascii="Verdana" w:eastAsia="EUAlbertina-ReguItal-Identity-H" w:hAnsi="Verdana" w:cs="EUAlbertina-Regu"/>
            <w:sz w:val="20"/>
            <w:szCs w:val="20"/>
          </w:rPr>
          <w:delText>.</w:delText>
        </w:r>
      </w:del>
      <w:ins w:id="901" w:author="ΕΥΘΥ" w:date="2018-12-10T15:33:00Z">
        <w:r w:rsidR="00316CFC" w:rsidRPr="00316CFC">
          <w:rPr>
            <w:rFonts w:ascii="Verdana" w:eastAsia="EUAlbertina-Regu-Identity-H" w:hAnsi="Verdana" w:cs="EUAlbertina-Regu-Identity-H"/>
            <w:sz w:val="20"/>
            <w:szCs w:val="20"/>
          </w:rPr>
          <w:t>,</w:t>
        </w:r>
      </w:ins>
    </w:p>
    <w:p w14:paraId="35F85815" w14:textId="5E6B3878" w:rsidR="00316CFC" w:rsidRDefault="001E07F3" w:rsidP="00316CFC">
      <w:pPr>
        <w:autoSpaceDE w:val="0"/>
        <w:autoSpaceDN w:val="0"/>
        <w:adjustRightInd w:val="0"/>
        <w:ind w:left="851" w:hanging="425"/>
        <w:jc w:val="both"/>
        <w:rPr>
          <w:ins w:id="902" w:author="ΕΥΘΥ" w:date="2018-12-10T15:33:00Z"/>
          <w:rFonts w:ascii="Verdana" w:eastAsia="EUAlbertina-Regu-Identity-H" w:hAnsi="Verdana" w:cs="EUAlbertina-Regu-Identity-H"/>
          <w:sz w:val="20"/>
          <w:szCs w:val="20"/>
        </w:rPr>
      </w:pPr>
      <w:del w:id="903" w:author="ΕΥΘΥ" w:date="2018-12-10T15:33:00Z">
        <w:r w:rsidRPr="00522539">
          <w:rPr>
            <w:rFonts w:ascii="Verdana" w:eastAsia="EUAlbertina-Regu-Identity-H" w:hAnsi="Verdana" w:cs="EUAlbertina-Regu-Identity-H"/>
            <w:sz w:val="20"/>
            <w:szCs w:val="20"/>
          </w:rPr>
          <w:delText>2.</w:delText>
        </w:r>
        <w:r w:rsidRPr="00522539">
          <w:rPr>
            <w:rFonts w:ascii="Verdana" w:eastAsia="EUAlbertina-Regu-Identity-H" w:hAnsi="Verdana" w:cs="EUAlbertina-Regu-Identity-H"/>
            <w:sz w:val="20"/>
            <w:szCs w:val="20"/>
          </w:rPr>
          <w:tab/>
        </w:r>
      </w:del>
      <w:ins w:id="904" w:author="ΕΥΘΥ" w:date="2018-12-10T15:33:00Z">
        <w:r w:rsidR="00316CFC">
          <w:rPr>
            <w:rFonts w:ascii="Verdana" w:eastAsia="EUAlbertina-Regu-Identity-H" w:hAnsi="Verdana" w:cs="EUAlbertina-Regu-Identity-H"/>
            <w:sz w:val="20"/>
            <w:szCs w:val="20"/>
          </w:rPr>
          <w:t>ε)</w:t>
        </w:r>
        <w:r w:rsidR="00316CFC">
          <w:rPr>
            <w:rFonts w:ascii="Verdana" w:eastAsia="EUAlbertina-Regu-Identity-H" w:hAnsi="Verdana" w:cs="EUAlbertina-Regu-Identity-H"/>
            <w:sz w:val="20"/>
            <w:szCs w:val="20"/>
          </w:rPr>
          <w:tab/>
        </w:r>
        <w:r w:rsidR="00316CFC" w:rsidRPr="00316CFC">
          <w:rPr>
            <w:rFonts w:ascii="Verdana" w:eastAsia="EUAlbertina-Regu-Identity-H" w:hAnsi="Verdana" w:cs="EUAlbertina-Regu-Identity-H"/>
            <w:sz w:val="20"/>
            <w:szCs w:val="20"/>
          </w:rPr>
          <w:t xml:space="preserve">χρηματοδότηση που δεν συνδέεται με τις δαπάνες των </w:t>
        </w:r>
        <w:r w:rsidR="002C4D38">
          <w:rPr>
            <w:rFonts w:ascii="Verdana" w:eastAsia="EUAlbertina-Regu-Identity-H" w:hAnsi="Verdana" w:cs="EUAlbertina-Regu-Identity-H"/>
            <w:sz w:val="20"/>
            <w:szCs w:val="20"/>
          </w:rPr>
          <w:t xml:space="preserve">συναφών </w:t>
        </w:r>
        <w:r w:rsidR="00316CFC" w:rsidRPr="00316CFC">
          <w:rPr>
            <w:rFonts w:ascii="Verdana" w:eastAsia="EUAlbertina-Regu-Identity-H" w:hAnsi="Verdana" w:cs="EUAlbertina-Regu-Identity-H"/>
            <w:sz w:val="20"/>
            <w:szCs w:val="20"/>
          </w:rPr>
          <w:t>πράξεων, αλλά βασίζεται στην εκπλήρωση των προϋποθέσεων που σχετίζονται με την επίτευξη προόδου στην υλοποίηση ή στην επίτευξη των στόχων των προγραμμάτω</w:t>
        </w:r>
        <w:r w:rsidR="002C4D38">
          <w:rPr>
            <w:rFonts w:ascii="Verdana" w:eastAsia="EUAlbertina-Regu-Identity-H" w:hAnsi="Verdana" w:cs="EUAlbertina-Regu-Identity-H"/>
            <w:sz w:val="20"/>
            <w:szCs w:val="20"/>
          </w:rPr>
          <w:t>ν</w:t>
        </w:r>
        <w:r w:rsidR="00CD6171">
          <w:rPr>
            <w:rFonts w:ascii="Verdana" w:eastAsia="EUAlbertina-Regu-Identity-H" w:hAnsi="Verdana" w:cs="EUAlbertina-Regu-Identity-H"/>
            <w:sz w:val="20"/>
            <w:szCs w:val="20"/>
          </w:rPr>
          <w:t xml:space="preserve">, </w:t>
        </w:r>
      </w:ins>
    </w:p>
    <w:p w14:paraId="1357FF57" w14:textId="77777777" w:rsidR="004756B7" w:rsidRPr="00316CFC" w:rsidRDefault="004756B7" w:rsidP="004756B7">
      <w:pPr>
        <w:autoSpaceDE w:val="0"/>
        <w:autoSpaceDN w:val="0"/>
        <w:adjustRightInd w:val="0"/>
        <w:ind w:left="426"/>
        <w:jc w:val="both"/>
        <w:rPr>
          <w:rFonts w:ascii="Verdana" w:eastAsia="EUAlbertina-Regu-Identity-H" w:hAnsi="Verdana" w:cs="EUAlbertina-Regu-Identity-H"/>
          <w:sz w:val="20"/>
          <w:szCs w:val="20"/>
        </w:rPr>
      </w:pPr>
      <w:r w:rsidRPr="00522539">
        <w:rPr>
          <w:rFonts w:ascii="Verdana" w:eastAsia="EUAlbertina-Regu-Identity-H" w:hAnsi="Verdana" w:cs="EUAlbertina-Regu-Identity-H"/>
          <w:sz w:val="20"/>
          <w:szCs w:val="20"/>
        </w:rPr>
        <w:t xml:space="preserve">Η επιλογή (α) </w:t>
      </w:r>
      <w:r>
        <w:rPr>
          <w:rFonts w:ascii="Verdana" w:eastAsia="EUAlbertina-Regu-Identity-H" w:hAnsi="Verdana" w:cs="EUAlbertina-Regu-Identity-H"/>
          <w:sz w:val="20"/>
          <w:szCs w:val="20"/>
        </w:rPr>
        <w:t>συνιστά</w:t>
      </w:r>
      <w:r w:rsidRPr="00522539">
        <w:rPr>
          <w:rFonts w:ascii="Verdana" w:eastAsia="EUAlbertina-Regu-Identity-H" w:hAnsi="Verdana" w:cs="EUAlbertina-Regu-Identity-H"/>
          <w:sz w:val="20"/>
          <w:szCs w:val="20"/>
        </w:rPr>
        <w:t xml:space="preserve"> αποζημίωση του δικαιούχου στην αρχή του πραγματικού κόστους, ενώ οι εναλλακτικές επιλογές (β) έως (δ) </w:t>
      </w:r>
      <w:r>
        <w:rPr>
          <w:rFonts w:ascii="Verdana" w:eastAsia="EUAlbertina-Regu-Identity-H" w:hAnsi="Verdana" w:cs="EUAlbertina-Regu-Identity-H"/>
          <w:sz w:val="20"/>
          <w:szCs w:val="20"/>
        </w:rPr>
        <w:t>συνιστούν αποζημίωση του δικαιούχου στη βάση</w:t>
      </w:r>
      <w:r w:rsidRPr="00522539">
        <w:rPr>
          <w:rFonts w:ascii="Verdana" w:eastAsia="EUAlbertina-Regu-Identity-H" w:hAnsi="Verdana" w:cs="EUAlbertina-Regu-Identity-H"/>
          <w:sz w:val="20"/>
          <w:szCs w:val="20"/>
        </w:rPr>
        <w:t xml:space="preserve"> </w:t>
      </w:r>
      <w:r w:rsidRPr="00473192">
        <w:rPr>
          <w:rFonts w:ascii="Verdana" w:eastAsia="EUAlbertina-Regu-Identity-H" w:hAnsi="Verdana" w:cs="EUAlbertina-Regu-Identity-H"/>
          <w:sz w:val="20"/>
          <w:szCs w:val="20"/>
        </w:rPr>
        <w:t>επιλογών απλουστευμένου κόστους.</w:t>
      </w:r>
      <w:ins w:id="905" w:author="ΕΥΘΥ" w:date="2018-12-10T15:33:00Z">
        <w:r w:rsidRPr="00473192">
          <w:rPr>
            <w:rFonts w:ascii="Verdana" w:eastAsia="EUAlbertina-Regu-Identity-H" w:hAnsi="Verdana" w:cs="EUAlbertina-Regu-Identity-H"/>
            <w:sz w:val="20"/>
            <w:szCs w:val="20"/>
          </w:rPr>
          <w:t xml:space="preserve"> Η επιλογή (ε) αποτελεί μορφή χρηματοδότησης για επιστροφή δαπανών στη βάση εκπλήρωσης προϋποθέσεων που ορίζονται </w:t>
        </w:r>
        <w:r w:rsidR="0097388D" w:rsidRPr="00473192">
          <w:rPr>
            <w:rFonts w:ascii="Verdana" w:eastAsia="EUAlbertina-Regu-Identity-H" w:hAnsi="Verdana" w:cs="EUAlbertina-Regu-Identity-H"/>
            <w:sz w:val="20"/>
            <w:szCs w:val="20"/>
          </w:rPr>
          <w:t>στην απόφαση ένταξης</w:t>
        </w:r>
        <w:r w:rsidRPr="00473192">
          <w:rPr>
            <w:rFonts w:ascii="Verdana" w:eastAsia="EUAlbertina-Regu-Identity-H" w:hAnsi="Verdana" w:cs="EUAlbertina-Regu-Identity-H"/>
            <w:sz w:val="20"/>
            <w:szCs w:val="20"/>
          </w:rPr>
          <w:t>.</w:t>
        </w:r>
      </w:ins>
    </w:p>
    <w:p w14:paraId="31EB71B1" w14:textId="77777777" w:rsidR="00712329" w:rsidRPr="00712329" w:rsidRDefault="004756B7" w:rsidP="004756B7">
      <w:pPr>
        <w:pStyle w:val="Default"/>
        <w:spacing w:after="120" w:line="264" w:lineRule="auto"/>
        <w:ind w:left="426" w:hanging="426"/>
        <w:jc w:val="both"/>
        <w:rPr>
          <w:ins w:id="906" w:author="ΕΥΘΥ" w:date="2018-12-10T15:33:00Z"/>
          <w:rFonts w:ascii="Verdana" w:eastAsia="EUAlbertina-Regu-Identity-H" w:hAnsi="Verdana" w:cs="EUAlbertina-Regu-Identity-H"/>
          <w:sz w:val="20"/>
          <w:szCs w:val="20"/>
        </w:rPr>
      </w:pPr>
      <w:ins w:id="907" w:author="ΕΥΘΥ" w:date="2018-12-10T15:33:00Z">
        <w:r>
          <w:rPr>
            <w:rFonts w:ascii="Verdana" w:eastAsia="EUAlbertina-Regu-Identity-H" w:hAnsi="Verdana" w:cs="EUAlbertina-Regu-Identity-H"/>
            <w:sz w:val="20"/>
            <w:szCs w:val="20"/>
          </w:rPr>
          <w:t xml:space="preserve">2. </w:t>
        </w:r>
        <w:r>
          <w:rPr>
            <w:rFonts w:ascii="Verdana" w:eastAsia="EUAlbertina-Regu-Identity-H" w:hAnsi="Verdana" w:cs="EUAlbertina-Regu-Identity-H"/>
            <w:sz w:val="20"/>
            <w:szCs w:val="20"/>
          </w:rPr>
          <w:tab/>
        </w:r>
        <w:r w:rsidR="00EB26D2">
          <w:rPr>
            <w:rFonts w:ascii="Verdana" w:eastAsia="EUAlbertina-Regu-Identity-H" w:hAnsi="Verdana" w:cs="EUAlbertina-Regu-Identity-H"/>
            <w:sz w:val="20"/>
            <w:szCs w:val="20"/>
          </w:rPr>
          <w:t xml:space="preserve">Οι μορφές επιχορηγήσεων και επιστρεπτέας συνδρομής </w:t>
        </w:r>
        <w:r w:rsidR="0029278A">
          <w:rPr>
            <w:rFonts w:ascii="Verdana" w:eastAsia="EUAlbertina-Regu-Identity-H" w:hAnsi="Verdana" w:cs="EUAlbertina-Regu-Identity-H"/>
            <w:sz w:val="20"/>
            <w:szCs w:val="20"/>
          </w:rPr>
          <w:t xml:space="preserve">της παραγράφου 1, </w:t>
        </w:r>
        <w:r w:rsidR="00EB26D2">
          <w:rPr>
            <w:rFonts w:ascii="Verdana" w:eastAsia="EUAlbertina-Regu-Identity-H" w:hAnsi="Verdana" w:cs="EUAlbertina-Regu-Identity-H"/>
            <w:sz w:val="20"/>
            <w:szCs w:val="20"/>
          </w:rPr>
          <w:t xml:space="preserve">δύνανται να περιορίζονται </w:t>
        </w:r>
        <w:r w:rsidR="008354C7">
          <w:rPr>
            <w:rFonts w:ascii="Verdana" w:eastAsia="EUAlbertina-Regu-Identity-H" w:hAnsi="Verdana" w:cs="EUAlbertina-Regu-Identity-H"/>
            <w:sz w:val="20"/>
            <w:szCs w:val="20"/>
          </w:rPr>
          <w:t>για</w:t>
        </w:r>
        <w:r w:rsidR="00EB26D2">
          <w:rPr>
            <w:rFonts w:ascii="Verdana" w:eastAsia="EUAlbertina-Regu-Identity-H" w:hAnsi="Verdana" w:cs="EUAlbertina-Regu-Identity-H"/>
            <w:sz w:val="20"/>
            <w:szCs w:val="20"/>
          </w:rPr>
          <w:t xml:space="preserve"> ορισμένες πράξεις</w:t>
        </w:r>
        <w:r w:rsidR="0029278A">
          <w:rPr>
            <w:rFonts w:ascii="Verdana" w:eastAsia="EUAlbertina-Regu-Identity-H" w:hAnsi="Verdana" w:cs="EUAlbertina-Regu-Identity-H"/>
            <w:sz w:val="20"/>
            <w:szCs w:val="20"/>
          </w:rPr>
          <w:t>,</w:t>
        </w:r>
        <w:r w:rsidR="00EB26D2">
          <w:rPr>
            <w:rFonts w:ascii="Verdana" w:eastAsia="EUAlbertina-Regu-Identity-H" w:hAnsi="Verdana" w:cs="EUAlbertina-Regu-Identity-H"/>
            <w:sz w:val="20"/>
            <w:szCs w:val="20"/>
          </w:rPr>
          <w:t xml:space="preserve"> από τους </w:t>
        </w:r>
        <w:r w:rsidR="00712329" w:rsidRPr="00712329">
          <w:rPr>
            <w:rFonts w:ascii="Verdana" w:eastAsia="EUAlbertina-Regu-Identity-H" w:hAnsi="Verdana" w:cs="EUAlbertina-Regu-Identity-H"/>
            <w:sz w:val="20"/>
            <w:szCs w:val="20"/>
          </w:rPr>
          <w:t>ειδικ</w:t>
        </w:r>
        <w:r w:rsidR="002C4D38">
          <w:rPr>
            <w:rFonts w:ascii="Verdana" w:eastAsia="EUAlbertina-Regu-Identity-H" w:hAnsi="Verdana" w:cs="EUAlbertina-Regu-Identity-H"/>
            <w:sz w:val="20"/>
            <w:szCs w:val="20"/>
          </w:rPr>
          <w:t>ο</w:t>
        </w:r>
        <w:r w:rsidR="00EB26D2">
          <w:rPr>
            <w:rFonts w:ascii="Verdana" w:eastAsia="EUAlbertina-Regu-Identity-H" w:hAnsi="Verdana" w:cs="EUAlbertina-Regu-Identity-H"/>
            <w:sz w:val="20"/>
            <w:szCs w:val="20"/>
          </w:rPr>
          <w:t>ύς</w:t>
        </w:r>
        <w:r w:rsidR="00712329" w:rsidRPr="00712329">
          <w:rPr>
            <w:rFonts w:ascii="Verdana" w:eastAsia="EUAlbertina-Regu-Identity-H" w:hAnsi="Verdana" w:cs="EUAlbertina-Regu-Identity-H"/>
            <w:sz w:val="20"/>
            <w:szCs w:val="20"/>
          </w:rPr>
          <w:t xml:space="preserve"> κανόνες των Ταμείων</w:t>
        </w:r>
        <w:r w:rsidR="00EB26D2">
          <w:rPr>
            <w:rFonts w:ascii="Verdana" w:eastAsia="EUAlbertina-Regu-Identity-H" w:hAnsi="Verdana" w:cs="EUAlbertina-Regu-Identity-H"/>
            <w:sz w:val="20"/>
            <w:szCs w:val="20"/>
          </w:rPr>
          <w:t>.</w:t>
        </w:r>
        <w:r w:rsidR="002C4D38">
          <w:rPr>
            <w:rFonts w:ascii="Verdana" w:eastAsia="EUAlbertina-Regu-Identity-H" w:hAnsi="Verdana" w:cs="EUAlbertina-Regu-Identity-H"/>
            <w:sz w:val="20"/>
            <w:szCs w:val="20"/>
          </w:rPr>
          <w:t xml:space="preserve"> </w:t>
        </w:r>
        <w:r w:rsidR="00712329" w:rsidRPr="00712329">
          <w:rPr>
            <w:rFonts w:ascii="Verdana" w:eastAsia="EUAlbertina-Regu-Identity-H" w:hAnsi="Verdana" w:cs="EUAlbertina-Regu-Identity-H"/>
            <w:sz w:val="20"/>
            <w:szCs w:val="20"/>
          </w:rPr>
          <w:t xml:space="preserve">Κατά παρέκκλιση από την παράγραφο 1, πρόσθετες μορφές επιχορηγήσεων και μέθοδοι υπολογισμού μπορούν να θεσπιστούν από τον </w:t>
        </w:r>
        <w:r w:rsidR="00712329">
          <w:rPr>
            <w:rFonts w:ascii="Verdana" w:eastAsia="EUAlbertina-Regu-Identity-H" w:hAnsi="Verdana" w:cs="EUAlbertina-Regu-Identity-H"/>
            <w:sz w:val="20"/>
            <w:szCs w:val="20"/>
          </w:rPr>
          <w:t>Κ</w:t>
        </w:r>
        <w:r w:rsidR="00712329" w:rsidRPr="00712329">
          <w:rPr>
            <w:rFonts w:ascii="Verdana" w:eastAsia="EUAlbertina-Regu-Identity-H" w:hAnsi="Verdana" w:cs="EUAlbertina-Regu-Identity-H"/>
            <w:sz w:val="20"/>
            <w:szCs w:val="20"/>
          </w:rPr>
          <w:t>ανονισμό ΕΤΘΑ.</w:t>
        </w:r>
        <w:r w:rsidR="008D56E9">
          <w:rPr>
            <w:rFonts w:ascii="Verdana" w:eastAsia="EUAlbertina-Regu-Identity-H" w:hAnsi="Verdana" w:cs="EUAlbertina-Regu-Identity-H"/>
            <w:sz w:val="20"/>
            <w:szCs w:val="20"/>
          </w:rPr>
          <w:t xml:space="preserve"> </w:t>
        </w:r>
      </w:ins>
    </w:p>
    <w:p w14:paraId="307558E9" w14:textId="1BA6AACD" w:rsidR="006B3F18" w:rsidRDefault="001E07F3" w:rsidP="002C4D38">
      <w:pPr>
        <w:pStyle w:val="CM4"/>
        <w:tabs>
          <w:tab w:val="left" w:pos="426"/>
          <w:tab w:val="left" w:pos="5070"/>
        </w:tabs>
        <w:spacing w:before="0" w:after="120" w:line="264" w:lineRule="auto"/>
        <w:ind w:left="426" w:hanging="426"/>
        <w:jc w:val="both"/>
        <w:rPr>
          <w:rFonts w:ascii="Verdana" w:eastAsia="EUAlbertina-ReguItal-Identity-H" w:hAnsi="Verdana" w:cs="EUAlbertina-Regu"/>
          <w:sz w:val="20"/>
          <w:szCs w:val="20"/>
        </w:rPr>
      </w:pPr>
      <w:r>
        <w:rPr>
          <w:rFonts w:ascii="Verdana" w:eastAsia="EUAlbertina-Regu-Identity-H" w:hAnsi="Verdana" w:cs="EUAlbertina-Regu-Identity-H"/>
          <w:sz w:val="20"/>
          <w:szCs w:val="20"/>
        </w:rPr>
        <w:t>3.</w:t>
      </w:r>
      <w:r>
        <w:rPr>
          <w:rFonts w:ascii="Verdana" w:eastAsia="EUAlbertina-Regu-Identity-H" w:hAnsi="Verdana" w:cs="EUAlbertina-Regu-Identity-H"/>
          <w:sz w:val="20"/>
          <w:szCs w:val="20"/>
        </w:rPr>
        <w:tab/>
      </w:r>
      <w:r w:rsidR="004F3427" w:rsidRPr="004F3427">
        <w:rPr>
          <w:rFonts w:ascii="Verdana" w:eastAsia="EUAlbertina-Regu-Identity-H" w:hAnsi="Verdana" w:cs="EUAlbertina-Regu-Identity-H"/>
          <w:sz w:val="20"/>
          <w:szCs w:val="20"/>
        </w:rPr>
        <w:t>Οι εναλλακτικές επιλογές (α) έως (</w:t>
      </w:r>
      <w:del w:id="908" w:author="ΕΥΘΥ" w:date="2018-12-10T15:33:00Z">
        <w:r w:rsidR="004F3427" w:rsidRPr="004F3427">
          <w:rPr>
            <w:rFonts w:ascii="Verdana" w:eastAsia="EUAlbertina-Regu-Identity-H" w:hAnsi="Verdana" w:cs="EUAlbertina-Regu-Identity-H"/>
            <w:sz w:val="20"/>
            <w:szCs w:val="20"/>
          </w:rPr>
          <w:delText>δ)</w:delText>
        </w:r>
      </w:del>
      <w:ins w:id="909" w:author="ΕΥΘΥ" w:date="2018-12-10T15:33:00Z">
        <w:r w:rsidR="008354C7">
          <w:rPr>
            <w:rFonts w:ascii="Verdana" w:eastAsia="EUAlbertina-Regu-Identity-H" w:hAnsi="Verdana" w:cs="EUAlbertina-Regu-Identity-H"/>
            <w:sz w:val="20"/>
            <w:szCs w:val="20"/>
          </w:rPr>
          <w:t>ε</w:t>
        </w:r>
        <w:r w:rsidR="004F3427" w:rsidRPr="004F3427">
          <w:rPr>
            <w:rFonts w:ascii="Verdana" w:eastAsia="EUAlbertina-Regu-Identity-H" w:hAnsi="Verdana" w:cs="EUAlbertina-Regu-Identity-H"/>
            <w:sz w:val="20"/>
            <w:szCs w:val="20"/>
          </w:rPr>
          <w:t xml:space="preserve">) </w:t>
        </w:r>
        <w:r w:rsidR="004756B7">
          <w:rPr>
            <w:rFonts w:ascii="Verdana" w:eastAsia="EUAlbertina-Regu-Identity-H" w:hAnsi="Verdana" w:cs="EUAlbertina-Regu-Identity-H"/>
            <w:sz w:val="20"/>
            <w:szCs w:val="20"/>
          </w:rPr>
          <w:t>της παραγράφου 1</w:t>
        </w:r>
      </w:ins>
      <w:r w:rsidR="004756B7">
        <w:rPr>
          <w:rFonts w:ascii="Verdana" w:eastAsia="EUAlbertina-Regu-Identity-H" w:hAnsi="Verdana" w:cs="EUAlbertina-Regu-Identity-H"/>
          <w:sz w:val="20"/>
          <w:szCs w:val="20"/>
        </w:rPr>
        <w:t xml:space="preserve"> </w:t>
      </w:r>
      <w:r w:rsidR="004F3427" w:rsidRPr="004F3427">
        <w:rPr>
          <w:rFonts w:ascii="Verdana" w:eastAsia="EUAlbertina-Regu-Identity-H" w:hAnsi="Verdana" w:cs="EUAlbertina-Regu-Identity-H"/>
          <w:sz w:val="20"/>
          <w:szCs w:val="20"/>
        </w:rPr>
        <w:t xml:space="preserve">είναι δυνατόν να συνδυαστούν μόνο όταν καθεμία από αυτές </w:t>
      </w:r>
      <w:r w:rsidR="004F3427" w:rsidRPr="004F3427">
        <w:rPr>
          <w:rFonts w:ascii="Verdana" w:hAnsi="Verdana" w:cs="EU Albertina"/>
          <w:color w:val="19161B"/>
          <w:sz w:val="20"/>
          <w:szCs w:val="20"/>
        </w:rPr>
        <w:t>καλύπτει</w:t>
      </w:r>
      <w:r w:rsidR="004F3427" w:rsidRPr="004F3427">
        <w:rPr>
          <w:rFonts w:ascii="Verdana" w:eastAsia="EUAlbertina-Regu-Identity-H" w:hAnsi="Verdana" w:cs="EUAlbertina-Regu-Identity-H"/>
          <w:sz w:val="20"/>
          <w:szCs w:val="20"/>
        </w:rPr>
        <w:t xml:space="preserve"> διαφορετική κατηγορία δαπανών ή όταν χρησιμοποιούνται για διαφορετικά έργα που αποτελούν μέρος μιας πράξης ή </w:t>
      </w:r>
      <w:del w:id="910" w:author="ΕΥΘΥ" w:date="2018-12-10T15:33:00Z">
        <w:r w:rsidR="004F3427" w:rsidRPr="004F3427">
          <w:rPr>
            <w:rFonts w:ascii="Verdana" w:eastAsia="EUAlbertina-Regu-Identity-H" w:hAnsi="Verdana" w:cs="EUAlbertina-Regu-Identity-H"/>
            <w:sz w:val="20"/>
            <w:szCs w:val="20"/>
          </w:rPr>
          <w:delText>για διαδοχικά στάδια</w:delText>
        </w:r>
      </w:del>
      <w:ins w:id="911" w:author="ΕΥΘΥ" w:date="2018-12-10T15:33:00Z">
        <w:r w:rsidR="008354C7" w:rsidRPr="008354C7">
          <w:rPr>
            <w:rFonts w:ascii="Verdana" w:eastAsia="EUAlbertina-Regu-Identity-H" w:hAnsi="Verdana" w:cs="EUAlbertina-Regu-Identity-H"/>
            <w:sz w:val="20"/>
            <w:szCs w:val="20"/>
          </w:rPr>
          <w:t>διαδοχικών σταδίων</w:t>
        </w:r>
      </w:ins>
      <w:r w:rsidR="008354C7" w:rsidRPr="008354C7">
        <w:rPr>
          <w:rFonts w:ascii="Verdana" w:eastAsia="EUAlbertina-Regu-Identity-H" w:hAnsi="Verdana" w:cs="EUAlbertina-Regu-Identity-H"/>
          <w:sz w:val="20"/>
          <w:szCs w:val="20"/>
        </w:rPr>
        <w:t xml:space="preserve"> </w:t>
      </w:r>
      <w:r w:rsidR="004F3427" w:rsidRPr="004F3427">
        <w:rPr>
          <w:rFonts w:ascii="Verdana" w:eastAsia="EUAlbertina-Regu-Identity-H" w:hAnsi="Verdana" w:cs="EUAlbertina-Regu-Identity-H"/>
          <w:sz w:val="20"/>
          <w:szCs w:val="20"/>
        </w:rPr>
        <w:t>μιας πράξης</w:t>
      </w:r>
      <w:r w:rsidR="004F3427" w:rsidRPr="004F3427">
        <w:rPr>
          <w:rFonts w:ascii="Verdana" w:eastAsia="EUAlbertina-ReguItal-Identity-H" w:hAnsi="Verdana" w:cs="EUAlbertina-Regu"/>
          <w:sz w:val="20"/>
          <w:szCs w:val="20"/>
        </w:rPr>
        <w:t>.</w:t>
      </w:r>
    </w:p>
    <w:p w14:paraId="20E0B2AC" w14:textId="63F3342A" w:rsidR="000A4AB4" w:rsidRDefault="001E07F3">
      <w:pPr>
        <w:pStyle w:val="Default"/>
        <w:tabs>
          <w:tab w:val="left" w:pos="426"/>
        </w:tabs>
        <w:spacing w:after="120" w:line="264" w:lineRule="auto"/>
        <w:ind w:left="426" w:hanging="426"/>
        <w:jc w:val="both"/>
        <w:rPr>
          <w:rFonts w:ascii="Verdana" w:eastAsia="EUAlbertina-Regu-Identity-H" w:hAnsi="Verdana" w:cs="EUAlbertina-Regu-Identity-H"/>
          <w:sz w:val="20"/>
          <w:szCs w:val="20"/>
        </w:rPr>
      </w:pPr>
      <w:r>
        <w:rPr>
          <w:rFonts w:ascii="Verdana" w:eastAsia="EUAlbertina-Regu-Identity-H" w:hAnsi="Verdana" w:cs="EUAlbertina-Regu-Identity-H"/>
          <w:sz w:val="20"/>
          <w:szCs w:val="20"/>
        </w:rPr>
        <w:t>4.</w:t>
      </w:r>
      <w:r>
        <w:rPr>
          <w:rFonts w:ascii="Verdana" w:eastAsia="EUAlbertina-Regu-Identity-H" w:hAnsi="Verdana" w:cs="EUAlbertina-Regu-Identity-H"/>
          <w:sz w:val="20"/>
          <w:szCs w:val="20"/>
        </w:rPr>
        <w:tab/>
      </w:r>
      <w:r w:rsidR="004F3427" w:rsidRPr="004F3427">
        <w:rPr>
          <w:rFonts w:ascii="Verdana" w:eastAsia="EUAlbertina-Regu-Identity-H" w:hAnsi="Verdana" w:cs="EUAlbertina-Regu-Identity-H"/>
          <w:sz w:val="20"/>
          <w:szCs w:val="20"/>
        </w:rPr>
        <w:t>Όταν μια πράξη ή ένα έργο που αποτελεί μέρος μιας πράξης υλοποιείται αποκλειστικά μέσω δημόσιας σύμβασης έργων</w:t>
      </w:r>
      <w:r w:rsidR="004F3427" w:rsidRPr="004F3427">
        <w:rPr>
          <w:rFonts w:ascii="Verdana" w:hAnsi="Verdana" w:cs="EUAlbertina-Regu"/>
          <w:sz w:val="20"/>
          <w:szCs w:val="20"/>
        </w:rPr>
        <w:t xml:space="preserve">, </w:t>
      </w:r>
      <w:r w:rsidR="004F3427" w:rsidRPr="004F3427">
        <w:rPr>
          <w:rFonts w:ascii="Verdana" w:eastAsia="EUAlbertina-Regu-Identity-H" w:hAnsi="Verdana" w:cs="EUAlbertina-Regu-Identity-H"/>
          <w:sz w:val="20"/>
          <w:szCs w:val="20"/>
        </w:rPr>
        <w:t xml:space="preserve">αγαθών ή </w:t>
      </w:r>
      <w:r w:rsidR="004F3427" w:rsidRPr="004F3427">
        <w:rPr>
          <w:rFonts w:ascii="Verdana" w:hAnsi="Verdana"/>
          <w:color w:val="19161B"/>
          <w:sz w:val="20"/>
          <w:szCs w:val="20"/>
        </w:rPr>
        <w:t>υπηρεσιών</w:t>
      </w:r>
      <w:r w:rsidR="003D5DA8">
        <w:rPr>
          <w:rFonts w:ascii="Verdana" w:hAnsi="Verdana"/>
          <w:color w:val="19161B"/>
          <w:sz w:val="20"/>
          <w:szCs w:val="20"/>
        </w:rPr>
        <w:t xml:space="preserve"> </w:t>
      </w:r>
      <w:del w:id="912" w:author="ΕΥΘΥ" w:date="2018-12-10T15:33:00Z">
        <w:r w:rsidR="004F3427" w:rsidRPr="004F3427">
          <w:rPr>
            <w:rFonts w:ascii="Verdana" w:eastAsia="EUAlbertina-Regu-Identity-H" w:hAnsi="Verdana" w:cs="EUAlbertina-Regu-Identity-H"/>
            <w:sz w:val="20"/>
            <w:szCs w:val="20"/>
          </w:rPr>
          <w:delText xml:space="preserve">εφαρμόζεται μόνο η επιλογή (α) ανωτέρω, </w:delText>
        </w:r>
        <w:r w:rsidR="004F3427" w:rsidRPr="00E026F5">
          <w:rPr>
            <w:rFonts w:ascii="Verdana" w:eastAsia="EUAlbertina-Regu-Identity-H" w:hAnsi="Verdana" w:cs="EUAlbertina-Regu-Identity-H"/>
            <w:sz w:val="20"/>
            <w:szCs w:val="20"/>
          </w:rPr>
          <w:delText>δηλαδή η εφαρμογή του απλουστευμένου κόστους αποκλείεται σε περιπτώσεις όπου μια πράξη ή ένα έργο που αποτελεί μέρος μιας πράξης υλοποιείται αποκλειστικά μέσω διαδικασιών ανάθεσης δημόσιων συμβάσεων.</w:delText>
        </w:r>
      </w:del>
      <w:ins w:id="913" w:author="ΕΥΘΥ" w:date="2018-12-10T15:33:00Z">
        <w:r w:rsidR="0081557C" w:rsidRPr="0082288D">
          <w:rPr>
            <w:rFonts w:ascii="Verdana" w:eastAsia="EUAlbertina-Regu-Identity-H" w:hAnsi="Verdana" w:cs="EUAlbertina-Regu-Identity-H"/>
            <w:sz w:val="20"/>
            <w:szCs w:val="20"/>
          </w:rPr>
          <w:t xml:space="preserve">εφαρμόζονται μόνο τα στοιχεία α) και ε) </w:t>
        </w:r>
        <w:r w:rsidR="00974D80">
          <w:rPr>
            <w:rFonts w:ascii="Verdana" w:eastAsia="EUAlbertina-Regu-Identity-H" w:hAnsi="Verdana" w:cs="EUAlbertina-Regu-Identity-H"/>
            <w:sz w:val="20"/>
            <w:szCs w:val="20"/>
          </w:rPr>
          <w:t xml:space="preserve">του πρώτου εδαφίου </w:t>
        </w:r>
        <w:r w:rsidR="008D56E9">
          <w:rPr>
            <w:rFonts w:ascii="Verdana" w:eastAsia="EUAlbertina-Regu-Identity-H" w:hAnsi="Verdana" w:cs="EUAlbertina-Regu-Identity-H"/>
            <w:sz w:val="20"/>
            <w:szCs w:val="20"/>
          </w:rPr>
          <w:t>της παραγράφου 1</w:t>
        </w:r>
        <w:r w:rsidR="00E031F5">
          <w:rPr>
            <w:rFonts w:ascii="Verdana" w:eastAsia="EUAlbertina-Regu-Identity-H" w:hAnsi="Verdana" w:cs="EUAlbertina-Regu-Identity-H"/>
            <w:sz w:val="20"/>
            <w:szCs w:val="20"/>
          </w:rPr>
          <w:t>.</w:t>
        </w:r>
        <w:r w:rsidR="00887B4C">
          <w:rPr>
            <w:rFonts w:ascii="Verdana" w:eastAsia="EUAlbertina-Regu-Identity-H" w:hAnsi="Verdana" w:cs="EUAlbertina-Regu-Identity-H"/>
            <w:sz w:val="20"/>
            <w:szCs w:val="20"/>
          </w:rPr>
          <w:t xml:space="preserve"> </w:t>
        </w:r>
      </w:ins>
    </w:p>
    <w:p w14:paraId="673323A9" w14:textId="36A682E8" w:rsidR="000A4AB4" w:rsidRDefault="004756B7">
      <w:pPr>
        <w:pStyle w:val="Default"/>
        <w:tabs>
          <w:tab w:val="left" w:pos="426"/>
        </w:tabs>
        <w:spacing w:after="120" w:line="264" w:lineRule="auto"/>
        <w:ind w:left="426" w:hanging="426"/>
        <w:jc w:val="both"/>
        <w:rPr>
          <w:ins w:id="914" w:author="ΕΥΘΥ" w:date="2018-12-10T15:33:00Z"/>
          <w:rFonts w:ascii="Verdana" w:eastAsia="EUAlbertina-Regu-Identity-H" w:hAnsi="Verdana" w:cs="EUAlbertina-Regu-Identity-H"/>
          <w:sz w:val="20"/>
          <w:szCs w:val="20"/>
        </w:rPr>
      </w:pPr>
      <w:r>
        <w:rPr>
          <w:rFonts w:ascii="Verdana" w:eastAsia="EUAlbertina-Regu-Identity-H" w:hAnsi="Verdana" w:cs="EUAlbertina-Regu-Identity-H"/>
          <w:sz w:val="20"/>
          <w:szCs w:val="20"/>
        </w:rPr>
        <w:t>5</w:t>
      </w:r>
      <w:r w:rsidR="00FB5838" w:rsidRPr="004C233B">
        <w:rPr>
          <w:rFonts w:ascii="Verdana" w:eastAsia="EUAlbertina-Regu-Identity-H" w:hAnsi="Verdana" w:cs="EUAlbertina-Regu-Identity-H"/>
          <w:sz w:val="20"/>
          <w:szCs w:val="20"/>
        </w:rPr>
        <w:t>.</w:t>
      </w:r>
      <w:r>
        <w:rPr>
          <w:rFonts w:ascii="Verdana" w:eastAsia="EUAlbertina-Regu-Identity-H" w:hAnsi="Verdana" w:cs="EUAlbertina-Regu-Identity-H"/>
          <w:sz w:val="20"/>
          <w:szCs w:val="20"/>
        </w:rPr>
        <w:t xml:space="preserve"> </w:t>
      </w:r>
      <w:ins w:id="915" w:author="ΕΥΘΥ" w:date="2018-12-10T15:33:00Z">
        <w:r>
          <w:rPr>
            <w:rFonts w:ascii="Verdana" w:eastAsia="EUAlbertina-Regu-Identity-H" w:hAnsi="Verdana" w:cs="EUAlbertina-Regu-Identity-H"/>
            <w:sz w:val="20"/>
            <w:szCs w:val="20"/>
          </w:rPr>
          <w:tab/>
        </w:r>
        <w:r w:rsidR="003342B1">
          <w:rPr>
            <w:rFonts w:ascii="Verdana" w:eastAsia="EUAlbertina-Regu-Identity-H" w:hAnsi="Verdana" w:cs="EUAlbertina-Regu-Identity-H"/>
            <w:sz w:val="20"/>
            <w:szCs w:val="20"/>
          </w:rPr>
          <w:t xml:space="preserve">Όταν η πράξη χρηματοδοτείται από το ΕΚΤ εφαρμόζονται οι επιλογές </w:t>
        </w:r>
        <w:r w:rsidR="000A4AB4">
          <w:rPr>
            <w:rFonts w:ascii="Verdana" w:eastAsia="EUAlbertina-Regu-Identity-H" w:hAnsi="Verdana" w:cs="EUAlbertina-Regu-Identity-H"/>
            <w:sz w:val="20"/>
            <w:szCs w:val="20"/>
          </w:rPr>
          <w:t xml:space="preserve">α), β), </w:t>
        </w:r>
        <w:r w:rsidR="003342B1">
          <w:rPr>
            <w:rFonts w:ascii="Verdana" w:eastAsia="EUAlbertina-Regu-Identity-H" w:hAnsi="Verdana" w:cs="EUAlbertina-Regu-Identity-H"/>
            <w:sz w:val="20"/>
            <w:szCs w:val="20"/>
          </w:rPr>
          <w:t>γ)</w:t>
        </w:r>
        <w:r w:rsidR="000A4AB4">
          <w:rPr>
            <w:rFonts w:ascii="Verdana" w:eastAsia="EUAlbertina-Regu-Identity-H" w:hAnsi="Verdana" w:cs="EUAlbertina-Regu-Identity-H"/>
            <w:sz w:val="20"/>
            <w:szCs w:val="20"/>
          </w:rPr>
          <w:t xml:space="preserve"> και ε), </w:t>
        </w:r>
        <w:r>
          <w:rPr>
            <w:rFonts w:ascii="Verdana" w:eastAsia="EUAlbertina-Regu-Identity-H" w:hAnsi="Verdana" w:cs="EUAlbertina-Regu-Identity-H"/>
            <w:sz w:val="20"/>
            <w:szCs w:val="20"/>
          </w:rPr>
          <w:t xml:space="preserve">της παραγράφου 1 </w:t>
        </w:r>
        <w:r w:rsidR="003342B1">
          <w:rPr>
            <w:rFonts w:ascii="Verdana" w:eastAsia="EUAlbertina-Regu-Identity-H" w:hAnsi="Verdana" w:cs="EUAlbertina-Regu-Identity-H"/>
            <w:sz w:val="20"/>
            <w:szCs w:val="20"/>
          </w:rPr>
          <w:t>εφόσον</w:t>
        </w:r>
        <w:r w:rsidR="00887B4C">
          <w:rPr>
            <w:rFonts w:ascii="Verdana" w:eastAsia="EUAlbertina-Regu-Identity-H" w:hAnsi="Verdana" w:cs="EUAlbertina-Regu-Identity-H"/>
            <w:sz w:val="20"/>
            <w:szCs w:val="20"/>
          </w:rPr>
          <w:t xml:space="preserve"> </w:t>
        </w:r>
        <w:r w:rsidR="003342B1">
          <w:rPr>
            <w:rFonts w:ascii="Verdana" w:eastAsia="EUAlbertina-Regu-Identity-H" w:hAnsi="Verdana" w:cs="EUAlbertina-Regu-Identity-H"/>
            <w:sz w:val="20"/>
            <w:szCs w:val="20"/>
          </w:rPr>
          <w:t>οι κλίμακες μοναδιαίου κόστους και τα κατ</w:t>
        </w:r>
      </w:ins>
      <w:r w:rsidR="00744021" w:rsidRPr="00744021">
        <w:rPr>
          <w:rFonts w:ascii="Verdana" w:eastAsia="EUAlbertina-Regu-Identity-H" w:hAnsi="Verdana" w:cs="EUAlbertina-Regu-Identity-H"/>
          <w:sz w:val="20"/>
          <w:szCs w:val="20"/>
        </w:rPr>
        <w:t xml:space="preserve">’ </w:t>
      </w:r>
      <w:ins w:id="916" w:author="ΕΥΘΥ" w:date="2018-12-10T15:33:00Z">
        <w:r w:rsidR="003342B1">
          <w:rPr>
            <w:rFonts w:ascii="Verdana" w:eastAsia="EUAlbertina-Regu-Identity-H" w:hAnsi="Verdana" w:cs="EUAlbertina-Regu-Identity-H"/>
            <w:sz w:val="20"/>
            <w:szCs w:val="20"/>
          </w:rPr>
          <w:t>αποκοπή ποσά προσδιορίζονται</w:t>
        </w:r>
        <w:r w:rsidR="00887B4C">
          <w:rPr>
            <w:rFonts w:ascii="Verdana" w:eastAsia="EUAlbertina-Regu-Identity-H" w:hAnsi="Verdana" w:cs="EUAlbertina-Regu-Identity-H"/>
            <w:sz w:val="20"/>
            <w:szCs w:val="20"/>
          </w:rPr>
          <w:t xml:space="preserve"> σε κατ</w:t>
        </w:r>
      </w:ins>
      <w:r w:rsidR="00744021" w:rsidRPr="00744021">
        <w:rPr>
          <w:rFonts w:ascii="Verdana" w:eastAsia="EUAlbertina-Regu-Identity-H" w:hAnsi="Verdana" w:cs="EUAlbertina-Regu-Identity-H"/>
          <w:sz w:val="20"/>
          <w:szCs w:val="20"/>
        </w:rPr>
        <w:t xml:space="preserve">’ </w:t>
      </w:r>
      <w:ins w:id="917" w:author="ΕΥΘΥ" w:date="2018-12-10T15:33:00Z">
        <w:r w:rsidR="003342B1">
          <w:rPr>
            <w:rFonts w:ascii="Verdana" w:eastAsia="EUAlbertina-Regu-Identity-H" w:hAnsi="Verdana" w:cs="EUAlbertina-Regu-Identity-H"/>
            <w:sz w:val="20"/>
            <w:szCs w:val="20"/>
          </w:rPr>
          <w:t>ε</w:t>
        </w:r>
        <w:r w:rsidR="00887B4C">
          <w:rPr>
            <w:rFonts w:ascii="Verdana" w:eastAsia="EUAlbertina-Regu-Identity-H" w:hAnsi="Verdana" w:cs="EUAlbertina-Regu-Identity-H"/>
            <w:sz w:val="20"/>
            <w:szCs w:val="20"/>
          </w:rPr>
          <w:t xml:space="preserve">ξουσιοδότηση </w:t>
        </w:r>
        <w:r w:rsidR="003342B1">
          <w:rPr>
            <w:rFonts w:ascii="Verdana" w:eastAsia="EUAlbertina-Regu-Identity-H" w:hAnsi="Verdana" w:cs="EUAlbertina-Regu-Identity-H"/>
            <w:sz w:val="20"/>
            <w:szCs w:val="20"/>
          </w:rPr>
          <w:t>πράξη της Ε</w:t>
        </w:r>
        <w:r w:rsidR="000A4AB4">
          <w:rPr>
            <w:rFonts w:ascii="Verdana" w:eastAsia="EUAlbertina-Regu-Identity-H" w:hAnsi="Verdana" w:cs="EUAlbertina-Regu-Identity-H"/>
            <w:sz w:val="20"/>
            <w:szCs w:val="20"/>
          </w:rPr>
          <w:t xml:space="preserve">πιτροπής </w:t>
        </w:r>
        <w:r w:rsidR="003342B1">
          <w:rPr>
            <w:rFonts w:ascii="Verdana" w:eastAsia="EUAlbertina-Regu-Identity-H" w:hAnsi="Verdana" w:cs="EUAlbertina-Regu-Identity-H"/>
            <w:sz w:val="20"/>
            <w:szCs w:val="20"/>
          </w:rPr>
          <w:t>που έχει εκδοθεί βάση του άρθρου 14.1 του Καν. 1304/2013.</w:t>
        </w:r>
      </w:ins>
    </w:p>
    <w:p w14:paraId="2FEBE68F" w14:textId="20D15C98" w:rsidR="006B3F18" w:rsidRDefault="004756B7" w:rsidP="004756B7">
      <w:pPr>
        <w:pStyle w:val="Default"/>
        <w:tabs>
          <w:tab w:val="left" w:pos="426"/>
        </w:tabs>
        <w:spacing w:after="120" w:line="264" w:lineRule="auto"/>
        <w:ind w:left="426" w:hanging="426"/>
        <w:jc w:val="both"/>
        <w:rPr>
          <w:rFonts w:ascii="Verdana" w:hAnsi="Verdana" w:cs="EUAlbertina-Regu"/>
          <w:sz w:val="20"/>
          <w:szCs w:val="20"/>
        </w:rPr>
      </w:pPr>
      <w:ins w:id="918" w:author="ΕΥΘΥ" w:date="2018-12-10T15:33:00Z">
        <w:r>
          <w:rPr>
            <w:rFonts w:ascii="Verdana" w:eastAsia="EUAlbertina-Regu-Identity-H" w:hAnsi="Verdana" w:cs="EUAlbertina-Regu-Identity-H"/>
            <w:sz w:val="20"/>
            <w:szCs w:val="20"/>
          </w:rPr>
          <w:t>6</w:t>
        </w:r>
      </w:ins>
      <w:r>
        <w:rPr>
          <w:rFonts w:ascii="Verdana" w:eastAsia="EUAlbertina-Regu-Identity-H" w:hAnsi="Verdana" w:cs="EUAlbertina-Regu-Identity-H"/>
          <w:sz w:val="20"/>
          <w:szCs w:val="20"/>
        </w:rPr>
        <w:t>.</w:t>
      </w:r>
      <w:r>
        <w:rPr>
          <w:rFonts w:ascii="Verdana" w:eastAsia="EUAlbertina-Regu-Identity-H" w:hAnsi="Verdana" w:cs="EUAlbertina-Regu-Identity-H"/>
          <w:sz w:val="20"/>
          <w:szCs w:val="20"/>
        </w:rPr>
        <w:tab/>
      </w:r>
      <w:r w:rsidR="004F3427" w:rsidRPr="004F3427">
        <w:rPr>
          <w:rFonts w:ascii="Verdana" w:eastAsia="EUAlbertina-Regu-Identity-H" w:hAnsi="Verdana" w:cs="EUAlbertina-Regu-Identity-H"/>
          <w:sz w:val="20"/>
          <w:szCs w:val="20"/>
        </w:rPr>
        <w:t>Όταν η δημόσια σύμβαση στο πλαίσιο μιας πράξης ή έργου που αποτελεί μέρος πράξης περιορίζεται σε ορισμένες κατηγορίες δαπανών</w:t>
      </w:r>
      <w:r w:rsidR="004F3427" w:rsidRPr="004F3427">
        <w:rPr>
          <w:rFonts w:ascii="Verdana" w:hAnsi="Verdana" w:cs="EUAlbertina-Regu"/>
          <w:sz w:val="20"/>
          <w:szCs w:val="20"/>
        </w:rPr>
        <w:t xml:space="preserve">, </w:t>
      </w:r>
      <w:r w:rsidR="004F3427" w:rsidRPr="004F3427">
        <w:rPr>
          <w:rFonts w:ascii="Verdana" w:eastAsia="EUAlbertina-Regu-Identity-H" w:hAnsi="Verdana" w:cs="EUAlbertina-Regu-Identity-H"/>
          <w:sz w:val="20"/>
          <w:szCs w:val="20"/>
        </w:rPr>
        <w:t xml:space="preserve">μπορούν να εφαρμοστούν </w:t>
      </w:r>
      <w:ins w:id="919" w:author="ΕΥΘΥ" w:date="2018-12-10T15:33:00Z">
        <w:r w:rsidR="0081557C" w:rsidRPr="0082288D">
          <w:rPr>
            <w:rFonts w:ascii="Verdana" w:eastAsia="EUAlbertina-Regu-Identity-H" w:hAnsi="Verdana" w:cs="EUAlbertina-Regu-Identity-H"/>
            <w:sz w:val="20"/>
            <w:szCs w:val="20"/>
          </w:rPr>
          <w:t>για το σύνολο της πράξης ή του έργου που αποτελεί μέρος μιας πράξης</w:t>
        </w:r>
        <w:r w:rsidR="0081557C" w:rsidRPr="004F3427">
          <w:rPr>
            <w:rFonts w:ascii="Verdana" w:eastAsia="EUAlbertina-Regu-Identity-H" w:hAnsi="Verdana" w:cs="EUAlbertina-Regu-Identity-H"/>
            <w:sz w:val="20"/>
            <w:szCs w:val="20"/>
          </w:rPr>
          <w:t xml:space="preserve"> </w:t>
        </w:r>
      </w:ins>
      <w:r>
        <w:rPr>
          <w:rFonts w:ascii="Verdana" w:eastAsia="EUAlbertina-Regu-Identity-H" w:hAnsi="Verdana" w:cs="EUAlbertina-Regu-Identity-H"/>
          <w:sz w:val="20"/>
          <w:szCs w:val="20"/>
        </w:rPr>
        <w:t xml:space="preserve">όλες </w:t>
      </w:r>
      <w:r w:rsidR="004F3427" w:rsidRPr="004F3427">
        <w:rPr>
          <w:rFonts w:ascii="Verdana" w:eastAsia="EUAlbertina-Regu-Identity-H" w:hAnsi="Verdana" w:cs="EUAlbertina-Regu-Identity-H"/>
          <w:sz w:val="20"/>
          <w:szCs w:val="20"/>
        </w:rPr>
        <w:t xml:space="preserve">οι εναλλακτικές επιλογές (α) έως </w:t>
      </w:r>
      <w:del w:id="920" w:author="ΕΥΘΥ" w:date="2018-12-10T15:33:00Z">
        <w:r w:rsidR="004F3427" w:rsidRPr="004F3427">
          <w:rPr>
            <w:rFonts w:ascii="Verdana" w:eastAsia="EUAlbertina-Regu-Identity-H" w:hAnsi="Verdana" w:cs="EUAlbertina-Regu-Identity-H"/>
            <w:sz w:val="20"/>
            <w:szCs w:val="20"/>
          </w:rPr>
          <w:delText>(δ)</w:delText>
        </w:r>
        <w:r w:rsidR="004F3427" w:rsidRPr="004F3427">
          <w:rPr>
            <w:rFonts w:ascii="Verdana" w:hAnsi="Verdana" w:cs="EUAlbertina-Regu"/>
            <w:sz w:val="20"/>
            <w:szCs w:val="20"/>
          </w:rPr>
          <w:delText>.</w:delText>
        </w:r>
      </w:del>
      <w:ins w:id="921" w:author="ΕΥΘΥ" w:date="2018-12-10T15:33:00Z">
        <w:r w:rsidR="00225D22">
          <w:rPr>
            <w:rFonts w:ascii="Verdana" w:eastAsia="EUAlbertina-Regu-Identity-H" w:hAnsi="Verdana" w:cs="EUAlbertina-Regu-Identity-H"/>
            <w:sz w:val="20"/>
            <w:szCs w:val="20"/>
          </w:rPr>
          <w:t xml:space="preserve">και </w:t>
        </w:r>
        <w:r w:rsidR="004F3427" w:rsidRPr="004F3427">
          <w:rPr>
            <w:rFonts w:ascii="Verdana" w:eastAsia="EUAlbertina-Regu-Identity-H" w:hAnsi="Verdana" w:cs="EUAlbertina-Regu-Identity-H"/>
            <w:sz w:val="20"/>
            <w:szCs w:val="20"/>
          </w:rPr>
          <w:t>(</w:t>
        </w:r>
        <w:r w:rsidR="00225D22">
          <w:rPr>
            <w:rFonts w:ascii="Verdana" w:eastAsia="EUAlbertina-Regu-Identity-H" w:hAnsi="Verdana" w:cs="EUAlbertina-Regu-Identity-H"/>
            <w:sz w:val="20"/>
            <w:szCs w:val="20"/>
          </w:rPr>
          <w:t>δ</w:t>
        </w:r>
        <w:r w:rsidR="004F3427" w:rsidRPr="004F3427">
          <w:rPr>
            <w:rFonts w:ascii="Verdana" w:eastAsia="EUAlbertina-Regu-Identity-H" w:hAnsi="Verdana" w:cs="EUAlbertina-Regu-Identity-H"/>
            <w:sz w:val="20"/>
            <w:szCs w:val="20"/>
          </w:rPr>
          <w:t>)</w:t>
        </w:r>
        <w:r>
          <w:rPr>
            <w:rFonts w:ascii="Verdana" w:eastAsia="EUAlbertina-Regu-Identity-H" w:hAnsi="Verdana" w:cs="EUAlbertina-Regu-Identity-H"/>
            <w:sz w:val="20"/>
            <w:szCs w:val="20"/>
          </w:rPr>
          <w:t xml:space="preserve"> της παραγράφου 1</w:t>
        </w:r>
        <w:r w:rsidR="004F3427" w:rsidRPr="004F3427">
          <w:rPr>
            <w:rFonts w:ascii="Verdana" w:hAnsi="Verdana" w:cs="EUAlbertina-Regu"/>
            <w:sz w:val="20"/>
            <w:szCs w:val="20"/>
          </w:rPr>
          <w:t>.</w:t>
        </w:r>
      </w:ins>
      <w:r w:rsidR="004F3427" w:rsidRPr="004F3427">
        <w:rPr>
          <w:rFonts w:ascii="Verdana" w:hAnsi="Verdana" w:cs="EUAlbertina-Regu"/>
          <w:sz w:val="20"/>
          <w:szCs w:val="20"/>
        </w:rPr>
        <w:t xml:space="preserve"> </w:t>
      </w:r>
    </w:p>
    <w:p w14:paraId="07F8BF77" w14:textId="77777777" w:rsidR="00F14240" w:rsidRPr="00F14240" w:rsidRDefault="004756B7" w:rsidP="004756B7">
      <w:pPr>
        <w:pStyle w:val="CM4"/>
        <w:tabs>
          <w:tab w:val="left" w:pos="5070"/>
        </w:tabs>
        <w:spacing w:before="0" w:after="0" w:line="264" w:lineRule="auto"/>
        <w:ind w:left="426" w:hanging="426"/>
        <w:jc w:val="both"/>
        <w:rPr>
          <w:ins w:id="922" w:author="ΕΥΘΥ" w:date="2018-12-10T15:33:00Z"/>
          <w:rFonts w:ascii="Verdana" w:hAnsi="Verdana" w:cs="EUAlbertina-Regu"/>
          <w:sz w:val="20"/>
          <w:szCs w:val="20"/>
        </w:rPr>
      </w:pPr>
      <w:ins w:id="923" w:author="ΕΥΘΥ" w:date="2018-12-10T15:33:00Z">
        <w:r>
          <w:rPr>
            <w:rFonts w:ascii="Verdana" w:hAnsi="Verdana" w:cs="EUAlbertina-Regu"/>
            <w:sz w:val="20"/>
            <w:szCs w:val="20"/>
          </w:rPr>
          <w:t>7</w:t>
        </w:r>
        <w:r w:rsidR="00746EA1">
          <w:rPr>
            <w:rFonts w:ascii="Verdana" w:hAnsi="Verdana" w:cs="EUAlbertina-Regu"/>
            <w:sz w:val="20"/>
            <w:szCs w:val="20"/>
          </w:rPr>
          <w:t>.</w:t>
        </w:r>
        <w:r w:rsidR="00746EA1">
          <w:rPr>
            <w:rFonts w:ascii="Verdana" w:hAnsi="Verdana" w:cs="EUAlbertina-Regu"/>
            <w:sz w:val="20"/>
            <w:szCs w:val="20"/>
          </w:rPr>
          <w:tab/>
          <w:t xml:space="preserve">Σε πράξεις ή </w:t>
        </w:r>
        <w:r w:rsidR="00746EA1" w:rsidRPr="00DD184A">
          <w:rPr>
            <w:rFonts w:ascii="Verdana" w:hAnsi="Verdana" w:cs="EUAlbertina-Regu"/>
            <w:sz w:val="20"/>
            <w:szCs w:val="20"/>
          </w:rPr>
          <w:t>έργα</w:t>
        </w:r>
        <w:r w:rsidR="00746EA1">
          <w:rPr>
            <w:rFonts w:ascii="Verdana" w:hAnsi="Verdana" w:cs="EUAlbertina-Regu"/>
            <w:sz w:val="20"/>
            <w:szCs w:val="20"/>
          </w:rPr>
          <w:t xml:space="preserve"> </w:t>
        </w:r>
        <w:r w:rsidR="00746EA1" w:rsidRPr="0098749E">
          <w:rPr>
            <w:rFonts w:ascii="Verdana" w:hAnsi="Verdana" w:cs="EUAlbertina-Regu"/>
            <w:sz w:val="20"/>
            <w:szCs w:val="20"/>
          </w:rPr>
          <w:t>που αποτελ</w:t>
        </w:r>
        <w:r w:rsidR="00746EA1">
          <w:rPr>
            <w:rFonts w:ascii="Verdana" w:hAnsi="Verdana" w:cs="EUAlbertina-Regu"/>
            <w:sz w:val="20"/>
            <w:szCs w:val="20"/>
          </w:rPr>
          <w:t>ούν</w:t>
        </w:r>
        <w:r w:rsidR="00746EA1" w:rsidRPr="0098749E">
          <w:rPr>
            <w:rFonts w:ascii="Verdana" w:hAnsi="Verdana" w:cs="EUAlbertina-Regu"/>
            <w:sz w:val="20"/>
            <w:szCs w:val="20"/>
          </w:rPr>
          <w:t xml:space="preserve"> μέρος μιας πράξης</w:t>
        </w:r>
        <w:r w:rsidR="00746EA1" w:rsidRPr="00DD184A">
          <w:rPr>
            <w:rFonts w:ascii="Verdana" w:hAnsi="Verdana" w:cs="EUAlbertina-Regu"/>
            <w:sz w:val="20"/>
            <w:szCs w:val="20"/>
          </w:rPr>
          <w:t xml:space="preserve">, </w:t>
        </w:r>
        <w:r w:rsidR="00746EA1">
          <w:rPr>
            <w:rFonts w:ascii="Verdana" w:hAnsi="Verdana" w:cs="EUAlbertina-Regu"/>
            <w:sz w:val="20"/>
            <w:szCs w:val="20"/>
          </w:rPr>
          <w:t xml:space="preserve">που δεν εμπίπτουν </w:t>
        </w:r>
        <w:r w:rsidR="00F14240">
          <w:rPr>
            <w:rFonts w:ascii="Verdana" w:hAnsi="Verdana" w:cs="EUAlbertina-Regu"/>
            <w:sz w:val="20"/>
            <w:szCs w:val="20"/>
          </w:rPr>
          <w:t xml:space="preserve">στην </w:t>
        </w:r>
        <w:r w:rsidR="00746EA1">
          <w:rPr>
            <w:rFonts w:ascii="Verdana" w:hAnsi="Verdana" w:cs="EUAlbertina-Regu"/>
            <w:sz w:val="20"/>
            <w:szCs w:val="20"/>
          </w:rPr>
          <w:t>παρ</w:t>
        </w:r>
        <w:r w:rsidR="00F14240">
          <w:rPr>
            <w:rFonts w:ascii="Verdana" w:hAnsi="Verdana" w:cs="EUAlbertina-Regu"/>
            <w:sz w:val="20"/>
            <w:szCs w:val="20"/>
          </w:rPr>
          <w:t>ά</w:t>
        </w:r>
        <w:r w:rsidR="00974D80">
          <w:rPr>
            <w:rFonts w:ascii="Verdana" w:hAnsi="Verdana" w:cs="EUAlbertina-Regu"/>
            <w:sz w:val="20"/>
            <w:szCs w:val="20"/>
          </w:rPr>
          <w:t>γρ</w:t>
        </w:r>
        <w:r w:rsidR="00F14240">
          <w:rPr>
            <w:rFonts w:ascii="Verdana" w:hAnsi="Verdana" w:cs="EUAlbertina-Regu"/>
            <w:sz w:val="20"/>
            <w:szCs w:val="20"/>
          </w:rPr>
          <w:t>α</w:t>
        </w:r>
        <w:r w:rsidR="00974D80">
          <w:rPr>
            <w:rFonts w:ascii="Verdana" w:hAnsi="Verdana" w:cs="EUAlbertina-Regu"/>
            <w:sz w:val="20"/>
            <w:szCs w:val="20"/>
          </w:rPr>
          <w:t>φο</w:t>
        </w:r>
        <w:r w:rsidR="00746EA1">
          <w:rPr>
            <w:rFonts w:ascii="Verdana" w:hAnsi="Verdana" w:cs="EUAlbertina-Regu"/>
            <w:sz w:val="20"/>
            <w:szCs w:val="20"/>
          </w:rPr>
          <w:t xml:space="preserve"> 4 </w:t>
        </w:r>
        <w:r w:rsidR="00746EA1" w:rsidRPr="00DD184A">
          <w:rPr>
            <w:rFonts w:ascii="Verdana" w:hAnsi="Verdana" w:cs="EUAlbertina-Regu"/>
            <w:sz w:val="20"/>
            <w:szCs w:val="20"/>
          </w:rPr>
          <w:t xml:space="preserve">και λαμβάνουν στήριξη από το ΕΤΠΑ και το ΕΚΤ, οι επιχορηγήσεις και η επιστρεπτέα συνδρομή για τις οποίες η δημόσια στήριξη δεν υπερβαίνει τα 100.000 ευρώ, λαμβάνουν </w:t>
        </w:r>
        <w:r w:rsidR="00A02112" w:rsidRPr="00F14240">
          <w:rPr>
            <w:rFonts w:ascii="Verdana" w:hAnsi="Verdana" w:cs="EUAlbertina-Regu"/>
            <w:sz w:val="20"/>
            <w:szCs w:val="20"/>
          </w:rPr>
          <w:t xml:space="preserve">υποχρεωτικά </w:t>
        </w:r>
        <w:r w:rsidR="00746EA1" w:rsidRPr="00F14240">
          <w:rPr>
            <w:rFonts w:ascii="Verdana" w:hAnsi="Verdana" w:cs="EUAlbertina-Regu"/>
            <w:sz w:val="20"/>
            <w:szCs w:val="20"/>
          </w:rPr>
          <w:t>τη μορφή τυποποιημένων κλιμάκων μοναδιαίου κόστους, κατ’ αποκοπή ποσών ή κατ’ αποκοπή ποσοστών</w:t>
        </w:r>
        <w:r w:rsidR="00A02112" w:rsidRPr="00F14240">
          <w:rPr>
            <w:rFonts w:ascii="Verdana" w:hAnsi="Verdana" w:cs="EUAlbertina-Regu"/>
            <w:sz w:val="20"/>
            <w:szCs w:val="20"/>
          </w:rPr>
          <w:t xml:space="preserve">, με την επιφύλαξη </w:t>
        </w:r>
        <w:r w:rsidR="00F14240" w:rsidRPr="00F14240">
          <w:rPr>
            <w:rFonts w:ascii="Verdana" w:hAnsi="Verdana" w:cs="EUAlbertina-Regu"/>
            <w:sz w:val="20"/>
            <w:szCs w:val="20"/>
          </w:rPr>
          <w:t>της παραγράφου 8</w:t>
        </w:r>
        <w:r w:rsidR="00746EA1" w:rsidRPr="00F14240">
          <w:rPr>
            <w:rFonts w:ascii="Verdana" w:hAnsi="Verdana" w:cs="EUAlbertina-Regu"/>
            <w:sz w:val="20"/>
            <w:szCs w:val="20"/>
          </w:rPr>
          <w:t xml:space="preserve">. Πράξεις που λαμβάνουν στήριξη στο πλαίσιο κρατικών ενισχύσεων εξαιρούνται της παραπάνω υποχρέωσης, εκτός αν συνιστούν ενισχύσεις ήσσονος σημασίας. </w:t>
        </w:r>
        <w:r w:rsidR="00E031F5" w:rsidRPr="00F14240">
          <w:rPr>
            <w:rFonts w:ascii="Verdana" w:hAnsi="Verdana" w:cs="EUAlbertina-Regu"/>
            <w:sz w:val="20"/>
            <w:szCs w:val="20"/>
          </w:rPr>
          <w:t>Σε περίπτωση που</w:t>
        </w:r>
        <w:r w:rsidR="00F71F45" w:rsidRPr="00F14240">
          <w:rPr>
            <w:rFonts w:ascii="Verdana" w:hAnsi="Verdana" w:cs="EUAlbertina-Regu"/>
            <w:sz w:val="20"/>
            <w:szCs w:val="20"/>
          </w:rPr>
          <w:t xml:space="preserve"> η</w:t>
        </w:r>
        <w:r w:rsidR="00E031F5" w:rsidRPr="00F14240">
          <w:rPr>
            <w:rFonts w:ascii="Verdana" w:hAnsi="Verdana" w:cs="EUAlbertina-Regu"/>
            <w:sz w:val="20"/>
            <w:szCs w:val="20"/>
          </w:rPr>
          <w:t xml:space="preserve"> χρηματοδότηση </w:t>
        </w:r>
        <w:r w:rsidR="00F71F45" w:rsidRPr="00F14240">
          <w:rPr>
            <w:rFonts w:ascii="Verdana" w:hAnsi="Verdana" w:cs="EUAlbertina-Regu"/>
            <w:sz w:val="20"/>
            <w:szCs w:val="20"/>
          </w:rPr>
          <w:t xml:space="preserve">γίνεται </w:t>
        </w:r>
        <w:r w:rsidR="00E031F5" w:rsidRPr="00F14240">
          <w:rPr>
            <w:rFonts w:ascii="Verdana" w:hAnsi="Verdana" w:cs="EUAlbertina-Regu"/>
            <w:sz w:val="20"/>
            <w:szCs w:val="20"/>
          </w:rPr>
          <w:t xml:space="preserve">με βάση κατ’ αποκοπή ποσοστά, οι κατηγορίες των δαπανών στις οποίες εφαρμόζεται το κατ’ αποκοπή ποσοστό μπορούν να επιστρέφονται σύμφωνα με </w:t>
        </w:r>
        <w:r w:rsidR="00F71F45" w:rsidRPr="00F14240">
          <w:rPr>
            <w:rFonts w:ascii="Verdana" w:hAnsi="Verdana" w:cs="EUAlbertina-Regu"/>
            <w:sz w:val="20"/>
            <w:szCs w:val="20"/>
          </w:rPr>
          <w:t xml:space="preserve">το πρώτο εδάφιο στοιχείο α) </w:t>
        </w:r>
        <w:r w:rsidR="00E031F5" w:rsidRPr="00F14240">
          <w:rPr>
            <w:rFonts w:ascii="Verdana" w:hAnsi="Verdana" w:cs="EUAlbertina-Regu"/>
            <w:sz w:val="20"/>
            <w:szCs w:val="20"/>
          </w:rPr>
          <w:t>τη</w:t>
        </w:r>
        <w:r w:rsidR="00F71F45" w:rsidRPr="00F14240">
          <w:rPr>
            <w:rFonts w:ascii="Verdana" w:hAnsi="Verdana" w:cs="EUAlbertina-Regu"/>
            <w:sz w:val="20"/>
            <w:szCs w:val="20"/>
          </w:rPr>
          <w:t>ς</w:t>
        </w:r>
        <w:r w:rsidR="00E031F5" w:rsidRPr="00F14240">
          <w:rPr>
            <w:rFonts w:ascii="Verdana" w:hAnsi="Verdana" w:cs="EUAlbertina-Regu"/>
            <w:sz w:val="20"/>
            <w:szCs w:val="20"/>
          </w:rPr>
          <w:t xml:space="preserve"> παρ</w:t>
        </w:r>
        <w:r w:rsidR="00F71F45" w:rsidRPr="00F14240">
          <w:rPr>
            <w:rFonts w:ascii="Verdana" w:hAnsi="Verdana" w:cs="EUAlbertina-Regu"/>
            <w:sz w:val="20"/>
            <w:szCs w:val="20"/>
          </w:rPr>
          <w:t>α</w:t>
        </w:r>
        <w:r w:rsidR="00E031F5" w:rsidRPr="00F14240">
          <w:rPr>
            <w:rFonts w:ascii="Verdana" w:hAnsi="Verdana" w:cs="EUAlbertina-Regu"/>
            <w:sz w:val="20"/>
            <w:szCs w:val="20"/>
          </w:rPr>
          <w:t>γρ</w:t>
        </w:r>
        <w:r w:rsidR="00F71F45" w:rsidRPr="00F14240">
          <w:rPr>
            <w:rFonts w:ascii="Verdana" w:hAnsi="Verdana" w:cs="EUAlbertina-Regu"/>
            <w:sz w:val="20"/>
            <w:szCs w:val="20"/>
          </w:rPr>
          <w:t>ά</w:t>
        </w:r>
        <w:r w:rsidR="00E031F5" w:rsidRPr="00F14240">
          <w:rPr>
            <w:rFonts w:ascii="Verdana" w:hAnsi="Verdana" w:cs="EUAlbertina-Regu"/>
            <w:sz w:val="20"/>
            <w:szCs w:val="20"/>
          </w:rPr>
          <w:t>φο</w:t>
        </w:r>
        <w:r w:rsidR="00F71F45" w:rsidRPr="00F14240">
          <w:rPr>
            <w:rFonts w:ascii="Verdana" w:hAnsi="Verdana" w:cs="EUAlbertina-Regu"/>
            <w:sz w:val="20"/>
            <w:szCs w:val="20"/>
          </w:rPr>
          <w:t>υ</w:t>
        </w:r>
        <w:r w:rsidR="00E031F5" w:rsidRPr="00F14240">
          <w:rPr>
            <w:rFonts w:ascii="Verdana" w:hAnsi="Verdana" w:cs="EUAlbertina-Regu"/>
            <w:sz w:val="20"/>
            <w:szCs w:val="20"/>
          </w:rPr>
          <w:t xml:space="preserve"> 1</w:t>
        </w:r>
        <w:r w:rsidR="00F71F45" w:rsidRPr="00F14240">
          <w:rPr>
            <w:rFonts w:ascii="Verdana" w:hAnsi="Verdana" w:cs="EUAlbertina-Regu"/>
            <w:sz w:val="20"/>
            <w:szCs w:val="20"/>
          </w:rPr>
          <w:t>.</w:t>
        </w:r>
        <w:r w:rsidR="00E031F5" w:rsidRPr="00F14240">
          <w:rPr>
            <w:rFonts w:ascii="Verdana" w:hAnsi="Verdana" w:cs="EUAlbertina-Regu"/>
            <w:sz w:val="20"/>
            <w:szCs w:val="20"/>
          </w:rPr>
          <w:t xml:space="preserve"> </w:t>
        </w:r>
      </w:ins>
    </w:p>
    <w:p w14:paraId="6CD5DE97" w14:textId="77777777" w:rsidR="000D543A" w:rsidRPr="000D543A" w:rsidRDefault="00F14240" w:rsidP="00BD3E5B">
      <w:pPr>
        <w:pStyle w:val="CM4"/>
        <w:tabs>
          <w:tab w:val="left" w:pos="5070"/>
        </w:tabs>
        <w:spacing w:before="0" w:after="0" w:line="264" w:lineRule="auto"/>
        <w:ind w:left="426" w:hanging="426"/>
        <w:jc w:val="both"/>
        <w:rPr>
          <w:ins w:id="924" w:author="ΕΥΘΥ" w:date="2018-12-10T15:33:00Z"/>
          <w:rFonts w:ascii="Verdana" w:hAnsi="Verdana" w:cs="EUAlbertina-Regu"/>
          <w:sz w:val="20"/>
          <w:szCs w:val="20"/>
        </w:rPr>
      </w:pPr>
      <w:ins w:id="925" w:author="ΕΥΘΥ" w:date="2018-12-10T15:33:00Z">
        <w:r w:rsidRPr="00F14240">
          <w:rPr>
            <w:rFonts w:ascii="Verdana" w:hAnsi="Verdana" w:cs="EUAlbertina-Regu"/>
            <w:sz w:val="20"/>
            <w:szCs w:val="20"/>
          </w:rPr>
          <w:t>8</w:t>
        </w:r>
        <w:r w:rsidR="00F60F23">
          <w:rPr>
            <w:rFonts w:ascii="Verdana" w:hAnsi="Verdana" w:cs="EUAlbertina-Regu"/>
            <w:sz w:val="20"/>
            <w:szCs w:val="20"/>
          </w:rPr>
          <w:t>.</w:t>
        </w:r>
        <w:r w:rsidRPr="00F14240">
          <w:rPr>
            <w:rFonts w:ascii="Verdana" w:hAnsi="Verdana" w:cs="EUAlbertina-Regu"/>
            <w:sz w:val="20"/>
            <w:szCs w:val="20"/>
          </w:rPr>
          <w:t xml:space="preserve"> </w:t>
        </w:r>
        <w:r w:rsidRPr="00F14240">
          <w:rPr>
            <w:rFonts w:ascii="Verdana" w:hAnsi="Verdana" w:cs="EUAlbertina-Regu"/>
            <w:sz w:val="20"/>
            <w:szCs w:val="20"/>
          </w:rPr>
          <w:tab/>
        </w:r>
        <w:r w:rsidR="000D543A" w:rsidRPr="000D543A">
          <w:rPr>
            <w:rFonts w:ascii="Verdana" w:hAnsi="Verdana" w:cs="EUAlbertina-Regu"/>
            <w:sz w:val="20"/>
            <w:szCs w:val="20"/>
          </w:rPr>
          <w:t>Η παράγραφος 7 του παρόντος άρθρου ισχύει από 2.8.2018.</w:t>
        </w:r>
        <w:r w:rsidR="00BD3E5B" w:rsidRPr="00BD3E5B">
          <w:rPr>
            <w:rFonts w:ascii="Verdana" w:hAnsi="Verdana" w:cs="EUAlbertina-Regu"/>
            <w:sz w:val="20"/>
            <w:szCs w:val="20"/>
          </w:rPr>
          <w:t xml:space="preserve"> </w:t>
        </w:r>
        <w:r w:rsidR="000D543A" w:rsidRPr="000D543A">
          <w:rPr>
            <w:rFonts w:ascii="Verdana" w:hAnsi="Verdana" w:cs="EUAlbertina-Regu"/>
            <w:sz w:val="20"/>
            <w:szCs w:val="20"/>
          </w:rPr>
          <w:t xml:space="preserve">Η διαχειριστική αρχή του προγράμματος δύναται με απόφαση της να παρατείνει την έναρξη ισχύος της παραγράφου 7 του παρόντος άρθρου έως την 1.8.2019. Πλέον, εάν εκτιμήσει ότι η εφαρμογή της παραγράφου 7 του παρόντος άρθρου προκαλεί  δυσανάλογη διοικητική επιβάρυνση, δύναται να παρατείνει την έναρξη ισχύος της για κατάλληλο χρονικό διάστημα, ενημερώνοντας την Ευρωπαϊκή Επιτροπή πριν την λήξη της περιόδου παράτασης και πάντως πριν από την 1.8.2019. </w:t>
        </w:r>
      </w:ins>
    </w:p>
    <w:p w14:paraId="63C9470E" w14:textId="7AA05328" w:rsidR="00F14240" w:rsidRPr="00BD3E5B" w:rsidRDefault="00F14240" w:rsidP="00F14240">
      <w:pPr>
        <w:pStyle w:val="CM4"/>
        <w:tabs>
          <w:tab w:val="left" w:pos="5070"/>
        </w:tabs>
        <w:spacing w:before="0" w:after="0" w:line="264" w:lineRule="auto"/>
        <w:ind w:left="426" w:hanging="426"/>
        <w:jc w:val="both"/>
        <w:rPr>
          <w:ins w:id="926" w:author="ΕΥΘΥ" w:date="2018-12-10T15:33:00Z"/>
          <w:rFonts w:ascii="Verdana" w:hAnsi="Verdana" w:cs="EUAlbertina-Regu"/>
          <w:sz w:val="20"/>
          <w:szCs w:val="20"/>
        </w:rPr>
      </w:pPr>
      <w:ins w:id="927" w:author="ΕΥΘΥ" w:date="2018-12-10T15:33:00Z">
        <w:r>
          <w:rPr>
            <w:rFonts w:ascii="Verdana" w:hAnsi="Verdana" w:cs="EUAlbertina-Regu"/>
            <w:sz w:val="20"/>
            <w:szCs w:val="20"/>
          </w:rPr>
          <w:t>9</w:t>
        </w:r>
      </w:ins>
      <w:r w:rsidR="00FB5838" w:rsidRPr="00FB5838">
        <w:rPr>
          <w:rFonts w:ascii="Verdana" w:hAnsi="Verdana" w:cs="EUAlbertina-Regu"/>
          <w:sz w:val="20"/>
          <w:szCs w:val="20"/>
        </w:rPr>
        <w:t>.</w:t>
      </w:r>
      <w:ins w:id="928" w:author="ΕΥΘΥ" w:date="2018-12-10T15:33:00Z">
        <w:r>
          <w:rPr>
            <w:rFonts w:ascii="Verdana" w:hAnsi="Verdana" w:cs="EUAlbertina-Regu"/>
            <w:sz w:val="20"/>
            <w:szCs w:val="20"/>
          </w:rPr>
          <w:tab/>
          <w:t xml:space="preserve">Για πράξεις </w:t>
        </w:r>
        <w:r w:rsidRPr="00F14240">
          <w:rPr>
            <w:rFonts w:ascii="Verdana" w:hAnsi="Verdana" w:cs="EUAlbertina-Regu"/>
            <w:sz w:val="20"/>
            <w:szCs w:val="20"/>
          </w:rPr>
          <w:t>που λαμβάνουν στήριξη από το ΕΚΤ</w:t>
        </w:r>
        <w:r>
          <w:rPr>
            <w:rFonts w:ascii="Verdana" w:hAnsi="Verdana" w:cs="EUAlbertina-Regu"/>
            <w:sz w:val="20"/>
            <w:szCs w:val="20"/>
          </w:rPr>
          <w:t xml:space="preserve">, </w:t>
        </w:r>
        <w:r w:rsidRPr="00F14240">
          <w:rPr>
            <w:rFonts w:ascii="Verdana" w:hAnsi="Verdana" w:cs="EUAlbertina-Regu"/>
            <w:sz w:val="20"/>
            <w:szCs w:val="20"/>
          </w:rPr>
          <w:t xml:space="preserve">και η δημόσια στήριξη δεν υπερβαίνει τις 50.000 ευρώ, </w:t>
        </w:r>
        <w:r>
          <w:rPr>
            <w:rFonts w:ascii="Verdana" w:hAnsi="Verdana" w:cs="EUAlbertina-Regu"/>
            <w:sz w:val="20"/>
            <w:szCs w:val="20"/>
          </w:rPr>
          <w:t xml:space="preserve">η παράγραφος 7 έχει εφαρμογή </w:t>
        </w:r>
        <w:r w:rsidRPr="00F14240">
          <w:rPr>
            <w:rFonts w:ascii="Verdana" w:hAnsi="Verdana" w:cs="EUAlbertina-Regu"/>
            <w:sz w:val="20"/>
            <w:szCs w:val="20"/>
          </w:rPr>
          <w:t xml:space="preserve">από </w:t>
        </w:r>
        <w:r>
          <w:rPr>
            <w:rFonts w:ascii="Verdana" w:hAnsi="Verdana" w:cs="EUAlbertina-Regu"/>
            <w:sz w:val="20"/>
            <w:szCs w:val="20"/>
          </w:rPr>
          <w:t>2</w:t>
        </w:r>
        <w:r w:rsidR="000D543A">
          <w:rPr>
            <w:rFonts w:ascii="Verdana" w:hAnsi="Verdana" w:cs="EUAlbertina-Regu"/>
            <w:sz w:val="20"/>
            <w:szCs w:val="20"/>
          </w:rPr>
          <w:t>.8.2018</w:t>
        </w:r>
        <w:r w:rsidR="00E110AE">
          <w:rPr>
            <w:rFonts w:ascii="Verdana" w:hAnsi="Verdana" w:cs="EUAlbertina-Regu"/>
            <w:sz w:val="20"/>
            <w:szCs w:val="20"/>
          </w:rPr>
          <w:t xml:space="preserve">, </w:t>
        </w:r>
        <w:r w:rsidR="00E110AE">
          <w:rPr>
            <w:rFonts w:ascii="Verdana" w:hAnsi="Verdana"/>
            <w:sz w:val="20"/>
            <w:szCs w:val="20"/>
          </w:rPr>
          <w:t xml:space="preserve">δυνάμει του άρθρου 272 σημείο 66) του Κανονισμού 2018/1046 (Κανονισμός </w:t>
        </w:r>
        <w:r w:rsidR="00E110AE">
          <w:rPr>
            <w:rFonts w:ascii="Verdana" w:hAnsi="Verdana"/>
            <w:sz w:val="20"/>
            <w:szCs w:val="20"/>
            <w:lang w:val="en-US"/>
          </w:rPr>
          <w:t>Omnibus</w:t>
        </w:r>
        <w:r w:rsidR="00E110AE">
          <w:rPr>
            <w:rFonts w:ascii="Verdana" w:hAnsi="Verdana"/>
            <w:sz w:val="20"/>
            <w:szCs w:val="20"/>
          </w:rPr>
          <w:t>)</w:t>
        </w:r>
        <w:r w:rsidR="00BD3E5B" w:rsidRPr="00BD3E5B">
          <w:rPr>
            <w:rFonts w:ascii="Verdana" w:hAnsi="Verdana" w:cs="EUAlbertina-Regu"/>
            <w:sz w:val="20"/>
            <w:szCs w:val="20"/>
          </w:rPr>
          <w:t>.</w:t>
        </w:r>
      </w:ins>
    </w:p>
    <w:p w14:paraId="3BB7DC32" w14:textId="77777777" w:rsidR="00FA282A" w:rsidRDefault="00FA282A" w:rsidP="00084BC3">
      <w:pPr>
        <w:pStyle w:val="2"/>
        <w:numPr>
          <w:ilvl w:val="0"/>
          <w:numId w:val="0"/>
        </w:numPr>
        <w:spacing w:before="0"/>
        <w:jc w:val="center"/>
        <w:rPr>
          <w:rFonts w:ascii="Verdana" w:eastAsia="EUAlbertina-ReguItal-Identity-H" w:hAnsi="Verdana" w:cs="EUAlbertina-Bold-Identity-H"/>
          <w:b w:val="0"/>
          <w:color w:val="auto"/>
          <w:sz w:val="20"/>
          <w:szCs w:val="20"/>
        </w:rPr>
      </w:pPr>
      <w:bookmarkStart w:id="929" w:name="_Toc423141035"/>
    </w:p>
    <w:p w14:paraId="17874A86" w14:textId="77777777" w:rsidR="00084BC3" w:rsidRDefault="00084BC3" w:rsidP="00084BC3">
      <w:pPr>
        <w:pStyle w:val="2"/>
        <w:numPr>
          <w:ilvl w:val="0"/>
          <w:numId w:val="0"/>
        </w:numPr>
        <w:spacing w:before="0"/>
        <w:jc w:val="center"/>
        <w:rPr>
          <w:rFonts w:ascii="Verdana" w:eastAsia="EUAlbertina-ReguItal-Identity-H" w:hAnsi="Verdana" w:cs="EUAlbertina-Bold-Identity-H"/>
          <w:b w:val="0"/>
          <w:color w:val="auto"/>
          <w:sz w:val="20"/>
          <w:szCs w:val="20"/>
        </w:rPr>
      </w:pPr>
      <w:r w:rsidRPr="004C31C4">
        <w:rPr>
          <w:rFonts w:ascii="Verdana" w:eastAsia="EUAlbertina-ReguItal-Identity-H" w:hAnsi="Verdana" w:cs="EUAlbertina-Bold-Identity-H"/>
          <w:b w:val="0"/>
          <w:color w:val="auto"/>
          <w:sz w:val="20"/>
          <w:szCs w:val="20"/>
        </w:rPr>
        <w:t>ΤΙΤΛΟΣ Ι</w:t>
      </w:r>
      <w:r>
        <w:rPr>
          <w:rFonts w:ascii="Verdana" w:eastAsia="EUAlbertina-ReguItal-Identity-H" w:hAnsi="Verdana" w:cs="EUAlbertina-Bold-Identity-H"/>
          <w:b w:val="0"/>
          <w:color w:val="auto"/>
          <w:sz w:val="20"/>
          <w:szCs w:val="20"/>
        </w:rPr>
        <w:t>ΙΙ</w:t>
      </w:r>
    </w:p>
    <w:p w14:paraId="3C42C0C9" w14:textId="77777777" w:rsidR="00084BC3" w:rsidRPr="004C31C4" w:rsidRDefault="00084BC3" w:rsidP="00084BC3">
      <w:pPr>
        <w:pStyle w:val="2"/>
        <w:numPr>
          <w:ilvl w:val="0"/>
          <w:numId w:val="0"/>
        </w:numPr>
        <w:spacing w:before="0"/>
        <w:jc w:val="center"/>
        <w:rPr>
          <w:rFonts w:ascii="Verdana" w:eastAsia="EUAlbertina-ReguItal-Identity-H" w:hAnsi="Verdana" w:cs="EUAlbertina-Bold-Identity-H"/>
          <w:color w:val="auto"/>
          <w:sz w:val="20"/>
          <w:szCs w:val="20"/>
        </w:rPr>
      </w:pPr>
      <w:r w:rsidRPr="004C31C4">
        <w:rPr>
          <w:rFonts w:ascii="Verdana" w:eastAsia="EUAlbertina-ReguItal-Identity-H" w:hAnsi="Verdana" w:cs="EUAlbertina-Bold-Identity-H"/>
          <w:color w:val="auto"/>
          <w:sz w:val="20"/>
          <w:szCs w:val="20"/>
        </w:rPr>
        <w:t>ΕΠΙΛΕΞΙΜΕΣ ΔΑΠΑΝΕΣ ΣΤΗ ΒΑΣΗ ΤΟΥ ΠΡΑΓΜΑΤΙΚΟΥ ΚΟΣΤΟΥΣ</w:t>
      </w:r>
      <w:bookmarkEnd w:id="929"/>
    </w:p>
    <w:p w14:paraId="67EAAB25" w14:textId="77777777" w:rsidR="006B3F18" w:rsidRDefault="006B3F18">
      <w:pPr>
        <w:pStyle w:val="a"/>
        <w:rPr>
          <w:rFonts w:eastAsia="EUAlbertina-Regu-Identity-H"/>
        </w:rPr>
      </w:pPr>
    </w:p>
    <w:p w14:paraId="30B49943" w14:textId="77777777" w:rsidR="006B3F18" w:rsidRPr="0091146A" w:rsidRDefault="004F3427">
      <w:pPr>
        <w:pStyle w:val="2"/>
        <w:numPr>
          <w:ilvl w:val="0"/>
          <w:numId w:val="0"/>
        </w:numPr>
        <w:spacing w:before="0"/>
        <w:jc w:val="center"/>
        <w:rPr>
          <w:rFonts w:ascii="Verdana" w:hAnsi="Verdana"/>
          <w:color w:val="auto"/>
          <w:sz w:val="20"/>
          <w:szCs w:val="20"/>
        </w:rPr>
      </w:pPr>
      <w:bookmarkStart w:id="930" w:name="_Toc423136521"/>
      <w:bookmarkStart w:id="931" w:name="_Toc423140427"/>
      <w:bookmarkStart w:id="932" w:name="_Toc423141022"/>
      <w:bookmarkStart w:id="933" w:name="_Toc423136522"/>
      <w:bookmarkStart w:id="934" w:name="_Toc423140428"/>
      <w:bookmarkStart w:id="935" w:name="_Toc423141023"/>
      <w:bookmarkEnd w:id="930"/>
      <w:bookmarkEnd w:id="931"/>
      <w:bookmarkEnd w:id="932"/>
      <w:bookmarkEnd w:id="933"/>
      <w:bookmarkEnd w:id="934"/>
      <w:bookmarkEnd w:id="935"/>
      <w:r w:rsidRPr="0091146A">
        <w:rPr>
          <w:rFonts w:ascii="Verdana" w:hAnsi="Verdana"/>
          <w:color w:val="auto"/>
          <w:sz w:val="20"/>
          <w:szCs w:val="20"/>
        </w:rPr>
        <w:t>Δαπάνες στη βάση του πραγματικού κόστους</w:t>
      </w:r>
    </w:p>
    <w:p w14:paraId="1B686B9F" w14:textId="77777777" w:rsidR="006B3F18" w:rsidRDefault="004F3427">
      <w:pPr>
        <w:pStyle w:val="Default"/>
        <w:spacing w:after="120" w:line="264" w:lineRule="auto"/>
        <w:ind w:left="426" w:hanging="426"/>
        <w:jc w:val="both"/>
        <w:rPr>
          <w:rFonts w:ascii="Verdana" w:hAnsi="Verdana"/>
          <w:color w:val="auto"/>
          <w:sz w:val="20"/>
          <w:szCs w:val="20"/>
        </w:rPr>
      </w:pPr>
      <w:r w:rsidRPr="004F3427">
        <w:rPr>
          <w:rFonts w:ascii="Verdana" w:hAnsi="Verdana"/>
          <w:color w:val="auto"/>
          <w:sz w:val="20"/>
          <w:szCs w:val="20"/>
        </w:rPr>
        <w:t xml:space="preserve">1. </w:t>
      </w:r>
      <w:r w:rsidR="00F33714">
        <w:rPr>
          <w:rFonts w:ascii="Verdana" w:hAnsi="Verdana"/>
          <w:color w:val="auto"/>
          <w:sz w:val="20"/>
          <w:szCs w:val="20"/>
        </w:rPr>
        <w:tab/>
      </w:r>
      <w:r w:rsidRPr="004F3427">
        <w:rPr>
          <w:rFonts w:ascii="Verdana" w:hAnsi="Verdana"/>
          <w:color w:val="auto"/>
          <w:sz w:val="20"/>
          <w:szCs w:val="20"/>
        </w:rPr>
        <w:t>Ως πραγματικές νοούνται οι δαπάνε</w:t>
      </w:r>
      <w:r w:rsidRPr="008552A4">
        <w:rPr>
          <w:rFonts w:ascii="Verdana" w:hAnsi="Verdana"/>
          <w:color w:val="auto"/>
          <w:sz w:val="20"/>
          <w:szCs w:val="20"/>
        </w:rPr>
        <w:t>ς</w:t>
      </w:r>
      <w:r w:rsidRPr="004F3427">
        <w:rPr>
          <w:rFonts w:ascii="Verdana" w:hAnsi="Verdana"/>
          <w:color w:val="auto"/>
          <w:sz w:val="20"/>
          <w:szCs w:val="20"/>
        </w:rPr>
        <w:t xml:space="preserve"> που αντιστοιχούν σε πληρωμές που έχουν πραγματοποιηθεί από τους δικαιούχους, δικαιολογούνται από τους όρους και τους στόχους των εγκεκριμένων πράξεων, προβλέπονται στην απόφαση ένταξης</w:t>
      </w:r>
      <w:r w:rsidR="00D83055">
        <w:rPr>
          <w:rFonts w:ascii="Verdana" w:hAnsi="Verdana"/>
          <w:color w:val="auto"/>
          <w:sz w:val="20"/>
          <w:szCs w:val="20"/>
        </w:rPr>
        <w:t xml:space="preserve"> </w:t>
      </w:r>
      <w:ins w:id="936" w:author="ΕΥΘΥ" w:date="2018-12-10T15:33:00Z">
        <w:r w:rsidR="00D83055">
          <w:rPr>
            <w:rFonts w:ascii="Verdana" w:hAnsi="Verdana"/>
            <w:color w:val="auto"/>
            <w:sz w:val="20"/>
            <w:szCs w:val="20"/>
          </w:rPr>
          <w:t>ή στην απόφαση χρηματοδότησης για τις περιπτώσεις πράξεων κρατικών ενισχύσεων</w:t>
        </w:r>
        <w:r w:rsidRPr="004F3427">
          <w:rPr>
            <w:rFonts w:ascii="Verdana" w:hAnsi="Verdana"/>
            <w:color w:val="auto"/>
            <w:sz w:val="20"/>
            <w:szCs w:val="20"/>
          </w:rPr>
          <w:t xml:space="preserve"> </w:t>
        </w:r>
      </w:ins>
      <w:r w:rsidRPr="004F3427">
        <w:rPr>
          <w:rFonts w:ascii="Verdana" w:hAnsi="Verdana"/>
          <w:color w:val="auto"/>
          <w:sz w:val="20"/>
          <w:szCs w:val="20"/>
        </w:rPr>
        <w:t xml:space="preserve">και τεκμηριώνονται από εξοφλημένα τιμολόγια ή λογιστικά στοιχεία ισοδύναμης αποδεικτικής αξίας εκτός αν οι ειδικοί κανονισμοί για κάθε Ταμείο προβλέπουν αλλιώς. </w:t>
      </w:r>
    </w:p>
    <w:p w14:paraId="0FF562CB" w14:textId="77777777" w:rsidR="006B3F18" w:rsidRDefault="004F3427">
      <w:pPr>
        <w:pStyle w:val="Default"/>
        <w:spacing w:after="120" w:line="264" w:lineRule="auto"/>
        <w:ind w:left="426" w:hanging="426"/>
        <w:jc w:val="both"/>
        <w:rPr>
          <w:rFonts w:ascii="Verdana" w:hAnsi="Verdana"/>
          <w:color w:val="auto"/>
          <w:sz w:val="20"/>
          <w:szCs w:val="20"/>
        </w:rPr>
      </w:pPr>
      <w:r w:rsidRPr="004F3427">
        <w:rPr>
          <w:rFonts w:ascii="Verdana" w:hAnsi="Verdana"/>
          <w:color w:val="auto"/>
          <w:sz w:val="20"/>
          <w:szCs w:val="20"/>
        </w:rPr>
        <w:t xml:space="preserve">2. </w:t>
      </w:r>
      <w:r w:rsidR="001E07F3">
        <w:rPr>
          <w:rFonts w:ascii="Verdana" w:hAnsi="Verdana"/>
          <w:color w:val="auto"/>
          <w:sz w:val="20"/>
          <w:szCs w:val="20"/>
        </w:rPr>
        <w:tab/>
      </w:r>
      <w:r w:rsidRPr="004F3427">
        <w:rPr>
          <w:rFonts w:ascii="Verdana" w:hAnsi="Verdana"/>
          <w:color w:val="auto"/>
          <w:sz w:val="20"/>
          <w:szCs w:val="20"/>
        </w:rPr>
        <w:t>Οι πραγματικές δαπάνες θα πρέπει να είναι εύλογες, τεκμηριωμένες και σύμφωνες με την αρχή της χρηστής δημοσιονομικής διαχείρισης. Εύλογες χαρακτηρίζονται οι δαπάνες όταν υπάρχουν αντικειμενικά στοιχεία που αποδεικνύουν ότι δεν υπερβαίνουν τις τρέχουσες τιμές της αγοράς ή το σύνηθες κόστος του δικαιούχου για το φυσικό αντικείμενο στο οποίο αντιστοιχούν.</w:t>
      </w:r>
    </w:p>
    <w:p w14:paraId="53DBC9C8" w14:textId="77777777" w:rsidR="004A0AE0" w:rsidRDefault="004F3427" w:rsidP="004A0AE0">
      <w:pPr>
        <w:pStyle w:val="Default"/>
        <w:spacing w:after="120" w:line="264" w:lineRule="auto"/>
        <w:ind w:left="426" w:hanging="426"/>
        <w:jc w:val="both"/>
        <w:rPr>
          <w:rFonts w:ascii="Verdana" w:hAnsi="Verdana"/>
          <w:color w:val="auto"/>
          <w:sz w:val="20"/>
          <w:szCs w:val="20"/>
        </w:rPr>
      </w:pPr>
      <w:r w:rsidRPr="004F3427">
        <w:rPr>
          <w:rFonts w:ascii="Verdana" w:hAnsi="Verdana"/>
          <w:color w:val="auto"/>
          <w:sz w:val="20"/>
          <w:szCs w:val="20"/>
        </w:rPr>
        <w:t xml:space="preserve">3. </w:t>
      </w:r>
      <w:r w:rsidR="001E07F3">
        <w:rPr>
          <w:rFonts w:ascii="Verdana" w:hAnsi="Verdana"/>
          <w:color w:val="auto"/>
          <w:sz w:val="20"/>
          <w:szCs w:val="20"/>
        </w:rPr>
        <w:tab/>
      </w:r>
      <w:r w:rsidRPr="004F3427">
        <w:rPr>
          <w:rFonts w:ascii="Verdana" w:hAnsi="Verdana"/>
          <w:color w:val="auto"/>
          <w:sz w:val="20"/>
          <w:szCs w:val="20"/>
        </w:rPr>
        <w:t xml:space="preserve">Πραγματική δαπάνη η οποία αντιστοιχεί σε περισσότερες από μία πράξεις/δραστηριότητες επιμερίζεται στη βάση αντικειμενικής μεθόδου κατανομής η οποία διασφαλίζει τη μη διπλή χρηματοδότηση της ίδιας δαπάνης </w:t>
      </w:r>
      <w:r w:rsidRPr="00F14240">
        <w:rPr>
          <w:rFonts w:ascii="Verdana" w:hAnsi="Verdana"/>
          <w:color w:val="auto"/>
          <w:sz w:val="20"/>
          <w:szCs w:val="20"/>
        </w:rPr>
        <w:t>και την αποζημίωσή της μέχρι το 100% αυτής.</w:t>
      </w:r>
      <w:r w:rsidR="004A0AE0" w:rsidRPr="00F14240">
        <w:rPr>
          <w:rFonts w:ascii="Verdana" w:hAnsi="Verdana"/>
          <w:color w:val="auto"/>
          <w:sz w:val="20"/>
          <w:szCs w:val="20"/>
        </w:rPr>
        <w:t xml:space="preserve"> Η</w:t>
      </w:r>
      <w:r w:rsidR="004A0AE0">
        <w:rPr>
          <w:rFonts w:ascii="Verdana" w:hAnsi="Verdana"/>
          <w:color w:val="auto"/>
          <w:sz w:val="20"/>
          <w:szCs w:val="20"/>
        </w:rPr>
        <w:t xml:space="preserve"> προτεινόμενη μέθοδος κατανομής για τον επιμερισμό εγκρίνεται από τη Διαχειριστική Αρχή. </w:t>
      </w:r>
    </w:p>
    <w:p w14:paraId="31D8D4CD" w14:textId="77777777" w:rsidR="006B3F18" w:rsidRPr="00B01580" w:rsidRDefault="00430D91">
      <w:pPr>
        <w:pStyle w:val="Default"/>
        <w:spacing w:after="120" w:line="264" w:lineRule="auto"/>
        <w:ind w:left="426" w:hanging="426"/>
        <w:jc w:val="both"/>
        <w:rPr>
          <w:rFonts w:ascii="Verdana" w:hAnsi="Verdana"/>
          <w:color w:val="auto"/>
          <w:sz w:val="20"/>
          <w:szCs w:val="20"/>
        </w:rPr>
      </w:pPr>
      <w:r w:rsidRPr="00A21770">
        <w:rPr>
          <w:rFonts w:ascii="Verdana" w:hAnsi="Verdana"/>
          <w:color w:val="auto"/>
          <w:sz w:val="20"/>
          <w:szCs w:val="20"/>
        </w:rPr>
        <w:t xml:space="preserve">4. </w:t>
      </w:r>
      <w:r w:rsidRPr="00A21770">
        <w:rPr>
          <w:rFonts w:ascii="Verdana" w:hAnsi="Verdana"/>
          <w:color w:val="auto"/>
          <w:sz w:val="20"/>
          <w:szCs w:val="20"/>
        </w:rPr>
        <w:tab/>
        <w:t xml:space="preserve">Οι συνεισφορές σε είδος από το δικαιούχο ή τρίτο προς το δικαιούχο μέρος που συμμετέχει στην πράξη, για την υλοποίηση της πράξης, θεωρούνται πραγματικές δαπάνες του δικαιούχου εάν πληρούνται οι σχετικοί όροι </w:t>
      </w:r>
      <w:r w:rsidR="00E47EF3">
        <w:rPr>
          <w:rFonts w:ascii="Verdana" w:hAnsi="Verdana"/>
          <w:color w:val="auto"/>
          <w:sz w:val="20"/>
          <w:szCs w:val="20"/>
        </w:rPr>
        <w:t xml:space="preserve">του άρθρου 14 </w:t>
      </w:r>
      <w:r w:rsidRPr="00A21770">
        <w:rPr>
          <w:rFonts w:ascii="Verdana" w:hAnsi="Verdana"/>
          <w:color w:val="auto"/>
          <w:sz w:val="20"/>
          <w:szCs w:val="20"/>
        </w:rPr>
        <w:t>παρούσας. Μισθοί και επιδόματα που πληρώνονται από τρίτο μέρος, προς όφελος των συμμετεχόντων σε δράσεις του ΕΚΤ και πιστοποιούνται από το δικαιούχο, αποτελούν συνεισφορές σε είδος.</w:t>
      </w:r>
    </w:p>
    <w:p w14:paraId="66687976" w14:textId="77777777" w:rsidR="006B3F18" w:rsidRDefault="004F3427">
      <w:pPr>
        <w:pStyle w:val="Default"/>
        <w:spacing w:after="120" w:line="264" w:lineRule="auto"/>
        <w:ind w:left="426" w:hanging="426"/>
        <w:jc w:val="both"/>
        <w:rPr>
          <w:rFonts w:ascii="Verdana" w:hAnsi="Verdana"/>
          <w:color w:val="auto"/>
          <w:sz w:val="20"/>
          <w:szCs w:val="20"/>
        </w:rPr>
      </w:pPr>
      <w:r w:rsidRPr="00B01580">
        <w:rPr>
          <w:rFonts w:ascii="Verdana" w:hAnsi="Verdana"/>
          <w:color w:val="auto"/>
          <w:sz w:val="20"/>
          <w:szCs w:val="20"/>
        </w:rPr>
        <w:t xml:space="preserve">5. </w:t>
      </w:r>
      <w:r w:rsidR="001E07F3" w:rsidRPr="00B01580">
        <w:rPr>
          <w:rFonts w:ascii="Verdana" w:hAnsi="Verdana"/>
          <w:color w:val="auto"/>
          <w:sz w:val="20"/>
          <w:szCs w:val="20"/>
        </w:rPr>
        <w:tab/>
      </w:r>
      <w:r w:rsidRPr="00B01580">
        <w:rPr>
          <w:rFonts w:ascii="Verdana" w:hAnsi="Verdana"/>
          <w:color w:val="auto"/>
          <w:sz w:val="20"/>
          <w:szCs w:val="20"/>
        </w:rPr>
        <w:t xml:space="preserve">Οι δαπάνες απόσβεσης παγίων στοιχείων του δικαιούχου που χρησιμοποιούνται για την εκτέλεση της πράξης θεωρούνται πραγματικές εφόσον τηρούνται οι </w:t>
      </w:r>
      <w:r w:rsidR="00CC04D0">
        <w:rPr>
          <w:rFonts w:ascii="Verdana" w:hAnsi="Verdana"/>
          <w:color w:val="auto"/>
          <w:sz w:val="20"/>
          <w:szCs w:val="20"/>
        </w:rPr>
        <w:t>διατάξεις του άρθρου 15</w:t>
      </w:r>
      <w:r w:rsidRPr="00B01580">
        <w:rPr>
          <w:rFonts w:ascii="Verdana" w:hAnsi="Verdana"/>
          <w:color w:val="auto"/>
          <w:sz w:val="20"/>
          <w:szCs w:val="20"/>
        </w:rPr>
        <w:t>της παρούσας</w:t>
      </w:r>
      <w:r w:rsidR="004B2282" w:rsidRPr="00B01580">
        <w:rPr>
          <w:rFonts w:ascii="Verdana" w:hAnsi="Verdana"/>
          <w:color w:val="auto"/>
          <w:sz w:val="20"/>
          <w:szCs w:val="20"/>
        </w:rPr>
        <w:t>.</w:t>
      </w:r>
    </w:p>
    <w:p w14:paraId="51089E86" w14:textId="77777777" w:rsidR="006B3F18" w:rsidRDefault="004F3427">
      <w:pPr>
        <w:pStyle w:val="Default"/>
        <w:spacing w:after="120" w:line="264" w:lineRule="auto"/>
        <w:ind w:left="426" w:hanging="426"/>
        <w:jc w:val="both"/>
        <w:rPr>
          <w:rFonts w:ascii="Verdana" w:hAnsi="Verdana"/>
          <w:color w:val="auto"/>
          <w:sz w:val="20"/>
          <w:szCs w:val="20"/>
        </w:rPr>
      </w:pPr>
      <w:r w:rsidRPr="004F3427">
        <w:rPr>
          <w:rFonts w:ascii="Verdana" w:hAnsi="Verdana"/>
          <w:color w:val="auto"/>
          <w:sz w:val="20"/>
          <w:szCs w:val="20"/>
        </w:rPr>
        <w:t xml:space="preserve">6. </w:t>
      </w:r>
      <w:r w:rsidR="001E07F3">
        <w:rPr>
          <w:rFonts w:ascii="Verdana" w:hAnsi="Verdana"/>
          <w:color w:val="auto"/>
          <w:sz w:val="20"/>
          <w:szCs w:val="20"/>
        </w:rPr>
        <w:tab/>
      </w:r>
      <w:r w:rsidRPr="004F3427">
        <w:rPr>
          <w:rFonts w:ascii="Verdana" w:hAnsi="Verdana"/>
          <w:color w:val="auto"/>
          <w:sz w:val="20"/>
          <w:szCs w:val="20"/>
        </w:rPr>
        <w:t>Δαπάνες για τις οποίες έχει αναληφθεί δέσμευση πληρωμής τους από τον δικαιούχο και δεν έχουν πληρωθεί δεν θεωρούνται πραγματικές δαπάνες</w:t>
      </w:r>
      <w:r w:rsidR="00A21770">
        <w:rPr>
          <w:rFonts w:ascii="Verdana" w:hAnsi="Verdana"/>
          <w:color w:val="auto"/>
          <w:sz w:val="20"/>
          <w:szCs w:val="20"/>
        </w:rPr>
        <w:t xml:space="preserve">. </w:t>
      </w:r>
      <w:r w:rsidRPr="004F3427">
        <w:rPr>
          <w:rFonts w:ascii="Verdana" w:hAnsi="Verdana"/>
          <w:color w:val="auto"/>
          <w:sz w:val="20"/>
          <w:szCs w:val="20"/>
        </w:rPr>
        <w:t xml:space="preserve">Επιταγές ή άλλες παρόμοιες μορφές ανάληψης υποχρέωσης </w:t>
      </w:r>
      <w:r w:rsidRPr="00D22AC3">
        <w:rPr>
          <w:rFonts w:ascii="Verdana" w:hAnsi="Verdana"/>
          <w:color w:val="auto"/>
          <w:sz w:val="20"/>
          <w:szCs w:val="20"/>
        </w:rPr>
        <w:t>(</w:t>
      </w:r>
      <w:r w:rsidR="00D22AC3">
        <w:rPr>
          <w:rFonts w:ascii="Verdana" w:hAnsi="Verdana"/>
          <w:color w:val="auto"/>
          <w:sz w:val="20"/>
          <w:szCs w:val="20"/>
        </w:rPr>
        <w:t xml:space="preserve">π.χ. </w:t>
      </w:r>
      <w:r w:rsidR="00AB3C24">
        <w:rPr>
          <w:rFonts w:ascii="Verdana" w:hAnsi="Verdana"/>
          <w:color w:val="auto"/>
          <w:sz w:val="20"/>
          <w:szCs w:val="20"/>
        </w:rPr>
        <w:t>επιταγές κατάρτισης,</w:t>
      </w:r>
      <w:r w:rsidR="00D23154">
        <w:rPr>
          <w:rFonts w:ascii="Verdana" w:hAnsi="Verdana"/>
          <w:color w:val="auto"/>
          <w:sz w:val="20"/>
          <w:szCs w:val="20"/>
        </w:rPr>
        <w:t xml:space="preserve"> επιταγές,</w:t>
      </w:r>
      <w:r w:rsidR="00AB3C24">
        <w:rPr>
          <w:rFonts w:ascii="Verdana" w:hAnsi="Verdana"/>
          <w:color w:val="auto"/>
          <w:sz w:val="20"/>
          <w:szCs w:val="20"/>
        </w:rPr>
        <w:t xml:space="preserve"> </w:t>
      </w:r>
      <w:r w:rsidRPr="00D22AC3">
        <w:rPr>
          <w:rFonts w:ascii="Verdana" w:hAnsi="Verdana"/>
          <w:color w:val="auto"/>
          <w:sz w:val="20"/>
          <w:szCs w:val="20"/>
          <w:lang w:val="en-US"/>
        </w:rPr>
        <w:t>vouchers</w:t>
      </w:r>
      <w:r w:rsidRPr="00D22AC3">
        <w:rPr>
          <w:rFonts w:ascii="Verdana" w:hAnsi="Verdana"/>
          <w:color w:val="auto"/>
          <w:sz w:val="20"/>
          <w:szCs w:val="20"/>
        </w:rPr>
        <w:t>)</w:t>
      </w:r>
      <w:r w:rsidRPr="004F3427">
        <w:rPr>
          <w:rFonts w:ascii="Verdana" w:hAnsi="Verdana"/>
          <w:color w:val="auto"/>
          <w:sz w:val="20"/>
          <w:szCs w:val="20"/>
        </w:rPr>
        <w:t xml:space="preserve"> θεωρούνται ως πραγματικές δαπάνες </w:t>
      </w:r>
      <w:r w:rsidR="00A21770">
        <w:rPr>
          <w:rFonts w:ascii="Verdana" w:hAnsi="Verdana"/>
          <w:color w:val="auto"/>
          <w:sz w:val="20"/>
          <w:szCs w:val="20"/>
        </w:rPr>
        <w:t>μετά την εξαργ</w:t>
      </w:r>
      <w:r w:rsidR="00AB3C24">
        <w:rPr>
          <w:rFonts w:ascii="Verdana" w:hAnsi="Verdana"/>
          <w:color w:val="auto"/>
          <w:sz w:val="20"/>
          <w:szCs w:val="20"/>
        </w:rPr>
        <w:t>ύρωσή τους</w:t>
      </w:r>
      <w:r w:rsidR="00A21770">
        <w:rPr>
          <w:rFonts w:ascii="Verdana" w:hAnsi="Verdana"/>
          <w:color w:val="auto"/>
          <w:sz w:val="20"/>
          <w:szCs w:val="20"/>
        </w:rPr>
        <w:t xml:space="preserve"> και </w:t>
      </w:r>
      <w:r w:rsidRPr="004F3427">
        <w:rPr>
          <w:rFonts w:ascii="Verdana" w:hAnsi="Verdana"/>
          <w:color w:val="auto"/>
          <w:sz w:val="20"/>
          <w:szCs w:val="20"/>
        </w:rPr>
        <w:t xml:space="preserve">όχι </w:t>
      </w:r>
      <w:r w:rsidR="00A21770">
        <w:rPr>
          <w:rFonts w:ascii="Verdana" w:hAnsi="Verdana"/>
          <w:color w:val="auto"/>
          <w:sz w:val="20"/>
          <w:szCs w:val="20"/>
        </w:rPr>
        <w:t>κατά την παράδοσ</w:t>
      </w:r>
      <w:r w:rsidR="00F20034">
        <w:rPr>
          <w:rFonts w:ascii="Verdana" w:hAnsi="Verdana"/>
          <w:color w:val="auto"/>
          <w:sz w:val="20"/>
          <w:szCs w:val="20"/>
        </w:rPr>
        <w:t>ή</w:t>
      </w:r>
      <w:r w:rsidR="00AB3C24">
        <w:rPr>
          <w:rFonts w:ascii="Verdana" w:hAnsi="Verdana"/>
          <w:color w:val="auto"/>
          <w:sz w:val="20"/>
          <w:szCs w:val="20"/>
        </w:rPr>
        <w:t xml:space="preserve"> τους</w:t>
      </w:r>
      <w:r w:rsidR="00A21770">
        <w:rPr>
          <w:rFonts w:ascii="Verdana" w:hAnsi="Verdana"/>
          <w:color w:val="auto"/>
          <w:sz w:val="20"/>
          <w:szCs w:val="20"/>
        </w:rPr>
        <w:t>.</w:t>
      </w:r>
      <w:r w:rsidR="00D23154" w:rsidRPr="00D23154">
        <w:rPr>
          <w:rFonts w:ascii="Verdana" w:hAnsi="Verdana"/>
          <w:color w:val="auto"/>
          <w:sz w:val="20"/>
          <w:szCs w:val="20"/>
        </w:rPr>
        <w:t xml:space="preserve"> </w:t>
      </w:r>
    </w:p>
    <w:p w14:paraId="52B661C8" w14:textId="77777777" w:rsidR="006B3F18" w:rsidRDefault="004F3427">
      <w:pPr>
        <w:pStyle w:val="Default"/>
        <w:spacing w:after="120" w:line="264" w:lineRule="auto"/>
        <w:ind w:left="426" w:hanging="426"/>
        <w:jc w:val="both"/>
        <w:rPr>
          <w:rFonts w:ascii="Verdana" w:hAnsi="Verdana"/>
          <w:color w:val="auto"/>
          <w:sz w:val="20"/>
          <w:szCs w:val="20"/>
        </w:rPr>
      </w:pPr>
      <w:r w:rsidRPr="004F3427">
        <w:rPr>
          <w:rFonts w:ascii="Verdana" w:hAnsi="Verdana"/>
          <w:color w:val="auto"/>
          <w:sz w:val="20"/>
          <w:szCs w:val="20"/>
        </w:rPr>
        <w:t xml:space="preserve">7. </w:t>
      </w:r>
      <w:r w:rsidR="001E07F3">
        <w:rPr>
          <w:rFonts w:ascii="Verdana" w:hAnsi="Verdana"/>
          <w:color w:val="auto"/>
          <w:sz w:val="20"/>
          <w:szCs w:val="20"/>
        </w:rPr>
        <w:tab/>
      </w:r>
      <w:r w:rsidRPr="004F3427">
        <w:rPr>
          <w:rFonts w:ascii="Verdana" w:hAnsi="Verdana"/>
          <w:color w:val="auto"/>
          <w:sz w:val="20"/>
          <w:szCs w:val="20"/>
        </w:rPr>
        <w:t xml:space="preserve">Δαπάνες δημοσίων συμβάσεων </w:t>
      </w:r>
      <w:r w:rsidR="008508BD">
        <w:rPr>
          <w:rFonts w:ascii="Verdana" w:hAnsi="Verdana"/>
          <w:color w:val="auto"/>
          <w:sz w:val="20"/>
          <w:szCs w:val="20"/>
        </w:rPr>
        <w:t>οι οποίες</w:t>
      </w:r>
      <w:r w:rsidR="00D23154">
        <w:rPr>
          <w:rFonts w:ascii="Verdana" w:hAnsi="Verdana"/>
          <w:color w:val="auto"/>
          <w:sz w:val="20"/>
          <w:szCs w:val="20"/>
        </w:rPr>
        <w:t xml:space="preserve"> </w:t>
      </w:r>
      <w:r w:rsidRPr="004F3427">
        <w:rPr>
          <w:rFonts w:ascii="Verdana" w:hAnsi="Verdana"/>
          <w:color w:val="auto"/>
          <w:sz w:val="20"/>
          <w:szCs w:val="20"/>
        </w:rPr>
        <w:t xml:space="preserve">συνάπτονται από το δικαιούχο ή για λογαριασμό του είναι πραγματικές ακόμα και αν οι διαδικασίες </w:t>
      </w:r>
      <w:r w:rsidR="008508BD">
        <w:rPr>
          <w:rFonts w:ascii="Verdana" w:hAnsi="Verdana"/>
          <w:color w:val="auto"/>
          <w:sz w:val="20"/>
          <w:szCs w:val="20"/>
        </w:rPr>
        <w:t>ανάθεσης των</w:t>
      </w:r>
      <w:r w:rsidR="00EC0504">
        <w:rPr>
          <w:rFonts w:ascii="Verdana" w:hAnsi="Verdana"/>
          <w:color w:val="auto"/>
          <w:sz w:val="20"/>
          <w:szCs w:val="20"/>
        </w:rPr>
        <w:t xml:space="preserve"> </w:t>
      </w:r>
      <w:r w:rsidRPr="004F3427">
        <w:rPr>
          <w:rFonts w:ascii="Verdana" w:hAnsi="Verdana"/>
          <w:color w:val="auto"/>
          <w:sz w:val="20"/>
          <w:szCs w:val="20"/>
        </w:rPr>
        <w:t>δημοσίων συμβάσεων εκτελούνται από τρίτο μέρος.</w:t>
      </w:r>
    </w:p>
    <w:p w14:paraId="39D20D19" w14:textId="77777777" w:rsidR="00C21EF7" w:rsidRDefault="00456E34">
      <w:pPr>
        <w:pStyle w:val="Default"/>
        <w:spacing w:after="120" w:line="264" w:lineRule="auto"/>
        <w:ind w:left="426" w:hanging="426"/>
        <w:jc w:val="both"/>
        <w:rPr>
          <w:rFonts w:ascii="Verdana" w:hAnsi="Verdana"/>
          <w:color w:val="auto"/>
          <w:sz w:val="20"/>
          <w:szCs w:val="20"/>
        </w:rPr>
      </w:pPr>
      <w:r>
        <w:rPr>
          <w:rFonts w:ascii="Verdana" w:hAnsi="Verdana"/>
          <w:color w:val="auto"/>
          <w:sz w:val="20"/>
          <w:szCs w:val="20"/>
        </w:rPr>
        <w:t>8</w:t>
      </w:r>
      <w:r w:rsidR="00C21EF7">
        <w:rPr>
          <w:rFonts w:ascii="Verdana" w:hAnsi="Verdana"/>
          <w:color w:val="auto"/>
          <w:sz w:val="20"/>
          <w:szCs w:val="20"/>
        </w:rPr>
        <w:t>.</w:t>
      </w:r>
      <w:r w:rsidR="00C21EF7">
        <w:rPr>
          <w:rFonts w:ascii="Verdana" w:hAnsi="Verdana"/>
          <w:color w:val="auto"/>
          <w:sz w:val="20"/>
          <w:szCs w:val="20"/>
        </w:rPr>
        <w:tab/>
        <w:t>Ο</w:t>
      </w:r>
      <w:r w:rsidR="00C21EF7" w:rsidRPr="00C21EF7">
        <w:rPr>
          <w:rFonts w:ascii="Verdana" w:hAnsi="Verdana"/>
          <w:color w:val="auto"/>
          <w:sz w:val="20"/>
          <w:szCs w:val="20"/>
        </w:rPr>
        <w:t xml:space="preserve">ι δαπάνες που προσδιορίζονται και καταβάλλονται από το δικαιούχο βασιζόμενες </w:t>
      </w:r>
      <w:r w:rsidR="00C21EF7">
        <w:rPr>
          <w:rFonts w:ascii="Verdana" w:hAnsi="Verdana"/>
          <w:color w:val="auto"/>
          <w:sz w:val="20"/>
          <w:szCs w:val="20"/>
        </w:rPr>
        <w:t>σε</w:t>
      </w:r>
      <w:r w:rsidR="00EC0504">
        <w:rPr>
          <w:rFonts w:ascii="Verdana" w:hAnsi="Verdana"/>
          <w:color w:val="auto"/>
          <w:sz w:val="20"/>
          <w:szCs w:val="20"/>
        </w:rPr>
        <w:t xml:space="preserve"> </w:t>
      </w:r>
      <w:r w:rsidR="008508BD">
        <w:rPr>
          <w:rFonts w:ascii="Verdana" w:hAnsi="Verdana"/>
          <w:color w:val="auto"/>
          <w:sz w:val="20"/>
          <w:szCs w:val="20"/>
        </w:rPr>
        <w:t>τιμές μονάδας</w:t>
      </w:r>
      <w:r w:rsidR="00C21EF7" w:rsidRPr="00C21EF7">
        <w:rPr>
          <w:rFonts w:ascii="Verdana" w:hAnsi="Verdana"/>
          <w:color w:val="auto"/>
          <w:sz w:val="20"/>
          <w:szCs w:val="20"/>
        </w:rPr>
        <w:t xml:space="preserve"> που καθορίζονται μέσω διαδικασιών ανάθεσης δημόσιων συμβάσεων αποτελούν πραγματικές δαπάνες </w:t>
      </w:r>
      <w:r w:rsidR="008508BD">
        <w:rPr>
          <w:rFonts w:ascii="Verdana" w:hAnsi="Verdana"/>
          <w:color w:val="auto"/>
          <w:sz w:val="20"/>
          <w:szCs w:val="20"/>
        </w:rPr>
        <w:t>του</w:t>
      </w:r>
      <w:r w:rsidR="00C21EF7">
        <w:rPr>
          <w:rFonts w:ascii="Verdana" w:hAnsi="Verdana"/>
          <w:color w:val="auto"/>
          <w:sz w:val="20"/>
          <w:szCs w:val="20"/>
        </w:rPr>
        <w:t xml:space="preserve"> δικαιούχο</w:t>
      </w:r>
      <w:r w:rsidR="008508BD">
        <w:rPr>
          <w:rFonts w:ascii="Verdana" w:hAnsi="Verdana"/>
          <w:color w:val="auto"/>
          <w:sz w:val="20"/>
          <w:szCs w:val="20"/>
        </w:rPr>
        <w:t>υ</w:t>
      </w:r>
      <w:r w:rsidR="00C21EF7">
        <w:rPr>
          <w:rFonts w:ascii="Verdana" w:hAnsi="Verdana"/>
          <w:color w:val="auto"/>
          <w:sz w:val="20"/>
          <w:szCs w:val="20"/>
        </w:rPr>
        <w:t>.</w:t>
      </w:r>
    </w:p>
    <w:p w14:paraId="4A4D50F2" w14:textId="77777777" w:rsidR="006B3F18" w:rsidRDefault="00456E34">
      <w:pPr>
        <w:pStyle w:val="Default"/>
        <w:spacing w:after="120" w:line="264" w:lineRule="auto"/>
        <w:ind w:left="426" w:hanging="426"/>
        <w:jc w:val="both"/>
        <w:rPr>
          <w:rFonts w:ascii="Verdana" w:hAnsi="Verdana"/>
          <w:color w:val="auto"/>
          <w:sz w:val="20"/>
          <w:szCs w:val="20"/>
        </w:rPr>
      </w:pPr>
      <w:r>
        <w:rPr>
          <w:rFonts w:ascii="Verdana" w:hAnsi="Verdana"/>
          <w:color w:val="auto"/>
          <w:sz w:val="20"/>
          <w:szCs w:val="20"/>
        </w:rPr>
        <w:t>9</w:t>
      </w:r>
      <w:r w:rsidR="004F3427" w:rsidRPr="004F3427">
        <w:rPr>
          <w:rFonts w:ascii="Verdana" w:hAnsi="Verdana"/>
          <w:color w:val="auto"/>
          <w:sz w:val="20"/>
          <w:szCs w:val="20"/>
        </w:rPr>
        <w:t xml:space="preserve">. </w:t>
      </w:r>
      <w:ins w:id="937" w:author="ΕΥΘΥ" w:date="2018-12-10T15:33:00Z">
        <w:r w:rsidR="00F33714">
          <w:rPr>
            <w:rFonts w:ascii="Verdana" w:hAnsi="Verdana"/>
            <w:color w:val="auto"/>
            <w:sz w:val="20"/>
            <w:szCs w:val="20"/>
          </w:rPr>
          <w:tab/>
        </w:r>
        <w:r w:rsidR="00AA2C4E">
          <w:rPr>
            <w:rFonts w:ascii="Verdana" w:hAnsi="Verdana"/>
            <w:color w:val="auto"/>
            <w:sz w:val="20"/>
            <w:szCs w:val="20"/>
          </w:rPr>
          <w:t xml:space="preserve">Στις περιπτώσεις πράξεων μη κρατικών ενισχύσεων, </w:t>
        </w:r>
      </w:ins>
      <w:r w:rsidR="00AA2C4E">
        <w:rPr>
          <w:rFonts w:ascii="Verdana" w:hAnsi="Verdana"/>
          <w:color w:val="auto"/>
          <w:sz w:val="20"/>
          <w:szCs w:val="20"/>
        </w:rPr>
        <w:t>ο</w:t>
      </w:r>
      <w:r w:rsidR="004F3427" w:rsidRPr="004F3427">
        <w:rPr>
          <w:rFonts w:ascii="Verdana" w:hAnsi="Verdana"/>
          <w:color w:val="auto"/>
          <w:sz w:val="20"/>
          <w:szCs w:val="20"/>
        </w:rPr>
        <w:t>ι πληρωμές</w:t>
      </w:r>
      <w:ins w:id="938" w:author="ΕΥΘΥ" w:date="2018-12-10T15:33:00Z">
        <w:r w:rsidR="004F3427" w:rsidRPr="004F3427">
          <w:rPr>
            <w:rFonts w:ascii="Verdana" w:hAnsi="Verdana"/>
            <w:color w:val="auto"/>
            <w:sz w:val="20"/>
            <w:szCs w:val="20"/>
          </w:rPr>
          <w:t xml:space="preserve"> </w:t>
        </w:r>
        <w:r w:rsidR="00D83055">
          <w:rPr>
            <w:rFonts w:ascii="Verdana" w:hAnsi="Verdana"/>
            <w:color w:val="auto"/>
            <w:sz w:val="20"/>
            <w:szCs w:val="20"/>
          </w:rPr>
          <w:t>των πραγματικών δαπανών</w:t>
        </w:r>
      </w:ins>
      <w:r w:rsidR="00D83055">
        <w:rPr>
          <w:rFonts w:ascii="Verdana" w:hAnsi="Verdana"/>
          <w:color w:val="auto"/>
          <w:sz w:val="20"/>
          <w:szCs w:val="20"/>
        </w:rPr>
        <w:t xml:space="preserve"> </w:t>
      </w:r>
      <w:r w:rsidR="004F3427" w:rsidRPr="004F3427">
        <w:rPr>
          <w:rFonts w:ascii="Verdana" w:hAnsi="Verdana"/>
          <w:color w:val="auto"/>
          <w:sz w:val="20"/>
          <w:szCs w:val="20"/>
        </w:rPr>
        <w:t>πρέπει να αποδεικνύονται μέσω της κίνησης του διακριτού τραπεζικού λογαριασμού που τηρείται για κάθε πράξη στην τράπεζα της Ελλάδας ή εφόσον προβλέπεται σε εμπορική τράπεζα.</w:t>
      </w:r>
    </w:p>
    <w:p w14:paraId="13273E17" w14:textId="77777777" w:rsidR="006B3F18" w:rsidRDefault="00456E34">
      <w:pPr>
        <w:pStyle w:val="Default"/>
        <w:spacing w:after="120" w:line="264" w:lineRule="auto"/>
        <w:ind w:left="426" w:hanging="426"/>
        <w:jc w:val="both"/>
        <w:rPr>
          <w:rFonts w:ascii="Verdana" w:hAnsi="Verdana"/>
          <w:color w:val="auto"/>
          <w:sz w:val="20"/>
          <w:szCs w:val="20"/>
        </w:rPr>
      </w:pPr>
      <w:r>
        <w:rPr>
          <w:rFonts w:ascii="Verdana" w:hAnsi="Verdana"/>
          <w:color w:val="auto"/>
          <w:sz w:val="20"/>
          <w:szCs w:val="20"/>
        </w:rPr>
        <w:t>10</w:t>
      </w:r>
      <w:r w:rsidR="004F3427" w:rsidRPr="004F3427">
        <w:rPr>
          <w:rFonts w:ascii="Verdana" w:hAnsi="Verdana"/>
          <w:color w:val="auto"/>
          <w:sz w:val="20"/>
          <w:szCs w:val="20"/>
        </w:rPr>
        <w:t xml:space="preserve">. </w:t>
      </w:r>
      <w:r w:rsidR="001E07F3">
        <w:rPr>
          <w:rFonts w:ascii="Verdana" w:hAnsi="Verdana"/>
          <w:color w:val="auto"/>
          <w:sz w:val="20"/>
          <w:szCs w:val="20"/>
        </w:rPr>
        <w:tab/>
      </w:r>
      <w:r w:rsidR="004F3427" w:rsidRPr="004F3427">
        <w:rPr>
          <w:rFonts w:ascii="Verdana" w:hAnsi="Verdana"/>
          <w:color w:val="auto"/>
          <w:sz w:val="20"/>
          <w:szCs w:val="20"/>
        </w:rPr>
        <w:t>Στη περίπτωση εταιρικών σχημάτων υλοποίησης μιας πράξης η μεταφορά χρημάτων από τον κύριο δικαιούχο σε εταίρο του σχήματος υλοποίησης δεν θεωρείται πραγματική δαπάνη</w:t>
      </w:r>
      <w:r w:rsidR="008508BD">
        <w:rPr>
          <w:rFonts w:ascii="Verdana" w:hAnsi="Verdana"/>
          <w:color w:val="auto"/>
          <w:sz w:val="20"/>
          <w:szCs w:val="20"/>
        </w:rPr>
        <w:t>.</w:t>
      </w:r>
    </w:p>
    <w:p w14:paraId="1AD9FA2E" w14:textId="77777777" w:rsidR="006B3F18" w:rsidRPr="00795AC4" w:rsidRDefault="001E07F3">
      <w:pPr>
        <w:pStyle w:val="Default"/>
        <w:spacing w:after="120" w:line="264" w:lineRule="auto"/>
        <w:ind w:left="426" w:hanging="426"/>
        <w:jc w:val="both"/>
        <w:rPr>
          <w:del w:id="939" w:author="ΕΥΘΥ" w:date="2018-12-10T15:33:00Z"/>
          <w:rFonts w:ascii="Verdana" w:hAnsi="Verdana"/>
          <w:color w:val="auto"/>
          <w:sz w:val="20"/>
          <w:szCs w:val="20"/>
        </w:rPr>
      </w:pPr>
      <w:del w:id="940" w:author="ΕΥΘΥ" w:date="2018-12-10T15:33:00Z">
        <w:r w:rsidRPr="00A21770">
          <w:rPr>
            <w:rFonts w:ascii="Verdana" w:hAnsi="Verdana"/>
            <w:color w:val="auto"/>
            <w:sz w:val="20"/>
            <w:szCs w:val="20"/>
          </w:rPr>
          <w:delText>1</w:delText>
        </w:r>
        <w:r w:rsidR="00456E34">
          <w:rPr>
            <w:rFonts w:ascii="Verdana" w:hAnsi="Verdana"/>
            <w:color w:val="auto"/>
            <w:sz w:val="20"/>
            <w:szCs w:val="20"/>
          </w:rPr>
          <w:delText>1</w:delText>
        </w:r>
        <w:r w:rsidRPr="00A21770">
          <w:rPr>
            <w:rFonts w:ascii="Verdana" w:hAnsi="Verdana"/>
            <w:color w:val="auto"/>
            <w:sz w:val="20"/>
            <w:szCs w:val="20"/>
          </w:rPr>
          <w:delText>.</w:delText>
        </w:r>
        <w:r w:rsidRPr="00A21770">
          <w:rPr>
            <w:rFonts w:ascii="Verdana" w:hAnsi="Verdana"/>
            <w:color w:val="auto"/>
            <w:sz w:val="20"/>
            <w:szCs w:val="20"/>
          </w:rPr>
          <w:tab/>
        </w:r>
        <w:r w:rsidR="00430D91" w:rsidRPr="00A21770">
          <w:rPr>
            <w:rFonts w:ascii="Verdana" w:hAnsi="Verdana"/>
            <w:color w:val="auto"/>
            <w:sz w:val="20"/>
            <w:szCs w:val="20"/>
          </w:rPr>
          <w:delText xml:space="preserve">Στις περιπτώσεις πράξεων κρατικών ενισχύσεων κατά την έννοια του άρθρου 107 της </w:delText>
        </w:r>
        <w:r w:rsidR="00CF778F">
          <w:rPr>
            <w:rFonts w:ascii="Verdana" w:hAnsi="Verdana"/>
            <w:color w:val="auto"/>
            <w:sz w:val="20"/>
            <w:szCs w:val="20"/>
          </w:rPr>
          <w:delText>Συνθήκης Λειτουργίας της Ευρωπαϊκής Ένωσης (</w:delText>
        </w:r>
        <w:r w:rsidR="00430D91" w:rsidRPr="00A21770">
          <w:rPr>
            <w:rFonts w:ascii="Verdana" w:hAnsi="Verdana"/>
            <w:color w:val="auto"/>
            <w:sz w:val="20"/>
            <w:szCs w:val="20"/>
          </w:rPr>
          <w:delText>ΣΛΕΕ</w:delText>
        </w:r>
        <w:r w:rsidR="00CF778F">
          <w:rPr>
            <w:rFonts w:ascii="Verdana" w:hAnsi="Verdana"/>
            <w:color w:val="auto"/>
            <w:sz w:val="20"/>
            <w:szCs w:val="20"/>
          </w:rPr>
          <w:delText>),</w:delText>
        </w:r>
        <w:r w:rsidR="00430D91" w:rsidRPr="00A21770">
          <w:rPr>
            <w:rFonts w:ascii="Verdana" w:hAnsi="Verdana"/>
            <w:color w:val="auto"/>
            <w:sz w:val="20"/>
            <w:szCs w:val="20"/>
          </w:rPr>
          <w:delText xml:space="preserve"> ως πραγματικές νοούνται οι δαπάνες που έχουν πράγματι καταβληθεί από τους δικαιούχους της ενίσχυσης, σύμφωνα με τους όρους και τους στόχους των εγκεκριμένων ενισχύσεων, δικαιολογούνται από εξοφλημένα τιμολόγια ή λογιστικά στοιχεία ισοδύναμης αποδεικτικής αξίας</w:delText>
        </w:r>
        <w:r w:rsidR="008508BD" w:rsidRPr="00A21770">
          <w:rPr>
            <w:rFonts w:ascii="Verdana" w:hAnsi="Verdana"/>
            <w:color w:val="auto"/>
            <w:sz w:val="20"/>
            <w:szCs w:val="20"/>
          </w:rPr>
          <w:delText>.</w:delText>
        </w:r>
      </w:del>
    </w:p>
    <w:p w14:paraId="6385BA97" w14:textId="628DA434" w:rsidR="006B3F18" w:rsidRPr="001E6816" w:rsidRDefault="004F3427">
      <w:pPr>
        <w:pStyle w:val="Default"/>
        <w:spacing w:after="120" w:line="264" w:lineRule="auto"/>
        <w:ind w:left="426" w:hanging="426"/>
        <w:jc w:val="both"/>
        <w:rPr>
          <w:rFonts w:ascii="Verdana" w:hAnsi="Verdana"/>
          <w:color w:val="auto"/>
          <w:sz w:val="20"/>
          <w:szCs w:val="20"/>
        </w:rPr>
      </w:pPr>
      <w:del w:id="941" w:author="ΕΥΘΥ" w:date="2018-12-10T15:33:00Z">
        <w:r w:rsidRPr="004F3427">
          <w:rPr>
            <w:rFonts w:ascii="Verdana" w:hAnsi="Verdana"/>
            <w:color w:val="auto"/>
            <w:sz w:val="20"/>
            <w:szCs w:val="20"/>
          </w:rPr>
          <w:delText>1</w:delText>
        </w:r>
        <w:r w:rsidR="00456E34">
          <w:rPr>
            <w:rFonts w:ascii="Verdana" w:hAnsi="Verdana"/>
            <w:color w:val="auto"/>
            <w:sz w:val="20"/>
            <w:szCs w:val="20"/>
          </w:rPr>
          <w:delText>2</w:delText>
        </w:r>
        <w:r w:rsidRPr="004F3427">
          <w:rPr>
            <w:rFonts w:ascii="Verdana" w:hAnsi="Verdana"/>
            <w:color w:val="auto"/>
            <w:sz w:val="20"/>
            <w:szCs w:val="20"/>
          </w:rPr>
          <w:delText xml:space="preserve">. </w:delText>
        </w:r>
      </w:del>
      <w:ins w:id="942" w:author="ΕΥΘΥ" w:date="2018-12-10T15:33:00Z">
        <w:r w:rsidR="001E07F3" w:rsidRPr="00A21770">
          <w:rPr>
            <w:rFonts w:ascii="Verdana" w:hAnsi="Verdana"/>
            <w:color w:val="auto"/>
            <w:sz w:val="20"/>
            <w:szCs w:val="20"/>
          </w:rPr>
          <w:t>1</w:t>
        </w:r>
        <w:r w:rsidR="00456E34">
          <w:rPr>
            <w:rFonts w:ascii="Verdana" w:hAnsi="Verdana"/>
            <w:color w:val="auto"/>
            <w:sz w:val="20"/>
            <w:szCs w:val="20"/>
          </w:rPr>
          <w:t>1</w:t>
        </w:r>
        <w:r w:rsidR="001E07F3" w:rsidRPr="00A21770">
          <w:rPr>
            <w:rFonts w:ascii="Verdana" w:hAnsi="Verdana"/>
            <w:color w:val="auto"/>
            <w:sz w:val="20"/>
            <w:szCs w:val="20"/>
          </w:rPr>
          <w:t>.</w:t>
        </w:r>
      </w:ins>
      <w:r w:rsidR="001E07F3" w:rsidRPr="00A21770">
        <w:rPr>
          <w:rFonts w:ascii="Verdana" w:hAnsi="Verdana"/>
          <w:color w:val="auto"/>
          <w:sz w:val="20"/>
          <w:szCs w:val="20"/>
        </w:rPr>
        <w:tab/>
      </w:r>
      <w:r w:rsidRPr="004F3427">
        <w:rPr>
          <w:rFonts w:ascii="Verdana" w:hAnsi="Verdana"/>
          <w:color w:val="auto"/>
          <w:sz w:val="20"/>
          <w:szCs w:val="20"/>
        </w:rPr>
        <w:t xml:space="preserve">Ως «λογιστικό έγγραφο ισοδύναμης αποδεικτικής αξίας» νοείται κάθε έγγραφο το οποίο υποβάλλει ο δικαιούχος και το οποίο αιτιολογεί ότι η λογιστική εγγραφή αποτελεί πιστή και </w:t>
      </w:r>
      <w:r w:rsidRPr="002F352F">
        <w:rPr>
          <w:rFonts w:ascii="Verdana" w:hAnsi="Verdana"/>
          <w:color w:val="auto"/>
          <w:sz w:val="20"/>
          <w:szCs w:val="20"/>
        </w:rPr>
        <w:t xml:space="preserve">ανόθευτη εικόνα των εργασιών που εκτελέστηκαν, σύμφωνα με </w:t>
      </w:r>
      <w:r w:rsidR="001949FD" w:rsidRPr="002F352F">
        <w:rPr>
          <w:rFonts w:ascii="Verdana" w:hAnsi="Verdana"/>
          <w:color w:val="auto"/>
          <w:sz w:val="20"/>
          <w:szCs w:val="20"/>
        </w:rPr>
        <w:t xml:space="preserve">τις διατάξεις </w:t>
      </w:r>
      <w:del w:id="943" w:author="ΕΥΘΥ" w:date="2018-12-10T15:33:00Z">
        <w:r w:rsidR="001949FD" w:rsidRPr="002F352F">
          <w:rPr>
            <w:rFonts w:ascii="Verdana" w:hAnsi="Verdana"/>
            <w:color w:val="auto"/>
            <w:sz w:val="20"/>
            <w:szCs w:val="20"/>
          </w:rPr>
          <w:delText xml:space="preserve">του </w:delText>
        </w:r>
        <w:r w:rsidR="0022180B" w:rsidRPr="002F352F">
          <w:rPr>
            <w:rFonts w:ascii="Verdana" w:hAnsi="Verdana"/>
            <w:color w:val="auto"/>
            <w:sz w:val="20"/>
            <w:szCs w:val="20"/>
          </w:rPr>
          <w:delText xml:space="preserve">Ν. 4093/2012 «Κώδικας Φορολογικής Απεικόνισης Συναλλαγών (ΚΦΑΣ)» </w:delText>
        </w:r>
        <w:r w:rsidR="002F352F" w:rsidRPr="002F352F">
          <w:rPr>
            <w:rFonts w:ascii="Verdana" w:hAnsi="Verdana"/>
            <w:color w:val="auto"/>
            <w:sz w:val="20"/>
            <w:szCs w:val="20"/>
          </w:rPr>
          <w:delText>και</w:delText>
        </w:r>
        <w:r w:rsidR="0022180B" w:rsidRPr="002F352F">
          <w:rPr>
            <w:rFonts w:ascii="Verdana" w:hAnsi="Verdana"/>
            <w:color w:val="auto"/>
            <w:sz w:val="20"/>
            <w:szCs w:val="20"/>
          </w:rPr>
          <w:delText xml:space="preserve"> του Ν.</w:delText>
        </w:r>
      </w:del>
      <w:ins w:id="944" w:author="ΕΥΘΥ" w:date="2018-12-10T15:33:00Z">
        <w:r w:rsidR="0022180B" w:rsidRPr="002F352F">
          <w:rPr>
            <w:rFonts w:ascii="Verdana" w:hAnsi="Verdana"/>
            <w:color w:val="auto"/>
            <w:sz w:val="20"/>
            <w:szCs w:val="20"/>
          </w:rPr>
          <w:t xml:space="preserve">του </w:t>
        </w:r>
        <w:r w:rsidR="00C21CFF">
          <w:rPr>
            <w:rFonts w:ascii="Verdana" w:hAnsi="Verdana"/>
            <w:color w:val="auto"/>
            <w:sz w:val="20"/>
            <w:szCs w:val="20"/>
          </w:rPr>
          <w:t>ν</w:t>
        </w:r>
        <w:r w:rsidR="0022180B" w:rsidRPr="002F352F">
          <w:rPr>
            <w:rFonts w:ascii="Verdana" w:hAnsi="Verdana"/>
            <w:color w:val="auto"/>
            <w:sz w:val="20"/>
            <w:szCs w:val="20"/>
          </w:rPr>
          <w:t>.</w:t>
        </w:r>
      </w:ins>
      <w:r w:rsidR="0022180B" w:rsidRPr="002F352F">
        <w:rPr>
          <w:rFonts w:ascii="Verdana" w:hAnsi="Verdana"/>
          <w:color w:val="auto"/>
          <w:sz w:val="20"/>
          <w:szCs w:val="20"/>
        </w:rPr>
        <w:t xml:space="preserve"> 4308/2014 «</w:t>
      </w:r>
      <w:r w:rsidR="00CC3F6E" w:rsidRPr="002F352F">
        <w:rPr>
          <w:rFonts w:ascii="Verdana" w:hAnsi="Verdana"/>
          <w:color w:val="auto"/>
          <w:sz w:val="20"/>
          <w:szCs w:val="20"/>
        </w:rPr>
        <w:t>Ελληνικά</w:t>
      </w:r>
      <w:r w:rsidR="0022180B" w:rsidRPr="002F352F">
        <w:rPr>
          <w:rFonts w:ascii="Verdana" w:hAnsi="Verdana"/>
          <w:color w:val="auto"/>
          <w:sz w:val="20"/>
          <w:szCs w:val="20"/>
        </w:rPr>
        <w:t xml:space="preserve"> Λογιστικά Πρότυπα, συναφείς ρυθμίσεις και άλλες διατάξεις» (ΦΕΚ Α 251/24.11.2014) και των αποφάσεων της Φορολογικής Διοίκησης που εξειδικεύουν τις διατάξεις του</w:t>
      </w:r>
      <w:r w:rsidR="00CC3F6E" w:rsidRPr="002F352F">
        <w:rPr>
          <w:rFonts w:ascii="Verdana" w:hAnsi="Verdana"/>
          <w:color w:val="auto"/>
          <w:sz w:val="20"/>
          <w:szCs w:val="20"/>
        </w:rPr>
        <w:t xml:space="preserve">, καθώς και </w:t>
      </w:r>
      <w:r w:rsidR="001949FD" w:rsidRPr="002F352F">
        <w:rPr>
          <w:rFonts w:ascii="Verdana" w:hAnsi="Verdana"/>
          <w:color w:val="auto"/>
          <w:sz w:val="20"/>
          <w:szCs w:val="20"/>
        </w:rPr>
        <w:t xml:space="preserve">τις </w:t>
      </w:r>
      <w:r w:rsidRPr="002F352F">
        <w:rPr>
          <w:rFonts w:ascii="Verdana" w:hAnsi="Verdana"/>
          <w:color w:val="auto"/>
          <w:sz w:val="20"/>
          <w:szCs w:val="20"/>
        </w:rPr>
        <w:t>αποδεκτές λογιστικές πρακτικές.</w:t>
      </w:r>
      <w:r w:rsidRPr="004F3427">
        <w:rPr>
          <w:rFonts w:ascii="Verdana" w:hAnsi="Verdana"/>
          <w:color w:val="auto"/>
          <w:sz w:val="20"/>
          <w:szCs w:val="20"/>
        </w:rPr>
        <w:t xml:space="preserve"> </w:t>
      </w:r>
    </w:p>
    <w:p w14:paraId="1C542293" w14:textId="77777777" w:rsidR="00F73E9B" w:rsidRPr="00581B46" w:rsidRDefault="00F73E9B" w:rsidP="00581B46">
      <w:pPr>
        <w:pStyle w:val="a"/>
        <w:ind w:left="1344" w:hanging="624"/>
        <w:rPr>
          <w:rFonts w:eastAsia="EUAlbertina-Regu-Identity-H"/>
        </w:rPr>
      </w:pPr>
      <w:bookmarkStart w:id="945" w:name="_Hlk528992739"/>
    </w:p>
    <w:p w14:paraId="62BF3492" w14:textId="77777777" w:rsidR="006B3F18" w:rsidRDefault="004F3427">
      <w:pPr>
        <w:pStyle w:val="3"/>
        <w:numPr>
          <w:ilvl w:val="0"/>
          <w:numId w:val="0"/>
        </w:numPr>
        <w:spacing w:before="0" w:after="120" w:line="264" w:lineRule="auto"/>
        <w:jc w:val="center"/>
        <w:rPr>
          <w:rFonts w:ascii="Verdana" w:hAnsi="Verdana"/>
          <w:i w:val="0"/>
          <w:sz w:val="20"/>
        </w:rPr>
      </w:pPr>
      <w:bookmarkStart w:id="946" w:name="_Toc423141036"/>
      <w:r w:rsidRPr="00ED1D5F">
        <w:rPr>
          <w:rFonts w:ascii="Verdana" w:hAnsi="Verdana"/>
          <w:i w:val="0"/>
          <w:sz w:val="20"/>
        </w:rPr>
        <w:t xml:space="preserve">Δαπάνες </w:t>
      </w:r>
      <w:r w:rsidR="00ED1633" w:rsidRPr="00ED1D5F">
        <w:rPr>
          <w:rFonts w:ascii="Verdana" w:hAnsi="Verdana"/>
          <w:i w:val="0"/>
          <w:sz w:val="20"/>
        </w:rPr>
        <w:t xml:space="preserve">για αμοιβές </w:t>
      </w:r>
      <w:r w:rsidRPr="00ED1D5F">
        <w:rPr>
          <w:rFonts w:ascii="Verdana" w:hAnsi="Verdana"/>
          <w:i w:val="0"/>
          <w:sz w:val="20"/>
        </w:rPr>
        <w:t>προσωπικού</w:t>
      </w:r>
      <w:bookmarkEnd w:id="946"/>
    </w:p>
    <w:p w14:paraId="5C50B6B4" w14:textId="77777777" w:rsidR="006B3F18" w:rsidRPr="00933BBB" w:rsidRDefault="004F3427">
      <w:pPr>
        <w:pStyle w:val="Default"/>
        <w:spacing w:after="120" w:line="264" w:lineRule="auto"/>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1. </w:t>
      </w:r>
      <w:r w:rsidR="001A248F">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Ως άμεσες δαπάνες προσωπικού ορίζονται οι δαπάνες για αμοιβές των φυσικών προσώπων τα οποία απασχολούνται για την προετοιμασία, τη διοίκηση/διαχείριση και την υλοποίηση της πράξης. </w:t>
      </w:r>
    </w:p>
    <w:p w14:paraId="1F7E0649" w14:textId="6EE141CB"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2. </w:t>
      </w:r>
      <w:r w:rsidR="001A248F">
        <w:rPr>
          <w:rFonts w:ascii="Verdana" w:hAnsi="Verdana"/>
          <w:sz w:val="20"/>
          <w:szCs w:val="20"/>
        </w:rPr>
        <w:tab/>
      </w:r>
      <w:r w:rsidRPr="004F3427">
        <w:rPr>
          <w:rFonts w:ascii="Verdana" w:hAnsi="Verdana"/>
          <w:sz w:val="20"/>
          <w:szCs w:val="20"/>
        </w:rPr>
        <w:t xml:space="preserve">Στις περιπτώσεις πράξεων που δεν υλοποιούνται αποκλειστικά μέσω δημόσιας σύμβασης, οι άμεσες δαπάνες για αμοιβές προσωπικού </w:t>
      </w:r>
      <w:ins w:id="947" w:author="ΕΥΘΥ" w:date="2018-12-10T15:33:00Z">
        <w:r w:rsidR="006D179D">
          <w:rPr>
            <w:rFonts w:ascii="Verdana" w:hAnsi="Verdana"/>
            <w:sz w:val="20"/>
            <w:szCs w:val="20"/>
          </w:rPr>
          <w:t xml:space="preserve">του δικαιούχου </w:t>
        </w:r>
      </w:ins>
      <w:r w:rsidRPr="004F3427">
        <w:rPr>
          <w:rFonts w:ascii="Verdana" w:hAnsi="Verdana"/>
          <w:sz w:val="20"/>
          <w:szCs w:val="20"/>
        </w:rPr>
        <w:t>που πιστοποιούνται</w:t>
      </w:r>
      <w:del w:id="948" w:author="ΕΥΘΥ" w:date="2018-12-10T15:33:00Z">
        <w:r w:rsidRPr="004F3427">
          <w:rPr>
            <w:rFonts w:ascii="Verdana" w:hAnsi="Verdana"/>
            <w:sz w:val="20"/>
            <w:szCs w:val="20"/>
          </w:rPr>
          <w:delText xml:space="preserve"> από το δικαιούχο</w:delText>
        </w:r>
      </w:del>
      <w:r w:rsidRPr="004F3427">
        <w:rPr>
          <w:rFonts w:ascii="Verdana" w:hAnsi="Verdana"/>
          <w:sz w:val="20"/>
          <w:szCs w:val="20"/>
        </w:rPr>
        <w:t xml:space="preserve"> βάσει κατάλληλων δικαιολογητικών εγγράφων, τα οποία καθιστούν εφικτή την εξακρίβωση του χρόνου απασχόλησης του προσωπικού στην πράξη για την εκτέλεση των ενεργειών που περιλαμβάνει και </w:t>
      </w:r>
      <w:r w:rsidRPr="009760C1">
        <w:rPr>
          <w:rFonts w:ascii="Verdana" w:hAnsi="Verdana"/>
          <w:sz w:val="20"/>
          <w:szCs w:val="20"/>
        </w:rPr>
        <w:t>του κόστους</w:t>
      </w:r>
      <w:r w:rsidRPr="004F3427">
        <w:rPr>
          <w:rFonts w:ascii="Verdana" w:hAnsi="Verdana"/>
          <w:sz w:val="20"/>
          <w:szCs w:val="20"/>
        </w:rPr>
        <w:t xml:space="preserve"> του δικαιούχου για το χρόνο αυτό, αντιστοιχούν σε παραδοτέα της πράξης και προβλέπονται στην απόφαση ένταξης, αποτελούν επιλέξιμες δαπάνες εάν πληρούν τους ακόλουθους όρους:</w:t>
      </w:r>
    </w:p>
    <w:p w14:paraId="40C3F1C4" w14:textId="0A1B37A9" w:rsidR="00F94FDF" w:rsidRDefault="001906F8" w:rsidP="00F94FDF">
      <w:pPr>
        <w:pStyle w:val="msonospacing0"/>
        <w:spacing w:after="120" w:line="264" w:lineRule="auto"/>
        <w:ind w:left="851" w:hanging="425"/>
        <w:jc w:val="both"/>
        <w:rPr>
          <w:rFonts w:ascii="Verdana" w:hAnsi="Verdana"/>
          <w:sz w:val="20"/>
          <w:szCs w:val="20"/>
        </w:rPr>
      </w:pPr>
      <w:r>
        <w:rPr>
          <w:rFonts w:ascii="Verdana" w:hAnsi="Verdana"/>
          <w:sz w:val="20"/>
          <w:szCs w:val="20"/>
        </w:rPr>
        <w:t>α)</w:t>
      </w:r>
      <w:r>
        <w:rPr>
          <w:rFonts w:ascii="Verdana" w:hAnsi="Verdana"/>
          <w:sz w:val="20"/>
          <w:szCs w:val="20"/>
        </w:rPr>
        <w:tab/>
      </w:r>
      <w:r w:rsidR="004F3427" w:rsidRPr="004F3427">
        <w:rPr>
          <w:rFonts w:ascii="Verdana" w:hAnsi="Verdana"/>
          <w:sz w:val="20"/>
          <w:szCs w:val="20"/>
        </w:rPr>
        <w:t>Το τακτικό προσωπικό του δικαιούχου που απασχολείται στην πράξη συνδέεται με το δικαιούχο με σχέση εξαρτημένης εργασίας (</w:t>
      </w:r>
      <w:del w:id="949" w:author="ΕΥΘΥ" w:date="2018-12-10T15:33:00Z">
        <w:r w:rsidR="004F3427" w:rsidRPr="004F3427">
          <w:rPr>
            <w:rFonts w:ascii="Verdana" w:hAnsi="Verdana"/>
            <w:sz w:val="20"/>
            <w:szCs w:val="20"/>
          </w:rPr>
          <w:delText xml:space="preserve">μόνιμο, </w:delText>
        </w:r>
      </w:del>
      <w:r w:rsidR="004F3427" w:rsidRPr="004F3427">
        <w:rPr>
          <w:rFonts w:ascii="Verdana" w:hAnsi="Verdana"/>
          <w:sz w:val="20"/>
          <w:szCs w:val="20"/>
        </w:rPr>
        <w:t>σύμβαση εργασίας πλήρους ή μερικής απασχόλησης αορίστου χρόνου</w:t>
      </w:r>
      <w:del w:id="950" w:author="ΕΥΘΥ" w:date="2018-12-10T15:33:00Z">
        <w:r w:rsidR="004F3427" w:rsidRPr="004F3427">
          <w:rPr>
            <w:rFonts w:ascii="Verdana" w:hAnsi="Verdana"/>
            <w:sz w:val="20"/>
            <w:szCs w:val="20"/>
          </w:rPr>
          <w:delText>).</w:delText>
        </w:r>
      </w:del>
      <w:ins w:id="951" w:author="ΕΥΘΥ" w:date="2018-12-10T15:33:00Z">
        <w:r w:rsidR="00387DA9">
          <w:rPr>
            <w:rFonts w:ascii="Verdana" w:hAnsi="Verdana"/>
            <w:sz w:val="20"/>
            <w:szCs w:val="20"/>
          </w:rPr>
          <w:t xml:space="preserve">, </w:t>
        </w:r>
        <w:r w:rsidR="00387DA9" w:rsidRPr="00F94FDF">
          <w:rPr>
            <w:rFonts w:ascii="Verdana" w:hAnsi="Verdana"/>
            <w:sz w:val="20"/>
            <w:szCs w:val="20"/>
          </w:rPr>
          <w:t>σύμβαση εργασίας ορισμένου χρόνου</w:t>
        </w:r>
        <w:r w:rsidR="004F3427" w:rsidRPr="00F94FDF">
          <w:rPr>
            <w:rFonts w:ascii="Verdana" w:hAnsi="Verdana"/>
            <w:sz w:val="20"/>
            <w:szCs w:val="20"/>
          </w:rPr>
          <w:t>).</w:t>
        </w:r>
      </w:ins>
      <w:r w:rsidR="004F3427" w:rsidRPr="00F94FDF">
        <w:rPr>
          <w:rFonts w:ascii="Verdana" w:hAnsi="Verdana"/>
          <w:sz w:val="20"/>
          <w:szCs w:val="20"/>
        </w:rPr>
        <w:t xml:space="preserve"> </w:t>
      </w:r>
      <w:r w:rsidR="00F94FDF" w:rsidRPr="00F94FDF">
        <w:rPr>
          <w:rFonts w:ascii="Verdana" w:hAnsi="Verdana"/>
          <w:sz w:val="20"/>
          <w:szCs w:val="20"/>
        </w:rPr>
        <w:t>Το προσωπικό που συμμετέχει στην πράξη</w:t>
      </w:r>
      <w:del w:id="952" w:author="ΕΥΘΥ" w:date="2018-12-10T15:33:00Z">
        <w:r w:rsidR="004F3427" w:rsidRPr="004F3427">
          <w:rPr>
            <w:rFonts w:ascii="Verdana" w:hAnsi="Verdana"/>
            <w:sz w:val="20"/>
            <w:szCs w:val="20"/>
          </w:rPr>
          <w:delText xml:space="preserve"> καθώς</w:delText>
        </w:r>
      </w:del>
      <w:ins w:id="953" w:author="ΕΥΘΥ" w:date="2018-12-10T15:33:00Z">
        <w:r w:rsidR="00F94FDF">
          <w:rPr>
            <w:rFonts w:ascii="Verdana" w:hAnsi="Verdana"/>
            <w:sz w:val="20"/>
            <w:szCs w:val="20"/>
          </w:rPr>
          <w:t>, οι ενέργειες που αναλαμβάνει και τα παραδοτέα</w:t>
        </w:r>
        <w:r w:rsidR="00F94FDF" w:rsidRPr="00F94FDF">
          <w:rPr>
            <w:rFonts w:ascii="Verdana" w:hAnsi="Verdana"/>
            <w:sz w:val="20"/>
            <w:szCs w:val="20"/>
          </w:rPr>
          <w:t xml:space="preserve"> </w:t>
        </w:r>
        <w:r w:rsidR="00F94FDF">
          <w:rPr>
            <w:rFonts w:ascii="Verdana" w:hAnsi="Verdana"/>
            <w:sz w:val="20"/>
            <w:szCs w:val="20"/>
          </w:rPr>
          <w:t>στα οποία συμμετέχει</w:t>
        </w:r>
      </w:ins>
      <w:r w:rsidR="00F94FDF">
        <w:rPr>
          <w:rFonts w:ascii="Verdana" w:hAnsi="Verdana"/>
          <w:sz w:val="20"/>
          <w:szCs w:val="20"/>
        </w:rPr>
        <w:t xml:space="preserve"> </w:t>
      </w:r>
      <w:r w:rsidR="00F94FDF" w:rsidRPr="00F94FDF">
        <w:rPr>
          <w:rFonts w:ascii="Verdana" w:hAnsi="Verdana"/>
          <w:sz w:val="20"/>
          <w:szCs w:val="20"/>
        </w:rPr>
        <w:t xml:space="preserve">και ο χρόνος απασχόλησης του σε αυτή </w:t>
      </w:r>
      <w:ins w:id="954" w:author="ΕΥΘΥ" w:date="2018-12-10T15:33:00Z">
        <w:r w:rsidR="00F94FDF" w:rsidRPr="004F3427">
          <w:rPr>
            <w:rFonts w:ascii="Verdana" w:hAnsi="Verdana"/>
            <w:sz w:val="20"/>
            <w:szCs w:val="20"/>
          </w:rPr>
          <w:t>σε σχέση με τις ενέργειες και τα παραδοτέα της πράξης</w:t>
        </w:r>
        <w:r w:rsidR="00F94FDF">
          <w:rPr>
            <w:rFonts w:ascii="Verdana" w:hAnsi="Verdana"/>
            <w:sz w:val="20"/>
            <w:szCs w:val="20"/>
          </w:rPr>
          <w:t xml:space="preserve">, </w:t>
        </w:r>
      </w:ins>
      <w:r w:rsidR="00F94FDF" w:rsidRPr="00F94FDF">
        <w:rPr>
          <w:rFonts w:ascii="Verdana" w:hAnsi="Verdana"/>
          <w:sz w:val="20"/>
          <w:szCs w:val="20"/>
        </w:rPr>
        <w:t>καθορίζεται με απόφαση του αρμόδιου οργάνου του δικαιούχου.</w:t>
      </w:r>
    </w:p>
    <w:p w14:paraId="381EBE7A" w14:textId="2F42BE02" w:rsidR="00F94FDF" w:rsidRDefault="001906F8" w:rsidP="00F94FDF">
      <w:pPr>
        <w:pStyle w:val="msonospacing0"/>
        <w:spacing w:after="120" w:line="264" w:lineRule="auto"/>
        <w:ind w:left="851" w:hanging="425"/>
        <w:jc w:val="both"/>
        <w:rPr>
          <w:rFonts w:ascii="Verdana" w:hAnsi="Verdana"/>
          <w:sz w:val="20"/>
          <w:szCs w:val="20"/>
        </w:rPr>
      </w:pPr>
      <w:r>
        <w:rPr>
          <w:rFonts w:ascii="Verdana" w:hAnsi="Verdana"/>
          <w:sz w:val="20"/>
          <w:szCs w:val="20"/>
        </w:rPr>
        <w:t>β)</w:t>
      </w:r>
      <w:r>
        <w:rPr>
          <w:rFonts w:ascii="Verdana" w:hAnsi="Verdana"/>
          <w:sz w:val="20"/>
          <w:szCs w:val="20"/>
        </w:rPr>
        <w:tab/>
      </w:r>
      <w:r w:rsidR="004F3427" w:rsidRPr="001906F8">
        <w:rPr>
          <w:rFonts w:ascii="Verdana" w:hAnsi="Verdana"/>
          <w:sz w:val="20"/>
          <w:szCs w:val="20"/>
        </w:rPr>
        <w:t xml:space="preserve">Στις περιπτώσεις φορέων </w:t>
      </w:r>
      <w:del w:id="955" w:author="ΕΥΘΥ" w:date="2018-12-10T15:33:00Z">
        <w:r w:rsidR="004F3427" w:rsidRPr="001906F8">
          <w:rPr>
            <w:rFonts w:ascii="Verdana" w:hAnsi="Verdana"/>
            <w:sz w:val="20"/>
            <w:szCs w:val="20"/>
          </w:rPr>
          <w:delText>της Κεντρικής Διοίκησης και ΝΠΔΔ</w:delText>
        </w:r>
      </w:del>
      <w:ins w:id="956" w:author="ΕΥΘΥ" w:date="2018-12-10T15:33:00Z">
        <w:r w:rsidR="004A29C3">
          <w:rPr>
            <w:rFonts w:ascii="Verdana" w:hAnsi="Verdana"/>
            <w:sz w:val="20"/>
            <w:szCs w:val="20"/>
          </w:rPr>
          <w:t>του δημοσίου τομέα</w:t>
        </w:r>
      </w:ins>
      <w:r w:rsidR="004F3427" w:rsidRPr="001906F8">
        <w:rPr>
          <w:rFonts w:ascii="Verdana" w:hAnsi="Verdana"/>
          <w:sz w:val="20"/>
          <w:szCs w:val="20"/>
        </w:rPr>
        <w:t xml:space="preserve">, το τακτικό προσωπικό του δικαιούχου </w:t>
      </w:r>
      <w:r w:rsidR="00914935">
        <w:rPr>
          <w:rFonts w:ascii="Verdana" w:hAnsi="Verdana"/>
          <w:sz w:val="20"/>
          <w:szCs w:val="20"/>
        </w:rPr>
        <w:t>που</w:t>
      </w:r>
      <w:ins w:id="957" w:author="ΕΥΘΥ" w:date="2018-12-10T15:33:00Z">
        <w:r w:rsidR="00914935">
          <w:rPr>
            <w:rFonts w:ascii="Verdana" w:hAnsi="Verdana"/>
            <w:sz w:val="20"/>
            <w:szCs w:val="20"/>
          </w:rPr>
          <w:t xml:space="preserve"> </w:t>
        </w:r>
        <w:r w:rsidR="004A29C3">
          <w:rPr>
            <w:rFonts w:ascii="Verdana" w:hAnsi="Verdana"/>
            <w:sz w:val="20"/>
            <w:szCs w:val="20"/>
          </w:rPr>
          <w:t>μισθοδοτείται από τον τακτικό προϋπολογισμό</w:t>
        </w:r>
        <w:r w:rsidR="00F94FDF" w:rsidRPr="00F94FDF">
          <w:rPr>
            <w:rFonts w:ascii="Verdana" w:hAnsi="Verdana"/>
            <w:sz w:val="20"/>
            <w:szCs w:val="20"/>
          </w:rPr>
          <w:t>,</w:t>
        </w:r>
      </w:ins>
      <w:r w:rsidR="004A29C3">
        <w:rPr>
          <w:rFonts w:ascii="Verdana" w:hAnsi="Verdana"/>
          <w:sz w:val="20"/>
          <w:szCs w:val="20"/>
        </w:rPr>
        <w:t xml:space="preserve"> </w:t>
      </w:r>
      <w:r w:rsidR="004F3427" w:rsidRPr="001906F8">
        <w:rPr>
          <w:rFonts w:ascii="Verdana" w:hAnsi="Verdana"/>
          <w:sz w:val="20"/>
          <w:szCs w:val="20"/>
        </w:rPr>
        <w:t xml:space="preserve">απασχολείται στην πράξη για την εκτέλεση δραστηριοτήτων τις οποίες ο </w:t>
      </w:r>
      <w:r w:rsidR="00DF467A" w:rsidRPr="001906F8">
        <w:rPr>
          <w:rFonts w:ascii="Verdana" w:hAnsi="Verdana"/>
          <w:sz w:val="20"/>
          <w:szCs w:val="20"/>
        </w:rPr>
        <w:t>δικαιούχος</w:t>
      </w:r>
      <w:r w:rsidR="004F3427" w:rsidRPr="001906F8">
        <w:rPr>
          <w:rFonts w:ascii="Verdana" w:hAnsi="Verdana"/>
          <w:sz w:val="20"/>
          <w:szCs w:val="20"/>
        </w:rPr>
        <w:t xml:space="preserve"> δεν θα εκτελούσε εάν δεν είχε </w:t>
      </w:r>
      <w:r w:rsidR="004F3427" w:rsidRPr="00F94FDF">
        <w:rPr>
          <w:rFonts w:ascii="Verdana" w:hAnsi="Verdana"/>
          <w:sz w:val="20"/>
          <w:szCs w:val="20"/>
        </w:rPr>
        <w:t xml:space="preserve">αναληφθεί η υλοποίηση της πράξης. </w:t>
      </w:r>
      <w:del w:id="958" w:author="ΕΥΘΥ" w:date="2018-12-10T15:33:00Z">
        <w:r w:rsidR="004F3427" w:rsidRPr="001906F8">
          <w:rPr>
            <w:rFonts w:ascii="Verdana" w:hAnsi="Verdana"/>
            <w:sz w:val="20"/>
            <w:szCs w:val="20"/>
          </w:rPr>
          <w:delText>Ο χρόνος απασχόλησης του προσωπικού στην πράξη προσδιορίζεται στην</w:delText>
        </w:r>
      </w:del>
      <w:ins w:id="959" w:author="ΕΥΘΥ" w:date="2018-12-10T15:33:00Z">
        <w:r w:rsidR="00F94FDF" w:rsidRPr="00F94FDF">
          <w:rPr>
            <w:rFonts w:ascii="Verdana" w:hAnsi="Verdana"/>
            <w:sz w:val="20"/>
            <w:szCs w:val="20"/>
          </w:rPr>
          <w:t>Το προσωπικό που συμμετέχει στην πράξη</w:t>
        </w:r>
        <w:r w:rsidR="00F94FDF">
          <w:rPr>
            <w:rFonts w:ascii="Verdana" w:hAnsi="Verdana"/>
            <w:sz w:val="20"/>
            <w:szCs w:val="20"/>
          </w:rPr>
          <w:t>, οι ενέργειες που αναλαμβάνει και τα παραδοτέα</w:t>
        </w:r>
        <w:r w:rsidR="00F94FDF" w:rsidRPr="00F94FDF">
          <w:rPr>
            <w:rFonts w:ascii="Verdana" w:hAnsi="Verdana"/>
            <w:sz w:val="20"/>
            <w:szCs w:val="20"/>
          </w:rPr>
          <w:t xml:space="preserve"> </w:t>
        </w:r>
        <w:r w:rsidR="00F94FDF">
          <w:rPr>
            <w:rFonts w:ascii="Verdana" w:hAnsi="Verdana"/>
            <w:sz w:val="20"/>
            <w:szCs w:val="20"/>
          </w:rPr>
          <w:t xml:space="preserve">στα οποία συμμετέχει </w:t>
        </w:r>
        <w:r w:rsidR="00F94FDF" w:rsidRPr="00F94FDF">
          <w:rPr>
            <w:rFonts w:ascii="Verdana" w:hAnsi="Verdana"/>
            <w:sz w:val="20"/>
            <w:szCs w:val="20"/>
          </w:rPr>
          <w:t xml:space="preserve">και ο </w:t>
        </w:r>
        <w:r w:rsidR="004F3427" w:rsidRPr="00F94FDF">
          <w:rPr>
            <w:rFonts w:ascii="Verdana" w:hAnsi="Verdana"/>
            <w:sz w:val="20"/>
            <w:szCs w:val="20"/>
          </w:rPr>
          <w:t xml:space="preserve">χρόνος απασχόλησης του </w:t>
        </w:r>
        <w:r w:rsidR="00F94FDF" w:rsidRPr="00F94FDF">
          <w:rPr>
            <w:rFonts w:ascii="Verdana" w:hAnsi="Verdana"/>
            <w:sz w:val="20"/>
            <w:szCs w:val="20"/>
          </w:rPr>
          <w:t>σε αυτή</w:t>
        </w:r>
        <w:r w:rsidR="004F3427" w:rsidRPr="00F94FDF">
          <w:rPr>
            <w:rFonts w:ascii="Verdana" w:hAnsi="Verdana"/>
            <w:sz w:val="20"/>
            <w:szCs w:val="20"/>
          </w:rPr>
          <w:t xml:space="preserve"> </w:t>
        </w:r>
        <w:r w:rsidR="00F94FDF" w:rsidRPr="004F3427">
          <w:rPr>
            <w:rFonts w:ascii="Verdana" w:hAnsi="Verdana"/>
            <w:sz w:val="20"/>
            <w:szCs w:val="20"/>
          </w:rPr>
          <w:t>σε σχέση με τις ενέργειες και τα παραδοτέα της πράξης</w:t>
        </w:r>
        <w:r w:rsidR="00F94FDF">
          <w:rPr>
            <w:rFonts w:ascii="Verdana" w:hAnsi="Verdana"/>
            <w:sz w:val="20"/>
            <w:szCs w:val="20"/>
          </w:rPr>
          <w:t xml:space="preserve">, </w:t>
        </w:r>
        <w:r w:rsidR="00F94FDF" w:rsidRPr="00F94FDF">
          <w:rPr>
            <w:rFonts w:ascii="Verdana" w:hAnsi="Verdana"/>
            <w:sz w:val="20"/>
            <w:szCs w:val="20"/>
          </w:rPr>
          <w:t>καθορίζεται με</w:t>
        </w:r>
      </w:ins>
      <w:r w:rsidR="00F94FDF" w:rsidRPr="00F94FDF">
        <w:rPr>
          <w:rFonts w:ascii="Verdana" w:hAnsi="Verdana"/>
          <w:sz w:val="20"/>
          <w:szCs w:val="20"/>
        </w:rPr>
        <w:t xml:space="preserve"> απόφαση του αρμόδιου οργάνου του δικαιούχου.</w:t>
      </w:r>
      <w:r w:rsidR="00F94FDF" w:rsidRPr="004F3427">
        <w:rPr>
          <w:rFonts w:ascii="Verdana" w:hAnsi="Verdana"/>
          <w:sz w:val="20"/>
          <w:szCs w:val="20"/>
        </w:rPr>
        <w:t xml:space="preserve"> </w:t>
      </w:r>
    </w:p>
    <w:p w14:paraId="0E7E12BC" w14:textId="6902626E" w:rsidR="006B3F18" w:rsidRDefault="001906F8" w:rsidP="001906F8">
      <w:pPr>
        <w:pStyle w:val="msonospacing0"/>
        <w:spacing w:after="120" w:line="264" w:lineRule="auto"/>
        <w:ind w:left="851" w:hanging="425"/>
        <w:jc w:val="both"/>
        <w:rPr>
          <w:rFonts w:ascii="Verdana" w:hAnsi="Verdana"/>
          <w:sz w:val="20"/>
          <w:szCs w:val="20"/>
        </w:rPr>
      </w:pPr>
      <w:r>
        <w:rPr>
          <w:rFonts w:ascii="Verdana" w:hAnsi="Verdana"/>
          <w:sz w:val="20"/>
          <w:szCs w:val="20"/>
        </w:rPr>
        <w:t>γ)</w:t>
      </w:r>
      <w:r>
        <w:rPr>
          <w:rFonts w:ascii="Verdana" w:hAnsi="Verdana"/>
          <w:sz w:val="20"/>
          <w:szCs w:val="20"/>
        </w:rPr>
        <w:tab/>
      </w:r>
      <w:r w:rsidR="004F3427" w:rsidRPr="004F3427">
        <w:rPr>
          <w:rFonts w:ascii="Verdana" w:hAnsi="Verdana"/>
          <w:sz w:val="20"/>
          <w:szCs w:val="20"/>
        </w:rPr>
        <w:t xml:space="preserve">Τυχόν έκτακτο προσωπικό που απαιτείται για την υλοποίηση της πράξης απασχολείται από το δικαιούχο </w:t>
      </w:r>
      <w:del w:id="960" w:author="ΕΥΘΥ" w:date="2018-12-10T15:33:00Z">
        <w:r w:rsidR="004F3427" w:rsidRPr="004F3427">
          <w:rPr>
            <w:rFonts w:ascii="Verdana" w:hAnsi="Verdana"/>
            <w:sz w:val="20"/>
            <w:szCs w:val="20"/>
          </w:rPr>
          <w:delText>είτε με σύμβαση</w:delText>
        </w:r>
      </w:del>
      <w:ins w:id="961" w:author="ΕΥΘΥ" w:date="2018-12-10T15:33:00Z">
        <w:r w:rsidR="004F3427" w:rsidRPr="004F3427">
          <w:rPr>
            <w:rFonts w:ascii="Verdana" w:hAnsi="Verdana"/>
            <w:sz w:val="20"/>
            <w:szCs w:val="20"/>
          </w:rPr>
          <w:t xml:space="preserve"> </w:t>
        </w:r>
        <w:r w:rsidR="006D179D">
          <w:rPr>
            <w:rFonts w:ascii="Verdana" w:hAnsi="Verdana"/>
            <w:sz w:val="20"/>
            <w:szCs w:val="20"/>
          </w:rPr>
          <w:t xml:space="preserve">στη βάση </w:t>
        </w:r>
        <w:r w:rsidR="004F3427" w:rsidRPr="004F3427">
          <w:rPr>
            <w:rFonts w:ascii="Verdana" w:hAnsi="Verdana"/>
            <w:sz w:val="20"/>
            <w:szCs w:val="20"/>
          </w:rPr>
          <w:t xml:space="preserve"> σύμβαση</w:t>
        </w:r>
        <w:r w:rsidR="006D179D">
          <w:rPr>
            <w:rFonts w:ascii="Verdana" w:hAnsi="Verdana"/>
            <w:sz w:val="20"/>
            <w:szCs w:val="20"/>
          </w:rPr>
          <w:t>ς</w:t>
        </w:r>
      </w:ins>
      <w:r w:rsidR="004F3427" w:rsidRPr="004F3427">
        <w:rPr>
          <w:rFonts w:ascii="Verdana" w:hAnsi="Verdana"/>
          <w:sz w:val="20"/>
          <w:szCs w:val="20"/>
        </w:rPr>
        <w:t xml:space="preserve"> εργασίας ορισμένου χρόνου (πλήρους ή μερικής απασχόλησης</w:t>
      </w:r>
      <w:del w:id="962" w:author="ΕΥΘΥ" w:date="2018-12-10T15:33:00Z">
        <w:r w:rsidR="004F3427" w:rsidRPr="004F3427">
          <w:rPr>
            <w:rFonts w:ascii="Verdana" w:hAnsi="Verdana"/>
            <w:sz w:val="20"/>
            <w:szCs w:val="20"/>
          </w:rPr>
          <w:delText>), είτε με σύμβαση μίσθωσης έργου</w:delText>
        </w:r>
        <w:r w:rsidR="005D1067">
          <w:rPr>
            <w:rFonts w:ascii="Verdana" w:hAnsi="Verdana"/>
            <w:sz w:val="20"/>
            <w:szCs w:val="20"/>
          </w:rPr>
          <w:delText>.</w:delText>
        </w:r>
      </w:del>
      <w:ins w:id="963" w:author="ΕΥΘΥ" w:date="2018-12-10T15:33:00Z">
        <w:r w:rsidR="004F3427" w:rsidRPr="004F3427">
          <w:rPr>
            <w:rFonts w:ascii="Verdana" w:hAnsi="Verdana"/>
            <w:sz w:val="20"/>
            <w:szCs w:val="20"/>
          </w:rPr>
          <w:t>)</w:t>
        </w:r>
        <w:r w:rsidR="004A29C3">
          <w:rPr>
            <w:rFonts w:ascii="Verdana" w:hAnsi="Verdana"/>
            <w:sz w:val="20"/>
            <w:szCs w:val="20"/>
          </w:rPr>
          <w:t>.</w:t>
        </w:r>
      </w:ins>
      <w:r w:rsidR="005D1067">
        <w:rPr>
          <w:rFonts w:ascii="Verdana" w:hAnsi="Verdana"/>
          <w:sz w:val="20"/>
          <w:szCs w:val="20"/>
        </w:rPr>
        <w:t xml:space="preserve"> </w:t>
      </w:r>
      <w:r w:rsidR="004F3427" w:rsidRPr="004F3427">
        <w:rPr>
          <w:rFonts w:ascii="Verdana" w:hAnsi="Verdana"/>
          <w:sz w:val="20"/>
          <w:szCs w:val="20"/>
        </w:rPr>
        <w:t xml:space="preserve">Στη σύμβαση προσδιορίζεται </w:t>
      </w:r>
      <w:del w:id="964" w:author="ΕΥΘΥ" w:date="2018-12-10T15:33:00Z">
        <w:r w:rsidR="004F3427" w:rsidRPr="004F3427">
          <w:rPr>
            <w:rFonts w:ascii="Verdana" w:hAnsi="Verdana"/>
            <w:sz w:val="20"/>
            <w:szCs w:val="20"/>
          </w:rPr>
          <w:delText xml:space="preserve">η αποκλειστική απασχόληση στην πράξη, </w:delText>
        </w:r>
      </w:del>
      <w:r w:rsidR="004F3427" w:rsidRPr="004F3427">
        <w:rPr>
          <w:rFonts w:ascii="Verdana" w:hAnsi="Verdana"/>
          <w:sz w:val="20"/>
          <w:szCs w:val="20"/>
        </w:rPr>
        <w:t>το αντικείμενο</w:t>
      </w:r>
      <w:ins w:id="965" w:author="ΕΥΘΥ" w:date="2018-12-10T15:33:00Z">
        <w:r w:rsidR="00992177">
          <w:rPr>
            <w:rFonts w:ascii="Verdana" w:hAnsi="Verdana"/>
            <w:sz w:val="20"/>
            <w:szCs w:val="20"/>
          </w:rPr>
          <w:t>, ο χρόνος και η αμοιβή</w:t>
        </w:r>
      </w:ins>
      <w:r w:rsidR="004F3427" w:rsidRPr="004F3427">
        <w:rPr>
          <w:rFonts w:ascii="Verdana" w:hAnsi="Verdana"/>
          <w:sz w:val="20"/>
          <w:szCs w:val="20"/>
        </w:rPr>
        <w:t xml:space="preserve"> της απασχόλησης σε σχέση με τις ενέργειες και τα παραδοτέα της πράξης</w:t>
      </w:r>
      <w:del w:id="966" w:author="ΕΥΘΥ" w:date="2018-12-10T15:33:00Z">
        <w:r w:rsidR="004F3427" w:rsidRPr="004F3427">
          <w:rPr>
            <w:rFonts w:ascii="Verdana" w:hAnsi="Verdana"/>
            <w:sz w:val="20"/>
            <w:szCs w:val="20"/>
          </w:rPr>
          <w:delText xml:space="preserve"> και η αμοιβή</w:delText>
        </w:r>
      </w:del>
      <w:r w:rsidR="004F3427" w:rsidRPr="004F3427">
        <w:rPr>
          <w:rFonts w:ascii="Verdana" w:hAnsi="Verdana"/>
          <w:sz w:val="20"/>
          <w:szCs w:val="20"/>
        </w:rPr>
        <w:t>.</w:t>
      </w:r>
    </w:p>
    <w:p w14:paraId="15A1638E" w14:textId="77777777" w:rsidR="006B3F18" w:rsidRDefault="001906F8" w:rsidP="001906F8">
      <w:pPr>
        <w:pStyle w:val="msonospacing0"/>
        <w:spacing w:after="120" w:line="264" w:lineRule="auto"/>
        <w:ind w:left="851" w:hanging="425"/>
        <w:jc w:val="both"/>
        <w:rPr>
          <w:rFonts w:ascii="Verdana" w:hAnsi="Verdana"/>
          <w:sz w:val="20"/>
          <w:szCs w:val="20"/>
        </w:rPr>
      </w:pPr>
      <w:r>
        <w:rPr>
          <w:rFonts w:ascii="Verdana" w:hAnsi="Verdana"/>
          <w:sz w:val="20"/>
          <w:szCs w:val="20"/>
        </w:rPr>
        <w:t>δ)</w:t>
      </w:r>
      <w:r>
        <w:rPr>
          <w:rFonts w:ascii="Verdana" w:hAnsi="Verdana"/>
          <w:sz w:val="20"/>
          <w:szCs w:val="20"/>
        </w:rPr>
        <w:tab/>
      </w:r>
      <w:r w:rsidR="004F3427" w:rsidRPr="004F3427">
        <w:rPr>
          <w:rFonts w:ascii="Verdana" w:hAnsi="Verdana"/>
          <w:sz w:val="20"/>
          <w:szCs w:val="20"/>
        </w:rPr>
        <w:t xml:space="preserve">Διασφαλίζεται τεκμηριωμένα η μη διπλή χρηματοδότηση των δαπανών από κάθε άλλη πηγή χρηματοδότησης. </w:t>
      </w:r>
    </w:p>
    <w:p w14:paraId="6B750D55" w14:textId="77777777" w:rsidR="00554EB1" w:rsidRDefault="00554EB1" w:rsidP="001906F8">
      <w:pPr>
        <w:pStyle w:val="msonospacing0"/>
        <w:spacing w:after="120" w:line="264" w:lineRule="auto"/>
        <w:ind w:left="851" w:hanging="425"/>
        <w:jc w:val="both"/>
        <w:rPr>
          <w:ins w:id="967" w:author="ΕΥΘΥ" w:date="2018-12-10T15:33:00Z"/>
          <w:rFonts w:ascii="Verdana" w:hAnsi="Verdana"/>
          <w:sz w:val="20"/>
          <w:szCs w:val="20"/>
        </w:rPr>
      </w:pPr>
      <w:ins w:id="968" w:author="ΕΥΘΥ" w:date="2018-12-10T15:33:00Z">
        <w:r>
          <w:rPr>
            <w:rFonts w:ascii="Verdana" w:hAnsi="Verdana"/>
            <w:sz w:val="20"/>
            <w:szCs w:val="20"/>
          </w:rPr>
          <w:t>ε)</w:t>
        </w:r>
        <w:r>
          <w:rPr>
            <w:rFonts w:ascii="Verdana" w:hAnsi="Verdana"/>
            <w:sz w:val="20"/>
            <w:szCs w:val="20"/>
          </w:rPr>
          <w:tab/>
          <w:t>Στο προσωπικό του δικαιούχου που προσδιορίζεται σύμφωνα με τα στοιχεία α) έως και γ), δύναται να περιλαμβάνονται και τα μέλη συνεταιρισμών εργαζομένων σύμφωνα με τα οριζόμενα στον ν. 4430/2016, υπό την προ</w:t>
        </w:r>
        <w:r w:rsidR="000D36C2">
          <w:rPr>
            <w:rFonts w:ascii="Verdana" w:hAnsi="Verdana"/>
            <w:sz w:val="20"/>
            <w:szCs w:val="20"/>
          </w:rPr>
          <w:t>ϋπό</w:t>
        </w:r>
        <w:r>
          <w:rPr>
            <w:rFonts w:ascii="Verdana" w:hAnsi="Verdana"/>
            <w:sz w:val="20"/>
            <w:szCs w:val="20"/>
          </w:rPr>
          <w:t>θ</w:t>
        </w:r>
        <w:r w:rsidR="000D36C2">
          <w:rPr>
            <w:rFonts w:ascii="Verdana" w:hAnsi="Verdana"/>
            <w:sz w:val="20"/>
            <w:szCs w:val="20"/>
          </w:rPr>
          <w:t>ε</w:t>
        </w:r>
        <w:r>
          <w:rPr>
            <w:rFonts w:ascii="Verdana" w:hAnsi="Verdana"/>
            <w:sz w:val="20"/>
            <w:szCs w:val="20"/>
          </w:rPr>
          <w:t xml:space="preserve">ση ότι το σύστημα αμοιβών και οι όροι εργασίας </w:t>
        </w:r>
        <w:r w:rsidR="000D36C2">
          <w:rPr>
            <w:rFonts w:ascii="Verdana" w:hAnsi="Verdana"/>
            <w:sz w:val="20"/>
            <w:szCs w:val="20"/>
          </w:rPr>
          <w:t>των μελών του συνεταιρισμού που καθορίζεται από το καταστατικό τους ή από ειδικές ρυθμίσεις εγκεκριμένες από τη Γενική Συνέλευση σύμφωνα με το άρθρο 26, παράγραφος 6.α του ίδιου νόμου προσομοιάζει με αυτά της εξαρτημένης εργασίας και έχουν προσδιοριστεί ανεξάρτητα από τη συγχρηματοδοτούμενη πράξη.</w:t>
        </w:r>
      </w:ins>
    </w:p>
    <w:p w14:paraId="048D726A" w14:textId="264DB33F" w:rsidR="006B3F18" w:rsidRDefault="004F3427">
      <w:pPr>
        <w:pStyle w:val="Default"/>
        <w:spacing w:after="120" w:line="264" w:lineRule="auto"/>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3. </w:t>
      </w:r>
      <w:r w:rsidR="001A248F">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Φυσικά πρόσωπα που </w:t>
      </w:r>
      <w:del w:id="969" w:author="ΕΥΘΥ" w:date="2018-12-10T15:33:00Z">
        <w:r w:rsidRPr="004F3427">
          <w:rPr>
            <w:rFonts w:ascii="Verdana" w:eastAsia="EUAlbertina-Regu-Identity-H" w:hAnsi="Verdana" w:cs="EUAlbertina-Regu-Identity-H"/>
            <w:sz w:val="20"/>
            <w:szCs w:val="20"/>
          </w:rPr>
          <w:delText>απασχολούνται στην πράξη στη βάση συμβάσεων</w:delText>
        </w:r>
      </w:del>
      <w:ins w:id="970" w:author="ΕΥΘΥ" w:date="2018-12-10T15:33:00Z">
        <w:r w:rsidR="00992177">
          <w:rPr>
            <w:rFonts w:ascii="Verdana" w:eastAsia="EUAlbertina-Regu-Identity-H" w:hAnsi="Verdana" w:cs="EUAlbertina-Regu-Identity-H"/>
            <w:sz w:val="20"/>
            <w:szCs w:val="20"/>
          </w:rPr>
          <w:t xml:space="preserve">συμβάλλονται </w:t>
        </w:r>
        <w:r w:rsidR="00187867">
          <w:rPr>
            <w:rFonts w:ascii="Verdana" w:eastAsia="EUAlbertina-Regu-Identity-H" w:hAnsi="Verdana" w:cs="EUAlbertina-Regu-Identity-H"/>
            <w:sz w:val="20"/>
            <w:szCs w:val="20"/>
          </w:rPr>
          <w:t>με το Δικαιούχο</w:t>
        </w:r>
        <w:r w:rsidRPr="004F3427">
          <w:rPr>
            <w:rFonts w:ascii="Verdana" w:eastAsia="EUAlbertina-Regu-Identity-H" w:hAnsi="Verdana" w:cs="EUAlbertina-Regu-Identity-H"/>
            <w:sz w:val="20"/>
            <w:szCs w:val="20"/>
          </w:rPr>
          <w:t xml:space="preserve"> </w:t>
        </w:r>
        <w:r w:rsidR="00992177">
          <w:rPr>
            <w:rFonts w:ascii="Verdana" w:eastAsia="EUAlbertina-Regu-Identity-H" w:hAnsi="Verdana" w:cs="EUAlbertina-Regu-Identity-H"/>
            <w:sz w:val="20"/>
            <w:szCs w:val="20"/>
          </w:rPr>
          <w:t>με σύμβαση</w:t>
        </w:r>
      </w:ins>
      <w:r w:rsidR="00992177">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 xml:space="preserve">μίσθωσης έργου </w:t>
      </w:r>
      <w:del w:id="971" w:author="ΕΥΘΥ" w:date="2018-12-10T15:33:00Z">
        <w:r w:rsidR="00003B94">
          <w:rPr>
            <w:rFonts w:ascii="Verdana" w:eastAsia="EUAlbertina-Regu-Identity-H" w:hAnsi="Verdana" w:cs="EUAlbertina-Regu-Identity-H"/>
            <w:sz w:val="20"/>
            <w:szCs w:val="20"/>
          </w:rPr>
          <w:delText>θεωρούνται</w:delText>
        </w:r>
        <w:r w:rsidRPr="004F3427">
          <w:rPr>
            <w:rFonts w:ascii="Verdana" w:eastAsia="EUAlbertina-Regu-Identity-H" w:hAnsi="Verdana" w:cs="EUAlbertina-Regu-Identity-H"/>
            <w:sz w:val="20"/>
            <w:szCs w:val="20"/>
          </w:rPr>
          <w:delText xml:space="preserve"> έκτακτο προσωπικό</w:delText>
        </w:r>
      </w:del>
      <w:ins w:id="972" w:author="ΕΥΘΥ" w:date="2018-12-10T15:33:00Z">
        <w:r w:rsidR="00992177">
          <w:rPr>
            <w:rFonts w:ascii="Verdana" w:eastAsia="EUAlbertina-Regu-Identity-H" w:hAnsi="Verdana" w:cs="EUAlbertina-Regu-Identity-H"/>
            <w:sz w:val="20"/>
            <w:szCs w:val="20"/>
          </w:rPr>
          <w:t>εντάσσονται στις άμεσες δαπάνες προσωπικού</w:t>
        </w:r>
      </w:ins>
      <w:r w:rsidR="004756B7">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του δικαιούχου για το χρονικό διάστημα της υλοποίησης της σύμβασης</w:t>
      </w:r>
      <w:r w:rsidR="00003B94">
        <w:rPr>
          <w:rFonts w:ascii="Verdana" w:eastAsia="EUAlbertina-Regu-Identity-H" w:hAnsi="Verdana" w:cs="EUAlbertina-Regu-Identity-H"/>
          <w:sz w:val="20"/>
          <w:szCs w:val="20"/>
        </w:rPr>
        <w:t>, υπό τις παρακάτω προϋποθέσεις:</w:t>
      </w:r>
    </w:p>
    <w:p w14:paraId="416AFBA3" w14:textId="0DE23269" w:rsidR="006D0346" w:rsidRDefault="004F3427">
      <w:pPr>
        <w:pStyle w:val="Default"/>
        <w:spacing w:after="120" w:line="264" w:lineRule="auto"/>
        <w:ind w:left="851" w:hanging="425"/>
        <w:jc w:val="both"/>
        <w:rPr>
          <w:ins w:id="973" w:author="ΕΥΘΥ" w:date="2018-12-10T15:33:00Z"/>
          <w:rFonts w:ascii="Verdana" w:eastAsia="EUAlbertina-Regu-Identity-H" w:hAnsi="Verdana" w:cs="EUAlbertina-Regu-Identity-H"/>
          <w:sz w:val="20"/>
          <w:szCs w:val="20"/>
        </w:rPr>
      </w:pPr>
      <w:del w:id="974" w:author="ΕΥΘΥ" w:date="2018-12-10T15:33:00Z">
        <w:r w:rsidRPr="004F3427">
          <w:rPr>
            <w:rFonts w:ascii="Verdana" w:eastAsia="EUAlbertina-Regu-Identity-H" w:hAnsi="Verdana" w:cs="EUAlbertina-Regu-Identity-H"/>
            <w:sz w:val="20"/>
            <w:szCs w:val="20"/>
          </w:rPr>
          <w:delText>α</w:delText>
        </w:r>
      </w:del>
      <w:ins w:id="975" w:author="ΕΥΘΥ" w:date="2018-12-10T15:33:00Z">
        <w:r w:rsidRPr="004F3427">
          <w:rPr>
            <w:rFonts w:ascii="Verdana" w:eastAsia="EUAlbertina-Regu-Identity-H" w:hAnsi="Verdana" w:cs="EUAlbertina-Regu-Identity-H"/>
            <w:sz w:val="20"/>
            <w:szCs w:val="20"/>
          </w:rPr>
          <w:t xml:space="preserve">α) </w:t>
        </w:r>
        <w:r w:rsidR="001A248F">
          <w:rPr>
            <w:rFonts w:ascii="Verdana" w:eastAsia="EUAlbertina-Regu-Identity-H" w:hAnsi="Verdana" w:cs="EUAlbertina-Regu-Identity-H"/>
            <w:sz w:val="20"/>
            <w:szCs w:val="20"/>
          </w:rPr>
          <w:tab/>
        </w:r>
        <w:r w:rsidR="007C4D5B">
          <w:rPr>
            <w:rFonts w:ascii="Verdana" w:eastAsia="EUAlbertina-Regu-Identity-H" w:hAnsi="Verdana" w:cs="EUAlbertina-Regu-Identity-H"/>
            <w:sz w:val="20"/>
            <w:szCs w:val="20"/>
          </w:rPr>
          <w:t xml:space="preserve">Στη σύμβαση προσδιορίζεται </w:t>
        </w:r>
        <w:r w:rsidR="007C4D5B" w:rsidRPr="00992177">
          <w:rPr>
            <w:rFonts w:ascii="Verdana" w:eastAsia="EUAlbertina-Regu-Identity-H" w:hAnsi="Verdana" w:cs="EUAlbertina-Regu-Identity-H"/>
            <w:sz w:val="20"/>
            <w:szCs w:val="20"/>
          </w:rPr>
          <w:t>το συγκεκριμένο έργο που θα εκτελ</w:t>
        </w:r>
        <w:r w:rsidR="007C4D5B">
          <w:rPr>
            <w:rFonts w:ascii="Verdana" w:eastAsia="EUAlbertina-Regu-Identity-H" w:hAnsi="Verdana" w:cs="EUAlbertina-Regu-Identity-H"/>
            <w:sz w:val="20"/>
            <w:szCs w:val="20"/>
          </w:rPr>
          <w:t>εστεί</w:t>
        </w:r>
        <w:r w:rsidR="007C4D5B" w:rsidRPr="00992177">
          <w:rPr>
            <w:rFonts w:ascii="Verdana" w:eastAsia="EUAlbertina-Regu-Identity-H" w:hAnsi="Verdana" w:cs="EUAlbertina-Regu-Identity-H"/>
            <w:sz w:val="20"/>
            <w:szCs w:val="20"/>
          </w:rPr>
          <w:t xml:space="preserve"> προσδιοριζόμενο σε σχέση με την συγχρηματοδοτούμενη πράξη, ο χρόνος εκτέλεσης και παράδοσης του, το συνολικό ποσό της αμοιβής του </w:t>
        </w:r>
        <w:r w:rsidR="007C4D5B">
          <w:rPr>
            <w:rFonts w:ascii="Verdana" w:eastAsia="EUAlbertina-Regu-Identity-H" w:hAnsi="Verdana" w:cs="EUAlbertina-Regu-Identity-H"/>
            <w:sz w:val="20"/>
            <w:szCs w:val="20"/>
          </w:rPr>
          <w:t>αντισυμβ</w:t>
        </w:r>
        <w:r w:rsidR="004756B7">
          <w:rPr>
            <w:rFonts w:ascii="Verdana" w:eastAsia="EUAlbertina-Regu-Identity-H" w:hAnsi="Verdana" w:cs="EUAlbertina-Regu-Identity-H"/>
            <w:sz w:val="20"/>
            <w:szCs w:val="20"/>
          </w:rPr>
          <w:t>α</w:t>
        </w:r>
        <w:r w:rsidR="007C4D5B">
          <w:rPr>
            <w:rFonts w:ascii="Verdana" w:eastAsia="EUAlbertina-Regu-Identity-H" w:hAnsi="Verdana" w:cs="EUAlbertina-Regu-Identity-H"/>
            <w:sz w:val="20"/>
            <w:szCs w:val="20"/>
          </w:rPr>
          <w:t>λλόμενου φυσικού προσώπου</w:t>
        </w:r>
        <w:r w:rsidR="007C4D5B" w:rsidRPr="00992177">
          <w:rPr>
            <w:rFonts w:ascii="Verdana" w:eastAsia="EUAlbertina-Regu-Identity-H" w:hAnsi="Verdana" w:cs="EUAlbertina-Regu-Identity-H"/>
            <w:sz w:val="20"/>
            <w:szCs w:val="20"/>
          </w:rPr>
          <w:t xml:space="preserve">, ο τόπος εκτέλεσης του έργου, </w:t>
        </w:r>
        <w:r w:rsidR="007C4D5B" w:rsidRPr="00E110AE">
          <w:rPr>
            <w:rFonts w:ascii="Verdana" w:eastAsia="EUAlbertina-Regu-Identity-H" w:hAnsi="Verdana" w:cs="EUAlbertina-Regu-Identity-H"/>
            <w:sz w:val="20"/>
            <w:szCs w:val="20"/>
          </w:rPr>
          <w:t>καθώς και ότι το έργο συνδέεται αποκλειστικά με τις ανάγκες της συγχρηματοδοτούμενης πράξης για την οποία συνάπτεται.</w:t>
        </w:r>
        <w:r w:rsidR="007C4D5B" w:rsidRPr="00992177">
          <w:rPr>
            <w:rFonts w:ascii="Verdana" w:eastAsia="EUAlbertina-Regu-Identity-H" w:hAnsi="Verdana" w:cs="EUAlbertina-Regu-Identity-H"/>
            <w:sz w:val="20"/>
            <w:szCs w:val="20"/>
          </w:rPr>
          <w:t xml:space="preserve"> </w:t>
        </w:r>
      </w:ins>
    </w:p>
    <w:p w14:paraId="40447FB8" w14:textId="39B4944D" w:rsidR="006B3F18" w:rsidRPr="00BD3E5B" w:rsidRDefault="00992177">
      <w:pPr>
        <w:pStyle w:val="Default"/>
        <w:spacing w:after="120" w:line="264" w:lineRule="auto"/>
        <w:ind w:left="851" w:hanging="425"/>
        <w:jc w:val="both"/>
        <w:rPr>
          <w:rFonts w:ascii="Verdana" w:eastAsia="EUAlbertina-Regu-Identity-H" w:hAnsi="Verdana" w:cs="EUAlbertina-Regu-Identity-H"/>
          <w:sz w:val="20"/>
          <w:szCs w:val="20"/>
        </w:rPr>
      </w:pPr>
      <w:ins w:id="976" w:author="ΕΥΘΥ" w:date="2018-12-10T15:33:00Z">
        <w:r>
          <w:rPr>
            <w:rFonts w:ascii="Verdana" w:eastAsia="EUAlbertina-Regu-Identity-H" w:hAnsi="Verdana" w:cs="EUAlbertina-Regu-Identity-H"/>
            <w:sz w:val="20"/>
            <w:szCs w:val="20"/>
          </w:rPr>
          <w:t>β</w:t>
        </w:r>
      </w:ins>
      <w:r>
        <w:rPr>
          <w:rFonts w:ascii="Verdana" w:eastAsia="EUAlbertina-Regu-Identity-H" w:hAnsi="Verdana" w:cs="EUAlbertina-Regu-Identity-H"/>
          <w:sz w:val="20"/>
          <w:szCs w:val="20"/>
        </w:rPr>
        <w:t xml:space="preserve">) </w:t>
      </w:r>
      <w:r w:rsidR="00BD3E5B" w:rsidRPr="00BD3E5B">
        <w:rPr>
          <w:rFonts w:ascii="Verdana" w:eastAsia="EUAlbertina-Regu-Identity-H" w:hAnsi="Verdana" w:cs="EUAlbertina-Regu-Identity-H"/>
          <w:sz w:val="20"/>
          <w:szCs w:val="20"/>
        </w:rPr>
        <w:tab/>
      </w:r>
      <w:r w:rsidR="004F3427" w:rsidRPr="004F3427">
        <w:rPr>
          <w:rFonts w:ascii="Verdana" w:eastAsia="EUAlbertina-Regu-Identity-H" w:hAnsi="Verdana" w:cs="EUAlbertina-Regu-Identity-H"/>
          <w:sz w:val="20"/>
          <w:szCs w:val="20"/>
        </w:rPr>
        <w:t>Το φυσικό πρόσωπο εργάζεται κάτω από τις οδηγίες του δικαιούχου και, εάν δεν συμφωνηθεί διαφορετικά, στις εγκαταστάσεις του δικαιούχου</w:t>
      </w:r>
      <w:del w:id="977" w:author="ΕΥΘΥ" w:date="2018-12-10T15:33:00Z">
        <w:r w:rsidR="004F3427" w:rsidRPr="004F3427">
          <w:rPr>
            <w:rFonts w:ascii="Verdana" w:eastAsia="EUAlbertina-Regu-Identity-H" w:hAnsi="Verdana" w:cs="EUAlbertina-Regu-Identity-H"/>
            <w:sz w:val="20"/>
            <w:szCs w:val="20"/>
          </w:rPr>
          <w:delText>. Ο τόπος εργασίας του φυσικού προσώπου</w:delText>
        </w:r>
        <w:r w:rsidR="00380ED4">
          <w:rPr>
            <w:rFonts w:ascii="Verdana" w:eastAsia="EUAlbertina-Regu-Identity-H" w:hAnsi="Verdana" w:cs="EUAlbertina-Regu-Identity-H"/>
            <w:sz w:val="20"/>
            <w:szCs w:val="20"/>
          </w:rPr>
          <w:delText>,</w:delText>
        </w:r>
        <w:r w:rsidR="00EC0504">
          <w:rPr>
            <w:rFonts w:ascii="Verdana" w:eastAsia="EUAlbertina-Regu-Identity-H" w:hAnsi="Verdana" w:cs="EUAlbertina-Regu-Identity-H"/>
            <w:sz w:val="20"/>
            <w:szCs w:val="20"/>
          </w:rPr>
          <w:delText xml:space="preserve"> </w:delText>
        </w:r>
        <w:r w:rsidR="00380ED4">
          <w:rPr>
            <w:rFonts w:ascii="Verdana" w:eastAsia="EUAlbertina-Regu-Identity-H" w:hAnsi="Verdana" w:cs="EUAlbertina-Regu-Identity-H"/>
            <w:sz w:val="20"/>
            <w:szCs w:val="20"/>
          </w:rPr>
          <w:delText>όπως και οι λοιπές συμβατικές υποχρεώσεις</w:delText>
        </w:r>
        <w:r w:rsidR="0063050D">
          <w:rPr>
            <w:rFonts w:ascii="Verdana" w:eastAsia="EUAlbertina-Regu-Identity-H" w:hAnsi="Verdana" w:cs="EUAlbertina-Regu-Identity-H"/>
            <w:sz w:val="20"/>
            <w:szCs w:val="20"/>
          </w:rPr>
          <w:delText>,</w:delText>
        </w:r>
        <w:r w:rsidR="00FE1D25">
          <w:rPr>
            <w:rFonts w:ascii="Verdana" w:eastAsia="EUAlbertina-Regu-Identity-H" w:hAnsi="Verdana" w:cs="EUAlbertina-Regu-Identity-H"/>
            <w:sz w:val="20"/>
            <w:szCs w:val="20"/>
          </w:rPr>
          <w:delText xml:space="preserve"> </w:delText>
        </w:r>
        <w:r w:rsidR="004F3427" w:rsidRPr="004F3427">
          <w:rPr>
            <w:rFonts w:ascii="Verdana" w:eastAsia="EUAlbertina-Regu-Identity-H" w:hAnsi="Verdana" w:cs="EUAlbertina-Regu-Identity-H"/>
            <w:sz w:val="20"/>
            <w:szCs w:val="20"/>
          </w:rPr>
          <w:delText>προσδιορίζεται στη σύμβαση</w:delText>
        </w:r>
      </w:del>
      <w:ins w:id="978" w:author="ΕΥΘΥ" w:date="2018-12-10T15:33:00Z">
        <w:r w:rsidR="00BB51D1" w:rsidRPr="00BB51D1">
          <w:rPr>
            <w:rFonts w:ascii="Verdana" w:eastAsia="EUAlbertina-Regu-Identity-H" w:hAnsi="Verdana" w:cs="EUAlbertina-Regu-Identity-H"/>
            <w:sz w:val="20"/>
            <w:szCs w:val="20"/>
          </w:rPr>
          <w:t xml:space="preserve">, </w:t>
        </w:r>
        <w:r w:rsidR="00BB51D1">
          <w:rPr>
            <w:rFonts w:ascii="Verdana" w:eastAsia="EUAlbertina-Regu-Identity-H" w:hAnsi="Verdana" w:cs="EUAlbertina-Regu-Identity-H"/>
            <w:sz w:val="20"/>
            <w:szCs w:val="20"/>
          </w:rPr>
          <w:t>ή</w:t>
        </w:r>
        <w:r>
          <w:rPr>
            <w:rFonts w:ascii="Verdana" w:eastAsia="EUAlbertina-Regu-Identity-H" w:hAnsi="Verdana" w:cs="EUAlbertina-Regu-Identity-H"/>
            <w:sz w:val="20"/>
            <w:szCs w:val="20"/>
          </w:rPr>
          <w:t>/</w:t>
        </w:r>
        <w:r w:rsidR="00BB51D1">
          <w:rPr>
            <w:rFonts w:ascii="Verdana" w:eastAsia="EUAlbertina-Regu-Identity-H" w:hAnsi="Verdana" w:cs="EUAlbertina-Regu-Identity-H"/>
            <w:sz w:val="20"/>
            <w:szCs w:val="20"/>
          </w:rPr>
          <w:t xml:space="preserve"> και </w:t>
        </w:r>
        <w:r w:rsidR="00550181">
          <w:rPr>
            <w:rFonts w:ascii="Verdana" w:eastAsia="EUAlbertina-Regu-Identity-H" w:hAnsi="Verdana" w:cs="EUAlbertina-Regu-Identity-H"/>
            <w:sz w:val="20"/>
            <w:szCs w:val="20"/>
          </w:rPr>
          <w:t>σ</w:t>
        </w:r>
        <w:r w:rsidR="00BB51D1">
          <w:rPr>
            <w:rFonts w:ascii="Verdana" w:eastAsia="EUAlbertina-Regu-Identity-H" w:hAnsi="Verdana" w:cs="EUAlbertina-Regu-Identity-H"/>
            <w:sz w:val="20"/>
            <w:szCs w:val="20"/>
          </w:rPr>
          <w:t xml:space="preserve">τον τόπο </w:t>
        </w:r>
        <w:r w:rsidR="006D179D">
          <w:rPr>
            <w:rFonts w:ascii="Verdana" w:eastAsia="EUAlbertina-Regu-Identity-H" w:hAnsi="Verdana" w:cs="EUAlbertina-Regu-Identity-H"/>
            <w:sz w:val="20"/>
            <w:szCs w:val="20"/>
          </w:rPr>
          <w:t xml:space="preserve">εκτέλεσης </w:t>
        </w:r>
        <w:r w:rsidR="00BB51D1">
          <w:rPr>
            <w:rFonts w:ascii="Verdana" w:eastAsia="EUAlbertina-Regu-Identity-H" w:hAnsi="Verdana" w:cs="EUAlbertina-Regu-Identity-H"/>
            <w:sz w:val="20"/>
            <w:szCs w:val="20"/>
          </w:rPr>
          <w:t>του έργου</w:t>
        </w:r>
        <w:r w:rsidR="006D179D">
          <w:rPr>
            <w:rFonts w:ascii="Verdana" w:eastAsia="EUAlbertina-Regu-Identity-H" w:hAnsi="Verdana" w:cs="EUAlbertina-Regu-Identity-H"/>
            <w:sz w:val="20"/>
            <w:szCs w:val="20"/>
          </w:rPr>
          <w:t>, αν είναι διαφορετικός</w:t>
        </w:r>
        <w:r w:rsidR="004F3427" w:rsidRPr="004F3427">
          <w:rPr>
            <w:rFonts w:ascii="Verdana" w:eastAsia="EUAlbertina-Regu-Identity-H" w:hAnsi="Verdana" w:cs="EUAlbertina-Regu-Identity-H"/>
            <w:sz w:val="20"/>
            <w:szCs w:val="20"/>
          </w:rPr>
          <w:t xml:space="preserve">. </w:t>
        </w:r>
        <w:r w:rsidRPr="00992177">
          <w:rPr>
            <w:rFonts w:ascii="Verdana" w:eastAsia="EUAlbertina-Regu-Identity-H" w:hAnsi="Verdana" w:cs="EUAlbertina-Regu-Identity-H"/>
            <w:sz w:val="20"/>
            <w:szCs w:val="20"/>
          </w:rPr>
          <w:t>Η διάρκεια της σύμβασης δύναται να συμπίπτει ή να είναι μικρότερη από τη διάρκεια της συγχρηματοδοτούμενης πράξης</w:t>
        </w:r>
      </w:ins>
      <w:r w:rsidR="00BD3E5B" w:rsidRPr="00BD3E5B">
        <w:rPr>
          <w:rFonts w:ascii="Verdana" w:eastAsia="EUAlbertina-Regu-Identity-H" w:hAnsi="Verdana" w:cs="EUAlbertina-Regu-Identity-H"/>
          <w:sz w:val="20"/>
          <w:szCs w:val="20"/>
        </w:rPr>
        <w:t>.</w:t>
      </w:r>
    </w:p>
    <w:p w14:paraId="1EE49814" w14:textId="5FAA239D" w:rsidR="006B3F18" w:rsidRDefault="004F3427">
      <w:pPr>
        <w:pStyle w:val="Default"/>
        <w:spacing w:after="120" w:line="264" w:lineRule="auto"/>
        <w:ind w:left="851" w:hanging="425"/>
        <w:jc w:val="both"/>
        <w:rPr>
          <w:rFonts w:ascii="Verdana" w:eastAsia="EUAlbertina-Regu-Identity-H" w:hAnsi="Verdana" w:cs="EUAlbertina-Regu-Identity-H"/>
          <w:sz w:val="20"/>
          <w:szCs w:val="20"/>
        </w:rPr>
      </w:pPr>
      <w:del w:id="979" w:author="ΕΥΘΥ" w:date="2018-12-10T15:33:00Z">
        <w:r w:rsidRPr="004F3427">
          <w:rPr>
            <w:rFonts w:ascii="Verdana" w:eastAsia="EUAlbertina-Regu-Identity-H" w:hAnsi="Verdana" w:cs="EUAlbertina-Regu-Identity-H"/>
            <w:sz w:val="20"/>
            <w:szCs w:val="20"/>
          </w:rPr>
          <w:delText>β</w:delText>
        </w:r>
      </w:del>
      <w:ins w:id="980" w:author="ΕΥΘΥ" w:date="2018-12-10T15:33:00Z">
        <w:r w:rsidR="004756B7">
          <w:rPr>
            <w:rFonts w:ascii="Verdana" w:eastAsia="EUAlbertina-Regu-Identity-H" w:hAnsi="Verdana" w:cs="EUAlbertina-Regu-Identity-H"/>
            <w:sz w:val="20"/>
            <w:szCs w:val="20"/>
          </w:rPr>
          <w:t>γ</w:t>
        </w:r>
      </w:ins>
      <w:r w:rsidRPr="004F3427">
        <w:rPr>
          <w:rFonts w:ascii="Verdana" w:eastAsia="EUAlbertina-Regu-Identity-H" w:hAnsi="Verdana" w:cs="EUAlbertina-Regu-Identity-H"/>
          <w:sz w:val="20"/>
          <w:szCs w:val="20"/>
        </w:rPr>
        <w:t xml:space="preserve">) </w:t>
      </w:r>
      <w:r w:rsidR="001A248F">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Το αποτέλεσμα της εργασίας ανήκει στον δικαιούχο</w:t>
      </w:r>
      <w:r w:rsidR="00046C69">
        <w:rPr>
          <w:rFonts w:ascii="Verdana" w:eastAsia="EUAlbertina-Regu-Identity-H" w:hAnsi="Verdana" w:cs="EUAlbertina-Regu-Identity-H"/>
          <w:sz w:val="20"/>
          <w:szCs w:val="20"/>
        </w:rPr>
        <w:t>.</w:t>
      </w:r>
    </w:p>
    <w:p w14:paraId="42AAEFC3" w14:textId="700737AA" w:rsidR="00BD3E5B" w:rsidRPr="00CC2890" w:rsidRDefault="004F3427" w:rsidP="00BD3E5B">
      <w:pPr>
        <w:pStyle w:val="Default"/>
        <w:spacing w:after="120" w:line="264" w:lineRule="auto"/>
        <w:ind w:left="851" w:hanging="425"/>
        <w:jc w:val="both"/>
        <w:rPr>
          <w:rFonts w:ascii="Verdana" w:eastAsia="EUAlbertina-Regu-Identity-H" w:hAnsi="Verdana" w:cs="EUAlbertina-Regu-Identity-H"/>
          <w:sz w:val="20"/>
          <w:szCs w:val="20"/>
        </w:rPr>
      </w:pPr>
      <w:del w:id="981" w:author="ΕΥΘΥ" w:date="2018-12-10T15:33:00Z">
        <w:r w:rsidRPr="004F3427">
          <w:rPr>
            <w:rFonts w:ascii="Verdana" w:eastAsia="EUAlbertina-Regu-Identity-H" w:hAnsi="Verdana" w:cs="EUAlbertina-Regu-Identity-H"/>
            <w:sz w:val="20"/>
            <w:szCs w:val="20"/>
          </w:rPr>
          <w:delText xml:space="preserve">γ) </w:delText>
        </w:r>
        <w:r w:rsidR="001A248F">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delText xml:space="preserve">Το κόστος για την </w:delText>
        </w:r>
      </w:del>
      <w:ins w:id="982" w:author="ΕΥΘΥ" w:date="2018-12-10T15:33:00Z">
        <w:r w:rsidR="004756B7">
          <w:rPr>
            <w:rFonts w:ascii="Verdana" w:eastAsia="EUAlbertina-Regu-Identity-H" w:hAnsi="Verdana" w:cs="EUAlbertina-Regu-Identity-H"/>
            <w:sz w:val="20"/>
            <w:szCs w:val="20"/>
          </w:rPr>
          <w:t>δ</w:t>
        </w:r>
        <w:r w:rsidRPr="004F3427">
          <w:rPr>
            <w:rFonts w:ascii="Verdana" w:eastAsia="EUAlbertina-Regu-Identity-H" w:hAnsi="Verdana" w:cs="EUAlbertina-Regu-Identity-H"/>
            <w:sz w:val="20"/>
            <w:szCs w:val="20"/>
          </w:rPr>
          <w:t xml:space="preserve">) </w:t>
        </w:r>
        <w:r w:rsidR="001A248F">
          <w:rPr>
            <w:rFonts w:ascii="Verdana" w:eastAsia="EUAlbertina-Regu-Identity-H" w:hAnsi="Verdana" w:cs="EUAlbertina-Regu-Identity-H"/>
            <w:sz w:val="20"/>
            <w:szCs w:val="20"/>
          </w:rPr>
          <w:tab/>
        </w:r>
        <w:r w:rsidR="000E63BF">
          <w:rPr>
            <w:rFonts w:ascii="Verdana" w:eastAsia="EUAlbertina-Regu-Identity-H" w:hAnsi="Verdana" w:cs="EUAlbertina-Regu-Identity-H"/>
            <w:sz w:val="20"/>
            <w:szCs w:val="20"/>
          </w:rPr>
          <w:t xml:space="preserve">Η </w:t>
        </w:r>
      </w:ins>
      <w:r w:rsidRPr="004F3427">
        <w:rPr>
          <w:rFonts w:ascii="Verdana" w:eastAsia="EUAlbertina-Regu-Identity-H" w:hAnsi="Verdana" w:cs="EUAlbertina-Regu-Identity-H"/>
          <w:sz w:val="20"/>
          <w:szCs w:val="20"/>
        </w:rPr>
        <w:t xml:space="preserve">αμοιβή του φυσικού προσώπου, </w:t>
      </w:r>
      <w:del w:id="983" w:author="ΕΥΘΥ" w:date="2018-12-10T15:33:00Z">
        <w:r w:rsidRPr="004F3427">
          <w:rPr>
            <w:rFonts w:ascii="Verdana" w:eastAsia="EUAlbertina-Regu-Identity-H" w:hAnsi="Verdana" w:cs="EUAlbertina-Regu-Identity-H"/>
            <w:sz w:val="20"/>
            <w:szCs w:val="20"/>
          </w:rPr>
          <w:delText xml:space="preserve">συμβατικό τίμημα, </w:delText>
        </w:r>
      </w:del>
      <w:r w:rsidRPr="004F3427">
        <w:rPr>
          <w:rFonts w:ascii="Verdana" w:eastAsia="EUAlbertina-Regu-Identity-H" w:hAnsi="Verdana" w:cs="EUAlbertina-Regu-Identity-H"/>
          <w:sz w:val="20"/>
          <w:szCs w:val="20"/>
        </w:rPr>
        <w:t xml:space="preserve">καθορίζεται με βάση </w:t>
      </w:r>
      <w:r w:rsidR="000E63BF" w:rsidRPr="000E63BF">
        <w:rPr>
          <w:rFonts w:ascii="Verdana" w:eastAsia="EUAlbertina-Regu-Identity-H" w:hAnsi="Verdana" w:cs="EUAlbertina-Regu-Identity-H"/>
          <w:sz w:val="20"/>
          <w:szCs w:val="20"/>
        </w:rPr>
        <w:t xml:space="preserve">τις </w:t>
      </w:r>
      <w:del w:id="984" w:author="ΕΥΘΥ" w:date="2018-12-10T15:33:00Z">
        <w:r w:rsidRPr="004F3427">
          <w:rPr>
            <w:rFonts w:ascii="Verdana" w:eastAsia="EUAlbertina-Regu-Identity-H" w:hAnsi="Verdana" w:cs="EUAlbertina-Regu-Identity-H"/>
            <w:sz w:val="20"/>
            <w:szCs w:val="20"/>
          </w:rPr>
          <w:delText>προσφερόμενες ώρες εργασίας</w:delText>
        </w:r>
      </w:del>
      <w:ins w:id="985" w:author="ΕΥΘΥ" w:date="2018-12-10T15:33:00Z">
        <w:r w:rsidR="000E63BF" w:rsidRPr="000E63BF">
          <w:rPr>
            <w:rFonts w:ascii="Verdana" w:eastAsia="EUAlbertina-Regu-Identity-H" w:hAnsi="Verdana" w:cs="EUAlbertina-Regu-Identity-H"/>
            <w:sz w:val="20"/>
            <w:szCs w:val="20"/>
          </w:rPr>
          <w:t>χρονικές απαιτήσεις για την ολοκλήρωση του παρεχόμενου έργου</w:t>
        </w:r>
      </w:ins>
      <w:r w:rsidR="00387DA9">
        <w:rPr>
          <w:rFonts w:ascii="Verdana" w:eastAsia="EUAlbertina-Regu-Identity-H" w:hAnsi="Verdana" w:cs="EUAlbertina-Regu-Identity-H"/>
          <w:sz w:val="20"/>
          <w:szCs w:val="20"/>
        </w:rPr>
        <w:t xml:space="preserve"> </w:t>
      </w:r>
      <w:r w:rsidR="003267EB">
        <w:rPr>
          <w:rFonts w:ascii="Verdana" w:eastAsia="EUAlbertina-Regu-Identity-H" w:hAnsi="Verdana" w:cs="EUAlbertina-Regu-Identity-H"/>
          <w:sz w:val="20"/>
          <w:szCs w:val="20"/>
        </w:rPr>
        <w:t xml:space="preserve">και </w:t>
      </w:r>
      <w:r w:rsidR="000E63BF">
        <w:rPr>
          <w:rFonts w:ascii="Verdana" w:eastAsia="EUAlbertina-Regu-Identity-H" w:hAnsi="Verdana" w:cs="EUAlbertina-Regu-Identity-H"/>
          <w:sz w:val="20"/>
          <w:szCs w:val="20"/>
        </w:rPr>
        <w:t xml:space="preserve">δεν είναι σημαντικά </w:t>
      </w:r>
      <w:del w:id="986" w:author="ΕΥΘΥ" w:date="2018-12-10T15:33:00Z">
        <w:r w:rsidRPr="004F3427">
          <w:rPr>
            <w:rFonts w:ascii="Verdana" w:eastAsia="EUAlbertina-Regu-Identity-H" w:hAnsi="Verdana" w:cs="EUAlbertina-Regu-Identity-H"/>
            <w:sz w:val="20"/>
            <w:szCs w:val="20"/>
          </w:rPr>
          <w:delText>διαφορετικό</w:delText>
        </w:r>
      </w:del>
      <w:ins w:id="987" w:author="ΕΥΘΥ" w:date="2018-12-10T15:33:00Z">
        <w:r w:rsidR="000E63BF">
          <w:rPr>
            <w:rFonts w:ascii="Verdana" w:eastAsia="EUAlbertina-Regu-Identity-H" w:hAnsi="Verdana" w:cs="EUAlbertina-Regu-Identity-H"/>
            <w:sz w:val="20"/>
            <w:szCs w:val="20"/>
          </w:rPr>
          <w:t>διαφορετικ</w:t>
        </w:r>
        <w:r w:rsidR="00550181">
          <w:rPr>
            <w:rFonts w:ascii="Verdana" w:eastAsia="EUAlbertina-Regu-Identity-H" w:hAnsi="Verdana" w:cs="EUAlbertina-Regu-Identity-H"/>
            <w:sz w:val="20"/>
            <w:szCs w:val="20"/>
          </w:rPr>
          <w:t>ή</w:t>
        </w:r>
      </w:ins>
      <w:r w:rsidR="000E63BF">
        <w:rPr>
          <w:rFonts w:ascii="Verdana" w:eastAsia="EUAlbertina-Regu-Identity-H" w:hAnsi="Verdana" w:cs="EUAlbertina-Regu-Identity-H"/>
          <w:sz w:val="20"/>
          <w:szCs w:val="20"/>
        </w:rPr>
        <w:t xml:space="preserve"> από </w:t>
      </w:r>
      <w:del w:id="988" w:author="ΕΥΘΥ" w:date="2018-12-10T15:33:00Z">
        <w:r w:rsidRPr="004F3427">
          <w:rPr>
            <w:rFonts w:ascii="Verdana" w:eastAsia="EUAlbertina-Regu-Identity-H" w:hAnsi="Verdana" w:cs="EUAlbertina-Regu-Identity-H"/>
            <w:sz w:val="20"/>
            <w:szCs w:val="20"/>
          </w:rPr>
          <w:delText>αυτό</w:delText>
        </w:r>
      </w:del>
      <w:ins w:id="989" w:author="ΕΥΘΥ" w:date="2018-12-10T15:33:00Z">
        <w:r w:rsidR="000E63BF">
          <w:rPr>
            <w:rFonts w:ascii="Verdana" w:eastAsia="EUAlbertina-Regu-Identity-H" w:hAnsi="Verdana" w:cs="EUAlbertina-Regu-Identity-H"/>
            <w:sz w:val="20"/>
            <w:szCs w:val="20"/>
          </w:rPr>
          <w:t>αυτ</w:t>
        </w:r>
        <w:r w:rsidR="00550181">
          <w:rPr>
            <w:rFonts w:ascii="Verdana" w:eastAsia="EUAlbertina-Regu-Identity-H" w:hAnsi="Verdana" w:cs="EUAlbertina-Regu-Identity-H"/>
            <w:sz w:val="20"/>
            <w:szCs w:val="20"/>
          </w:rPr>
          <w:t>ή</w:t>
        </w:r>
      </w:ins>
      <w:r w:rsidR="000E63BF">
        <w:rPr>
          <w:rFonts w:ascii="Verdana" w:eastAsia="EUAlbertina-Regu-Identity-H" w:hAnsi="Verdana" w:cs="EUAlbertina-Regu-Identity-H"/>
          <w:sz w:val="20"/>
          <w:szCs w:val="20"/>
        </w:rPr>
        <w:t xml:space="preserve"> που έχει ο δικαιούχος για </w:t>
      </w:r>
      <w:ins w:id="990" w:author="ΕΥΘΥ" w:date="2018-12-10T15:33:00Z">
        <w:r w:rsidR="000E63BF">
          <w:rPr>
            <w:rFonts w:ascii="Verdana" w:eastAsia="EUAlbertina-Regu-Identity-H" w:hAnsi="Verdana" w:cs="EUAlbertina-Regu-Identity-H"/>
            <w:sz w:val="20"/>
            <w:szCs w:val="20"/>
          </w:rPr>
          <w:t xml:space="preserve">το </w:t>
        </w:r>
      </w:ins>
      <w:r w:rsidR="000E63BF">
        <w:rPr>
          <w:rFonts w:ascii="Verdana" w:eastAsia="EUAlbertina-Regu-Identity-H" w:hAnsi="Verdana" w:cs="EUAlbertina-Regu-Identity-H"/>
          <w:sz w:val="20"/>
          <w:szCs w:val="20"/>
        </w:rPr>
        <w:t>προσωπικό του το οποίο εκτελεί παρόμοια καθήκοντα ή αν δεν έχει τέτοιο προσωπικό,</w:t>
      </w:r>
      <w:r w:rsidR="00550181">
        <w:rPr>
          <w:rFonts w:ascii="Verdana" w:eastAsia="EUAlbertina-Regu-Identity-H" w:hAnsi="Verdana" w:cs="EUAlbertina-Regu-Identity-H"/>
          <w:sz w:val="20"/>
          <w:szCs w:val="20"/>
        </w:rPr>
        <w:t xml:space="preserve"> από </w:t>
      </w:r>
      <w:del w:id="991" w:author="ΕΥΘΥ" w:date="2018-12-10T15:33:00Z">
        <w:r w:rsidRPr="004F3427">
          <w:rPr>
            <w:rFonts w:ascii="Verdana" w:eastAsia="EUAlbertina-Regu-Identity-H" w:hAnsi="Verdana" w:cs="EUAlbertina-Regu-Identity-H"/>
            <w:sz w:val="20"/>
            <w:szCs w:val="20"/>
          </w:rPr>
          <w:delText>αυτό</w:delText>
        </w:r>
      </w:del>
      <w:ins w:id="992" w:author="ΕΥΘΥ" w:date="2018-12-10T15:33:00Z">
        <w:r w:rsidR="00550181">
          <w:rPr>
            <w:rFonts w:ascii="Verdana" w:eastAsia="EUAlbertina-Regu-Identity-H" w:hAnsi="Verdana" w:cs="EUAlbertina-Regu-Identity-H"/>
            <w:sz w:val="20"/>
            <w:szCs w:val="20"/>
          </w:rPr>
          <w:t>αυτή</w:t>
        </w:r>
      </w:ins>
      <w:r w:rsidR="003267EB" w:rsidRPr="004F3427">
        <w:rPr>
          <w:rFonts w:ascii="Verdana" w:eastAsia="EUAlbertina-Regu-Identity-H" w:hAnsi="Verdana" w:cs="EUAlbertina-Regu-Identity-H"/>
          <w:sz w:val="20"/>
          <w:szCs w:val="20"/>
        </w:rPr>
        <w:t xml:space="preserve"> που απαντάται στην αγορά για παρόμοια</w:t>
      </w:r>
      <w:r w:rsidR="000E63BF">
        <w:rPr>
          <w:rFonts w:ascii="Verdana" w:eastAsia="EUAlbertina-Regu-Identity-H" w:hAnsi="Verdana" w:cs="EUAlbertina-Regu-Identity-H"/>
          <w:sz w:val="20"/>
          <w:szCs w:val="20"/>
        </w:rPr>
        <w:t xml:space="preserve"> </w:t>
      </w:r>
      <w:del w:id="993" w:author="ΕΥΘΥ" w:date="2018-12-10T15:33:00Z">
        <w:r w:rsidRPr="004F3427">
          <w:rPr>
            <w:rFonts w:ascii="Verdana" w:eastAsia="EUAlbertina-Regu-Identity-H" w:hAnsi="Verdana" w:cs="EUAlbertina-Regu-Identity-H"/>
            <w:sz w:val="20"/>
            <w:szCs w:val="20"/>
          </w:rPr>
          <w:delText>θέση</w:delText>
        </w:r>
      </w:del>
      <w:ins w:id="994" w:author="ΕΥΘΥ" w:date="2018-12-10T15:33:00Z">
        <w:r w:rsidR="000E63BF">
          <w:rPr>
            <w:rFonts w:ascii="Verdana" w:eastAsia="EUAlbertina-Regu-Identity-H" w:hAnsi="Verdana" w:cs="EUAlbertina-Regu-Identity-H"/>
            <w:sz w:val="20"/>
            <w:szCs w:val="20"/>
          </w:rPr>
          <w:t>απασχόληση,</w:t>
        </w:r>
        <w:r w:rsidR="003267EB" w:rsidRPr="004F3427">
          <w:rPr>
            <w:rFonts w:ascii="Verdana" w:eastAsia="EUAlbertina-Regu-Identity-H" w:hAnsi="Verdana" w:cs="EUAlbertina-Regu-Identity-H"/>
            <w:sz w:val="20"/>
            <w:szCs w:val="20"/>
          </w:rPr>
          <w:t xml:space="preserve"> </w:t>
        </w:r>
        <w:r w:rsidR="003267EB">
          <w:rPr>
            <w:rFonts w:ascii="Verdana" w:eastAsia="EUAlbertina-Regu-Identity-H" w:hAnsi="Verdana" w:cs="EUAlbertina-Regu-Identity-H"/>
            <w:sz w:val="20"/>
            <w:szCs w:val="20"/>
          </w:rPr>
          <w:t>προσόντα</w:t>
        </w:r>
      </w:ins>
      <w:r w:rsidR="003267EB" w:rsidRPr="004F3427">
        <w:rPr>
          <w:rFonts w:ascii="Verdana" w:eastAsia="EUAlbertina-Regu-Identity-H" w:hAnsi="Verdana" w:cs="EUAlbertina-Regu-Identity-H"/>
          <w:sz w:val="20"/>
          <w:szCs w:val="20"/>
        </w:rPr>
        <w:t xml:space="preserve"> και εμπειρία</w:t>
      </w:r>
      <w:r w:rsidR="003267EB">
        <w:rPr>
          <w:rFonts w:ascii="Verdana" w:eastAsia="EUAlbertina-Regu-Identity-H" w:hAnsi="Verdana" w:cs="EUAlbertina-Regu-Identity-H"/>
          <w:sz w:val="20"/>
          <w:szCs w:val="20"/>
        </w:rPr>
        <w:t>.</w:t>
      </w:r>
      <w:ins w:id="995" w:author="ΕΥΘΥ" w:date="2018-12-10T15:33:00Z">
        <w:r w:rsidR="003267EB" w:rsidRPr="004F3427">
          <w:rPr>
            <w:rFonts w:ascii="Verdana" w:eastAsia="EUAlbertina-Regu-Identity-H" w:hAnsi="Verdana" w:cs="EUAlbertina-Regu-Identity-H"/>
            <w:sz w:val="20"/>
            <w:szCs w:val="20"/>
          </w:rPr>
          <w:t xml:space="preserve"> </w:t>
        </w:r>
        <w:r w:rsidR="000E63BF" w:rsidRPr="000E63BF">
          <w:rPr>
            <w:rFonts w:ascii="Verdana" w:eastAsia="EUAlbertina-Regu-Identity-H" w:hAnsi="Verdana" w:cs="EUAlbertina-Regu-Identity-H"/>
            <w:sz w:val="20"/>
            <w:szCs w:val="20"/>
          </w:rPr>
          <w:t xml:space="preserve">Η αμοιβή του </w:t>
        </w:r>
        <w:r w:rsidR="006D0346">
          <w:rPr>
            <w:rFonts w:ascii="Verdana" w:eastAsia="EUAlbertina-Regu-Identity-H" w:hAnsi="Verdana" w:cs="EUAlbertina-Regu-Identity-H"/>
            <w:sz w:val="20"/>
            <w:szCs w:val="20"/>
          </w:rPr>
          <w:t>φυσικού προσώπου</w:t>
        </w:r>
        <w:r w:rsidR="000E63BF" w:rsidRPr="000E63BF">
          <w:rPr>
            <w:rFonts w:ascii="Verdana" w:eastAsia="EUAlbertina-Regu-Identity-H" w:hAnsi="Verdana" w:cs="EUAlbertina-Regu-Identity-H"/>
            <w:sz w:val="20"/>
            <w:szCs w:val="20"/>
          </w:rPr>
          <w:t xml:space="preserve"> πρέπει να συνδέεται άρρηκτα με τα στάδια υλοποίησης του έργου του. Ρήτρα καταβολής της αμοιβής τμηματικά κατά μήνα ή άλλο χρονικό όριο χωρίς συνάρτηση με την πρόοδο του έργου είναι </w:t>
        </w:r>
        <w:r w:rsidR="006D0346">
          <w:rPr>
            <w:rFonts w:ascii="Verdana" w:eastAsia="EUAlbertina-Regu-Identity-H" w:hAnsi="Verdana" w:cs="EUAlbertina-Regu-Identity-H"/>
            <w:sz w:val="20"/>
            <w:szCs w:val="20"/>
          </w:rPr>
          <w:t>μη επιλέξιμη.</w:t>
        </w:r>
      </w:ins>
    </w:p>
    <w:p w14:paraId="32BCE408" w14:textId="5FEF59C2" w:rsidR="00BD3E5B" w:rsidRPr="00CC2890" w:rsidRDefault="00380ED4" w:rsidP="00BD3E5B">
      <w:pPr>
        <w:pStyle w:val="Default"/>
        <w:spacing w:after="120" w:line="264" w:lineRule="auto"/>
        <w:ind w:left="851" w:hanging="425"/>
        <w:jc w:val="both"/>
        <w:rPr>
          <w:rFonts w:ascii="Verdana" w:eastAsia="EUAlbertina-Regu-Identity-H" w:hAnsi="Verdana" w:cs="EUAlbertina-Regu-Identity-H"/>
          <w:sz w:val="20"/>
          <w:szCs w:val="20"/>
        </w:rPr>
      </w:pPr>
      <w:del w:id="996" w:author="ΕΥΘΥ" w:date="2018-12-10T15:33:00Z">
        <w:r>
          <w:rPr>
            <w:rFonts w:ascii="Verdana" w:eastAsia="EUAlbertina-Regu-Identity-H" w:hAnsi="Verdana" w:cs="EUAlbertina-Regu-Identity-H"/>
            <w:sz w:val="20"/>
            <w:szCs w:val="20"/>
          </w:rPr>
          <w:delText>δ</w:delText>
        </w:r>
      </w:del>
      <w:ins w:id="997" w:author="ΕΥΘΥ" w:date="2018-12-10T15:33:00Z">
        <w:r w:rsidR="004756B7">
          <w:rPr>
            <w:rFonts w:ascii="Verdana" w:eastAsia="EUAlbertina-Regu-Identity-H" w:hAnsi="Verdana" w:cs="EUAlbertina-Regu-Identity-H"/>
            <w:sz w:val="20"/>
            <w:szCs w:val="20"/>
          </w:rPr>
          <w:t>ε</w:t>
        </w:r>
      </w:ins>
      <w:r w:rsidR="001949FD">
        <w:rPr>
          <w:rFonts w:ascii="Verdana" w:eastAsia="EUAlbertina-Regu-Identity-H" w:hAnsi="Verdana" w:cs="EUAlbertina-Regu-Identity-H"/>
          <w:sz w:val="20"/>
          <w:szCs w:val="20"/>
        </w:rPr>
        <w:t xml:space="preserve">) </w:t>
      </w:r>
      <w:r w:rsidR="001949FD">
        <w:rPr>
          <w:rFonts w:ascii="Verdana" w:eastAsia="EUAlbertina-Regu-Identity-H" w:hAnsi="Verdana" w:cs="EUAlbertina-Regu-Identity-H"/>
          <w:sz w:val="20"/>
          <w:szCs w:val="20"/>
        </w:rPr>
        <w:tab/>
      </w:r>
      <w:r>
        <w:rPr>
          <w:rFonts w:ascii="Verdana" w:eastAsia="EUAlbertina-Regu-Identity-H" w:hAnsi="Verdana" w:cs="EUAlbertina-Regu-Identity-H"/>
          <w:sz w:val="20"/>
          <w:szCs w:val="20"/>
        </w:rPr>
        <w:t>Το αντικείμενο της σύμβασης δεν καλύπτει πάγιες και διαρκείς ανάγκες του δικαιούχου</w:t>
      </w:r>
      <w:r w:rsidR="0063050D">
        <w:rPr>
          <w:rFonts w:ascii="Verdana" w:eastAsia="EUAlbertina-Regu-Identity-H" w:hAnsi="Verdana" w:cs="EUAlbertina-Regu-Identity-H"/>
          <w:sz w:val="20"/>
          <w:szCs w:val="20"/>
        </w:rPr>
        <w:t>.</w:t>
      </w:r>
      <w:ins w:id="998" w:author="ΕΥΘΥ" w:date="2018-12-10T15:33:00Z">
        <w:r w:rsidR="000E63BF">
          <w:rPr>
            <w:rFonts w:ascii="Verdana" w:eastAsia="EUAlbertina-Regu-Identity-H" w:hAnsi="Verdana" w:cs="EUAlbertina-Regu-Identity-H"/>
            <w:sz w:val="20"/>
            <w:szCs w:val="20"/>
          </w:rPr>
          <w:t xml:space="preserve"> </w:t>
        </w:r>
        <w:r w:rsidR="000E63BF" w:rsidRPr="00F347B1">
          <w:rPr>
            <w:rFonts w:ascii="Verdana" w:eastAsia="EUAlbertina-Regu-Identity-H" w:hAnsi="Verdana" w:cs="EUAlbertina-Regu-Identity-H"/>
            <w:sz w:val="20"/>
            <w:szCs w:val="20"/>
          </w:rPr>
          <w:t xml:space="preserve">Απασχόληση του </w:t>
        </w:r>
        <w:r w:rsidR="006D0346">
          <w:rPr>
            <w:rFonts w:ascii="Verdana" w:eastAsia="EUAlbertina-Regu-Identity-H" w:hAnsi="Verdana" w:cs="EUAlbertina-Regu-Identity-H"/>
            <w:sz w:val="20"/>
            <w:szCs w:val="20"/>
          </w:rPr>
          <w:t>φυσικού προσώπου</w:t>
        </w:r>
        <w:r w:rsidR="000E63BF" w:rsidRPr="00F347B1">
          <w:rPr>
            <w:rFonts w:ascii="Verdana" w:eastAsia="EUAlbertina-Regu-Identity-H" w:hAnsi="Verdana" w:cs="EUAlbertina-Regu-Identity-H"/>
            <w:sz w:val="20"/>
            <w:szCs w:val="20"/>
          </w:rPr>
          <w:t xml:space="preserve"> σε αντικείμενο άσχετο με εκείνο που περιγράφεται στη σύμβαση </w:t>
        </w:r>
        <w:r w:rsidR="002620D6">
          <w:rPr>
            <w:rFonts w:ascii="Verdana" w:eastAsia="EUAlbertina-Regu-Identity-H" w:hAnsi="Verdana" w:cs="EUAlbertina-Regu-Identity-H"/>
            <w:sz w:val="20"/>
            <w:szCs w:val="20"/>
          </w:rPr>
          <w:t xml:space="preserve">καθιστά τις δαπάνες της σύμβασης μη επιλέξιμες στο σύνολό τους. </w:t>
        </w:r>
      </w:ins>
    </w:p>
    <w:p w14:paraId="1384D8BB" w14:textId="56E9258A" w:rsidR="006B3F18" w:rsidRPr="004756B7" w:rsidRDefault="004F3427" w:rsidP="00BD3E5B">
      <w:pPr>
        <w:pStyle w:val="msonospacing0"/>
        <w:spacing w:after="120" w:line="264" w:lineRule="auto"/>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4. </w:t>
      </w:r>
      <w:r w:rsidR="001A248F">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Φυσικά πρόσωπα (</w:t>
      </w:r>
      <w:r w:rsidRPr="00267BE9">
        <w:rPr>
          <w:rFonts w:ascii="Verdana" w:eastAsia="EUAlbertina-Regu-Identity-H" w:hAnsi="Verdana" w:cs="EUAlbertina-Regu-Identity-H"/>
          <w:sz w:val="20"/>
          <w:szCs w:val="20"/>
        </w:rPr>
        <w:t>ερευνητές</w:t>
      </w:r>
      <w:r w:rsidRPr="004F3427">
        <w:rPr>
          <w:rFonts w:ascii="Verdana" w:eastAsia="EUAlbertina-Regu-Identity-H" w:hAnsi="Verdana" w:cs="EUAlbertina-Regu-Identity-H"/>
          <w:sz w:val="20"/>
          <w:szCs w:val="20"/>
        </w:rPr>
        <w:t>, προπτυχιακοί ή μεταπτυχιακοί φοιτητές, υποψήφιοι διδάκτορες) που συμμετέχουν στην υλοποίηση της πράξης στη βάση σύμβασης</w:t>
      </w:r>
      <w:r w:rsidR="002620D6">
        <w:rPr>
          <w:rFonts w:ascii="Verdana" w:eastAsia="EUAlbertina-Regu-Identity-H" w:hAnsi="Verdana" w:cs="EUAlbertina-Regu-Identity-H"/>
          <w:sz w:val="20"/>
          <w:szCs w:val="20"/>
        </w:rPr>
        <w:t xml:space="preserve"> </w:t>
      </w:r>
      <w:ins w:id="999" w:author="ΕΥΘΥ" w:date="2018-12-10T15:33:00Z">
        <w:r w:rsidR="002620D6">
          <w:rPr>
            <w:rFonts w:ascii="Verdana" w:eastAsia="EUAlbertina-Regu-Identity-H" w:hAnsi="Verdana" w:cs="EUAlbertina-Regu-Identity-H"/>
            <w:sz w:val="20"/>
            <w:szCs w:val="20"/>
          </w:rPr>
          <w:t>ή απόφασης του αρμοδίου οργάνου</w:t>
        </w:r>
        <w:r w:rsidR="00890E5B">
          <w:rPr>
            <w:rFonts w:ascii="Verdana" w:eastAsia="EUAlbertina-Regu-Identity-H" w:hAnsi="Verdana" w:cs="EUAlbertina-Regu-Identity-H"/>
            <w:sz w:val="20"/>
            <w:szCs w:val="20"/>
          </w:rPr>
          <w:t>,</w:t>
        </w:r>
        <w:r w:rsidR="002620D6">
          <w:rPr>
            <w:rFonts w:ascii="Verdana" w:eastAsia="EUAlbertina-Regu-Identity-H" w:hAnsi="Verdana" w:cs="EUAlbertina-Regu-Identity-H"/>
            <w:sz w:val="20"/>
            <w:szCs w:val="20"/>
          </w:rPr>
          <w:t xml:space="preserve"> </w:t>
        </w:r>
      </w:ins>
      <w:r w:rsidRPr="004F3427">
        <w:rPr>
          <w:rFonts w:ascii="Verdana" w:eastAsia="EUAlbertina-Regu-Identity-H" w:hAnsi="Verdana" w:cs="EUAlbertina-Regu-Identity-H"/>
          <w:sz w:val="20"/>
          <w:szCs w:val="20"/>
        </w:rPr>
        <w:t xml:space="preserve">η οποία </w:t>
      </w:r>
      <w:r w:rsidR="0063050D">
        <w:rPr>
          <w:rFonts w:ascii="Verdana" w:eastAsia="EUAlbertina-Regu-Identity-H" w:hAnsi="Verdana" w:cs="EUAlbertina-Regu-Identity-H"/>
          <w:sz w:val="20"/>
          <w:szCs w:val="20"/>
        </w:rPr>
        <w:t>προβλέπει την χορήγηση υποτροφίας</w:t>
      </w:r>
      <w:ins w:id="1000" w:author="ΕΥΘΥ" w:date="2018-12-10T15:33:00Z">
        <w:r w:rsidR="002620D6">
          <w:rPr>
            <w:rFonts w:ascii="Verdana" w:eastAsia="EUAlbertina-Regu-Identity-H" w:hAnsi="Verdana" w:cs="EUAlbertina-Regu-Identity-H"/>
            <w:sz w:val="20"/>
            <w:szCs w:val="20"/>
          </w:rPr>
          <w:t>,</w:t>
        </w:r>
      </w:ins>
      <w:r w:rsidR="0063050D">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 xml:space="preserve"> ως </w:t>
      </w:r>
      <w:r w:rsidR="0063050D">
        <w:rPr>
          <w:rFonts w:ascii="Verdana" w:eastAsia="EUAlbertina-Regu-Identity-H" w:hAnsi="Verdana" w:cs="EUAlbertina-Regu-Identity-H"/>
          <w:sz w:val="20"/>
          <w:szCs w:val="20"/>
        </w:rPr>
        <w:t>αντάλλαγμα</w:t>
      </w:r>
      <w:r w:rsidR="00FD17B5">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 xml:space="preserve">για την </w:t>
      </w:r>
      <w:del w:id="1001" w:author="ΕΥΘΥ" w:date="2018-12-10T15:33:00Z">
        <w:r w:rsidRPr="004F3427">
          <w:rPr>
            <w:rFonts w:ascii="Verdana" w:eastAsia="EUAlbertina-Regu-Identity-H" w:hAnsi="Verdana" w:cs="EUAlbertina-Regu-Identity-H"/>
            <w:sz w:val="20"/>
            <w:szCs w:val="20"/>
          </w:rPr>
          <w:delText xml:space="preserve">αποκλειστική </w:delText>
        </w:r>
      </w:del>
      <w:r w:rsidRPr="004F3427">
        <w:rPr>
          <w:rFonts w:ascii="Verdana" w:eastAsia="EUAlbertina-Regu-Identity-H" w:hAnsi="Verdana" w:cs="EUAlbertina-Regu-Identity-H"/>
          <w:sz w:val="20"/>
          <w:szCs w:val="20"/>
        </w:rPr>
        <w:t>απασχόλησ</w:t>
      </w:r>
      <w:r w:rsidR="0063050D">
        <w:rPr>
          <w:rFonts w:ascii="Verdana" w:eastAsia="EUAlbertina-Regu-Identity-H" w:hAnsi="Verdana" w:cs="EUAlbertina-Regu-Identity-H"/>
          <w:sz w:val="20"/>
          <w:szCs w:val="20"/>
        </w:rPr>
        <w:t>η</w:t>
      </w:r>
      <w:r w:rsidRPr="004F3427">
        <w:rPr>
          <w:rFonts w:ascii="Verdana" w:eastAsia="EUAlbertina-Regu-Identity-H" w:hAnsi="Verdana" w:cs="EUAlbertina-Regu-Identity-H"/>
          <w:sz w:val="20"/>
          <w:szCs w:val="20"/>
        </w:rPr>
        <w:t xml:space="preserve"> του</w:t>
      </w:r>
      <w:r w:rsidR="0063050D">
        <w:rPr>
          <w:rFonts w:ascii="Verdana" w:eastAsia="EUAlbertina-Regu-Identity-H" w:hAnsi="Verdana" w:cs="EUAlbertina-Regu-Identity-H"/>
          <w:sz w:val="20"/>
          <w:szCs w:val="20"/>
        </w:rPr>
        <w:t xml:space="preserve"> φυσικού προσώπου</w:t>
      </w:r>
      <w:r w:rsidRPr="004F3427">
        <w:rPr>
          <w:rFonts w:ascii="Verdana" w:eastAsia="EUAlbertina-Regu-Identity-H" w:hAnsi="Verdana" w:cs="EUAlbertina-Regu-Identity-H"/>
          <w:sz w:val="20"/>
          <w:szCs w:val="20"/>
        </w:rPr>
        <w:t xml:space="preserve"> στην πράξη, </w:t>
      </w:r>
      <w:del w:id="1002" w:author="ΕΥΘΥ" w:date="2018-12-10T15:33:00Z">
        <w:r w:rsidRPr="004F3427">
          <w:rPr>
            <w:rFonts w:ascii="Verdana" w:eastAsia="EUAlbertina-Regu-Identity-H" w:hAnsi="Verdana" w:cs="EUAlbertina-Regu-Identity-H"/>
            <w:sz w:val="20"/>
            <w:szCs w:val="20"/>
          </w:rPr>
          <w:delText>μπορούν να θεωρηθούν ως έκτακτο προσωπικό</w:delText>
        </w:r>
      </w:del>
      <w:ins w:id="1003" w:author="ΕΥΘΥ" w:date="2018-12-10T15:33:00Z">
        <w:r w:rsidR="006D179D">
          <w:rPr>
            <w:rFonts w:ascii="Verdana" w:eastAsia="EUAlbertina-Regu-Identity-H" w:hAnsi="Verdana" w:cs="EUAlbertina-Regu-Identity-H"/>
            <w:sz w:val="20"/>
            <w:szCs w:val="20"/>
          </w:rPr>
          <w:t xml:space="preserve">εντάσσονται στις δαπάνες </w:t>
        </w:r>
        <w:r w:rsidRPr="004F3427">
          <w:rPr>
            <w:rFonts w:ascii="Verdana" w:eastAsia="EUAlbertina-Regu-Identity-H" w:hAnsi="Verdana" w:cs="EUAlbertina-Regu-Identity-H"/>
            <w:sz w:val="20"/>
            <w:szCs w:val="20"/>
          </w:rPr>
          <w:t xml:space="preserve"> προσωπικ</w:t>
        </w:r>
        <w:r w:rsidR="006D179D">
          <w:rPr>
            <w:rFonts w:ascii="Verdana" w:eastAsia="EUAlbertina-Regu-Identity-H" w:hAnsi="Verdana" w:cs="EUAlbertina-Regu-Identity-H"/>
            <w:sz w:val="20"/>
            <w:szCs w:val="20"/>
          </w:rPr>
          <w:t>ού</w:t>
        </w:r>
      </w:ins>
      <w:r w:rsidRPr="004F3427">
        <w:rPr>
          <w:rFonts w:ascii="Verdana" w:eastAsia="EUAlbertina-Regu-Identity-H" w:hAnsi="Verdana" w:cs="EUAlbertina-Regu-Identity-H"/>
          <w:sz w:val="20"/>
          <w:szCs w:val="20"/>
        </w:rPr>
        <w:t xml:space="preserve"> του δικαιούχου, </w:t>
      </w:r>
      <w:r w:rsidR="006D179D">
        <w:rPr>
          <w:rFonts w:ascii="Verdana" w:eastAsia="EUAlbertina-Regu-Identity-H" w:hAnsi="Verdana" w:cs="EUAlbertina-Regu-Identity-H"/>
          <w:sz w:val="20"/>
          <w:szCs w:val="20"/>
        </w:rPr>
        <w:t>εφόσον</w:t>
      </w:r>
      <w:r w:rsidR="006D179D" w:rsidRPr="004F3427">
        <w:rPr>
          <w:rFonts w:ascii="Verdana" w:eastAsia="EUAlbertina-Regu-Identity-H" w:hAnsi="Verdana" w:cs="EUAlbertina-Regu-Identity-H"/>
          <w:sz w:val="20"/>
          <w:szCs w:val="20"/>
        </w:rPr>
        <w:t xml:space="preserve"> </w:t>
      </w:r>
      <w:del w:id="1004" w:author="ΕΥΘΥ" w:date="2018-12-10T15:33:00Z">
        <w:r w:rsidRPr="004F3427">
          <w:rPr>
            <w:rFonts w:ascii="Verdana" w:eastAsia="EUAlbertina-Regu-Identity-H" w:hAnsi="Verdana" w:cs="EUAlbertina-Regu-Identity-H"/>
            <w:sz w:val="20"/>
            <w:szCs w:val="20"/>
          </w:rPr>
          <w:delText xml:space="preserve">πληρούνται οι ίδιες προϋποθέσεις με αυτές των συμβάσεων μίσθωσης έργου και </w:delText>
        </w:r>
      </w:del>
      <w:r w:rsidRPr="004F3427">
        <w:rPr>
          <w:rFonts w:ascii="Verdana" w:eastAsia="EUAlbertina-Regu-Identity-H" w:hAnsi="Verdana" w:cs="EUAlbertina-Regu-Identity-H"/>
          <w:sz w:val="20"/>
          <w:szCs w:val="20"/>
        </w:rPr>
        <w:t>η χορήγηση της υποτροφίας γίνεται σύμφωνα με το ισχύον θεσμικό πλαίσιο του δικαιούχου</w:t>
      </w:r>
      <w:ins w:id="1005" w:author="ΕΥΘΥ" w:date="2018-12-10T15:33:00Z">
        <w:r w:rsidR="006F7FF2">
          <w:rPr>
            <w:rFonts w:ascii="Verdana" w:eastAsia="EUAlbertina-Regu-Identity-H" w:hAnsi="Verdana" w:cs="EUAlbertina-Regu-Identity-H"/>
            <w:sz w:val="20"/>
            <w:szCs w:val="20"/>
          </w:rPr>
          <w:t xml:space="preserve"> και </w:t>
        </w:r>
        <w:r w:rsidR="002620D6">
          <w:rPr>
            <w:rFonts w:ascii="Verdana" w:eastAsia="EUAlbertina-Regu-Identity-H" w:hAnsi="Verdana" w:cs="EUAlbertina-Regu-Identity-H"/>
            <w:sz w:val="20"/>
            <w:szCs w:val="20"/>
          </w:rPr>
          <w:t xml:space="preserve">η σύμβαση </w:t>
        </w:r>
        <w:r w:rsidR="00890E5B">
          <w:rPr>
            <w:rFonts w:ascii="Verdana" w:eastAsia="EUAlbertina-Regu-Identity-H" w:hAnsi="Verdana" w:cs="EUAlbertina-Regu-Identity-H"/>
            <w:sz w:val="20"/>
            <w:szCs w:val="20"/>
          </w:rPr>
          <w:t>ή</w:t>
        </w:r>
        <w:r w:rsidR="002620D6">
          <w:rPr>
            <w:rFonts w:ascii="Verdana" w:eastAsia="EUAlbertina-Regu-Identity-H" w:hAnsi="Verdana" w:cs="EUAlbertina-Regu-Identity-H"/>
            <w:sz w:val="20"/>
            <w:szCs w:val="20"/>
          </w:rPr>
          <w:t xml:space="preserve"> η </w:t>
        </w:r>
        <w:r w:rsidR="00890E5B">
          <w:rPr>
            <w:rFonts w:ascii="Verdana" w:eastAsia="EUAlbertina-Regu-Identity-H" w:hAnsi="Verdana" w:cs="EUAlbertina-Regu-Identity-H"/>
            <w:sz w:val="20"/>
            <w:szCs w:val="20"/>
          </w:rPr>
          <w:t xml:space="preserve">σχετική </w:t>
        </w:r>
        <w:r w:rsidR="002620D6">
          <w:rPr>
            <w:rFonts w:ascii="Verdana" w:eastAsia="EUAlbertina-Regu-Identity-H" w:hAnsi="Verdana" w:cs="EUAlbertina-Regu-Identity-H"/>
            <w:sz w:val="20"/>
            <w:szCs w:val="20"/>
          </w:rPr>
          <w:t xml:space="preserve">απόφαση </w:t>
        </w:r>
        <w:r w:rsidR="006F7FF2">
          <w:rPr>
            <w:rFonts w:ascii="Verdana" w:eastAsia="EUAlbertina-Regu-Identity-H" w:hAnsi="Verdana" w:cs="EUAlbertina-Regu-Identity-H"/>
            <w:sz w:val="20"/>
            <w:szCs w:val="20"/>
          </w:rPr>
          <w:t xml:space="preserve">προσδιορίζει επαρκώς το αντικείμενο της συμμετοχής του φυσικού προσώπου στο έργο, </w:t>
        </w:r>
      </w:ins>
      <w:ins w:id="1006" w:author="ΕΥΘΥ" w:date="2018-12-19T12:32:00Z">
        <w:r w:rsidR="00070DFB">
          <w:rPr>
            <w:rFonts w:ascii="Verdana" w:eastAsia="EUAlbertina-Regu-Identity-H" w:hAnsi="Verdana" w:cs="EUAlbertina-Regu-Identity-H"/>
            <w:sz w:val="20"/>
            <w:szCs w:val="20"/>
          </w:rPr>
          <w:t xml:space="preserve">το χρόνο απασχόλησης και ιδίως </w:t>
        </w:r>
      </w:ins>
      <w:ins w:id="1007" w:author="ΕΥΘΥ" w:date="2018-12-10T15:33:00Z">
        <w:r w:rsidR="006F7FF2">
          <w:rPr>
            <w:rFonts w:ascii="Verdana" w:eastAsia="EUAlbertina-Regu-Identity-H" w:hAnsi="Verdana" w:cs="EUAlbertina-Regu-Identity-H"/>
            <w:sz w:val="20"/>
            <w:szCs w:val="20"/>
          </w:rPr>
          <w:t xml:space="preserve">τις ώρες απασχόλησης, </w:t>
        </w:r>
      </w:ins>
      <w:ins w:id="1008" w:author="ΕΥΘΥ" w:date="2018-12-19T12:32:00Z">
        <w:r w:rsidR="00070DFB">
          <w:rPr>
            <w:rFonts w:ascii="Verdana" w:eastAsia="EUAlbertina-Regu-Identity-H" w:hAnsi="Verdana" w:cs="EUAlbertina-Regu-Identity-H"/>
            <w:sz w:val="20"/>
            <w:szCs w:val="20"/>
          </w:rPr>
          <w:t xml:space="preserve">εάν προβλέπεται ωριαία αποζημίωση, </w:t>
        </w:r>
      </w:ins>
      <w:ins w:id="1009" w:author="ΕΥΘΥ" w:date="2018-12-10T15:33:00Z">
        <w:r w:rsidR="006F7FF2">
          <w:rPr>
            <w:rFonts w:ascii="Verdana" w:eastAsia="EUAlbertina-Regu-Identity-H" w:hAnsi="Verdana" w:cs="EUAlbertina-Regu-Identity-H"/>
            <w:sz w:val="20"/>
            <w:szCs w:val="20"/>
          </w:rPr>
          <w:t>τ</w:t>
        </w:r>
        <w:r w:rsidR="002620D6">
          <w:rPr>
            <w:rFonts w:ascii="Verdana" w:eastAsia="EUAlbertina-Regu-Identity-H" w:hAnsi="Verdana" w:cs="EUAlbertina-Regu-Identity-H"/>
            <w:sz w:val="20"/>
            <w:szCs w:val="20"/>
          </w:rPr>
          <w:t>ο ποσό της υποτροφίας και τον τρόπο καταβολής του</w:t>
        </w:r>
        <w:r w:rsidR="006F7FF2">
          <w:rPr>
            <w:rFonts w:ascii="Verdana" w:eastAsia="EUAlbertina-Regu-Identity-H" w:hAnsi="Verdana" w:cs="EUAlbertina-Regu-Identity-H"/>
            <w:sz w:val="20"/>
            <w:szCs w:val="20"/>
          </w:rPr>
          <w:t xml:space="preserve"> καθώς και τον τόπο εκτέλεσης του έργου του</w:t>
        </w:r>
      </w:ins>
      <w:r w:rsidR="0063050D">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Σπουδαστές</w:t>
      </w:r>
      <w:r w:rsidRPr="004756B7">
        <w:rPr>
          <w:rFonts w:ascii="Verdana" w:eastAsia="EUAlbertina-Regu-Identity-H" w:hAnsi="Verdana" w:cs="EUAlbertina-Regu-Identity-H"/>
          <w:sz w:val="20"/>
          <w:szCs w:val="20"/>
        </w:rPr>
        <w:t xml:space="preserve"> που λαμβάνουν υποτροφία, από οποιοδήποτε πηγή, με σκοπό την οικονομική ενίσχυσή τους για τη συνέχιση/ολοκλήρωση των σπουδών τους ή τη βράβευσή τους λόγω εξαιρετικών επιδόσεων δεν </w:t>
      </w:r>
      <w:del w:id="1010" w:author="ΕΥΘΥ" w:date="2018-12-10T15:33:00Z">
        <w:r w:rsidRPr="004F3427">
          <w:rPr>
            <w:rFonts w:ascii="Verdana" w:eastAsia="EUAlbertina-Regu-Identity-H" w:hAnsi="Verdana" w:cs="EUAlbertina-Regu-Identity-H"/>
            <w:sz w:val="20"/>
            <w:szCs w:val="20"/>
          </w:rPr>
          <w:delText>θεωρούνται</w:delText>
        </w:r>
      </w:del>
      <w:ins w:id="1011" w:author="ΕΥΘΥ" w:date="2018-12-10T15:33:00Z">
        <w:r w:rsidR="00890E5B">
          <w:rPr>
            <w:rFonts w:ascii="Verdana" w:eastAsia="EUAlbertina-Regu-Identity-H" w:hAnsi="Verdana" w:cs="EUAlbertina-Regu-Identity-H"/>
            <w:sz w:val="20"/>
            <w:szCs w:val="20"/>
          </w:rPr>
          <w:t>εντάσσονται στο</w:t>
        </w:r>
      </w:ins>
      <w:r w:rsidRPr="004756B7">
        <w:rPr>
          <w:rFonts w:ascii="Verdana" w:eastAsia="EUAlbertina-Regu-Identity-H" w:hAnsi="Verdana" w:cs="EUAlbertina-Regu-Identity-H"/>
          <w:sz w:val="20"/>
          <w:szCs w:val="20"/>
        </w:rPr>
        <w:t xml:space="preserve"> προσωπικό του δικαιούχου. </w:t>
      </w:r>
    </w:p>
    <w:p w14:paraId="6A7B3EE5"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5. </w:t>
      </w:r>
      <w:r w:rsidR="001A248F">
        <w:rPr>
          <w:rFonts w:ascii="Verdana" w:hAnsi="Verdana"/>
          <w:sz w:val="20"/>
          <w:szCs w:val="20"/>
        </w:rPr>
        <w:tab/>
      </w:r>
      <w:r w:rsidRPr="004F3427">
        <w:rPr>
          <w:rFonts w:ascii="Verdana" w:hAnsi="Verdana"/>
          <w:sz w:val="20"/>
          <w:szCs w:val="20"/>
        </w:rPr>
        <w:t>Φυσικά πρόσωπα που συμμετέχουν στην υλοποίηση της πράξης ως υπεργολάβοι (</w:t>
      </w:r>
      <w:ins w:id="1012" w:author="ΕΥΘΥ" w:date="2018-12-10T15:33:00Z">
        <w:r w:rsidR="00397F14">
          <w:rPr>
            <w:rFonts w:ascii="Verdana" w:hAnsi="Verdana"/>
            <w:sz w:val="20"/>
            <w:szCs w:val="20"/>
          </w:rPr>
          <w:t xml:space="preserve">πχ </w:t>
        </w:r>
      </w:ins>
      <w:r w:rsidRPr="004F3427">
        <w:rPr>
          <w:rFonts w:ascii="Verdana" w:hAnsi="Verdana"/>
          <w:sz w:val="20"/>
          <w:szCs w:val="20"/>
        </w:rPr>
        <w:t xml:space="preserve">συμβάσεις παροχής υπηρεσιών) δεν θεωρούνται προσωπικό του δικαιούχου. Το προσωπικό του δικαιούχου δεν επιτρέπεται να </w:t>
      </w:r>
      <w:r w:rsidR="00380ED4">
        <w:rPr>
          <w:rFonts w:ascii="Verdana" w:hAnsi="Verdana"/>
          <w:sz w:val="20"/>
          <w:szCs w:val="20"/>
        </w:rPr>
        <w:t>απασχολείται στην πράξη στη βάση σύμβασης παροχής υπηρεσιών</w:t>
      </w:r>
      <w:r w:rsidR="001D7B68">
        <w:rPr>
          <w:rFonts w:ascii="Verdana" w:hAnsi="Verdana"/>
          <w:sz w:val="20"/>
          <w:szCs w:val="20"/>
        </w:rPr>
        <w:t xml:space="preserve"> </w:t>
      </w:r>
      <w:r w:rsidR="00380ED4">
        <w:rPr>
          <w:rFonts w:ascii="Verdana" w:hAnsi="Verdana"/>
          <w:sz w:val="20"/>
          <w:szCs w:val="20"/>
        </w:rPr>
        <w:t>(</w:t>
      </w:r>
      <w:r w:rsidRPr="004F3427">
        <w:rPr>
          <w:rFonts w:ascii="Verdana" w:hAnsi="Verdana"/>
          <w:sz w:val="20"/>
          <w:szCs w:val="20"/>
        </w:rPr>
        <w:t>υπεργολάβος</w:t>
      </w:r>
      <w:r w:rsidR="00380ED4">
        <w:rPr>
          <w:rFonts w:ascii="Verdana" w:hAnsi="Verdana"/>
          <w:sz w:val="20"/>
          <w:szCs w:val="20"/>
        </w:rPr>
        <w:t>)</w:t>
      </w:r>
      <w:r w:rsidR="001D7B68">
        <w:rPr>
          <w:rFonts w:ascii="Verdana" w:hAnsi="Verdana"/>
          <w:sz w:val="20"/>
          <w:szCs w:val="20"/>
        </w:rPr>
        <w:t xml:space="preserve"> </w:t>
      </w:r>
      <w:r w:rsidR="00380ED4">
        <w:rPr>
          <w:rFonts w:ascii="Verdana" w:hAnsi="Verdana"/>
          <w:sz w:val="20"/>
          <w:szCs w:val="20"/>
        </w:rPr>
        <w:t>ή σύμβασης μίσθωσης έργου.</w:t>
      </w:r>
    </w:p>
    <w:p w14:paraId="1528C38A" w14:textId="542305B5"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6. </w:t>
      </w:r>
      <w:r w:rsidR="00F33714">
        <w:rPr>
          <w:rFonts w:ascii="Verdana" w:hAnsi="Verdana"/>
          <w:sz w:val="20"/>
          <w:szCs w:val="20"/>
        </w:rPr>
        <w:tab/>
      </w:r>
      <w:r w:rsidRPr="004F3427">
        <w:rPr>
          <w:rFonts w:ascii="Verdana" w:hAnsi="Verdana"/>
          <w:sz w:val="20"/>
          <w:szCs w:val="20"/>
        </w:rPr>
        <w:t xml:space="preserve">Οι δαπάνες για αμοιβές προσωπικού του δικαιούχου, το οποίο απασχολείται για </w:t>
      </w:r>
      <w:del w:id="1013" w:author="ΕΥΘΥ" w:date="2018-12-10T15:33:00Z">
        <w:r w:rsidRPr="004F3427">
          <w:rPr>
            <w:rFonts w:ascii="Verdana" w:hAnsi="Verdana"/>
            <w:sz w:val="20"/>
            <w:szCs w:val="20"/>
          </w:rPr>
          <w:delText>τη</w:delText>
        </w:r>
      </w:del>
      <w:ins w:id="1014" w:author="ΕΥΘΥ" w:date="2018-12-10T15:33:00Z">
        <w:r w:rsidRPr="004F3427">
          <w:rPr>
            <w:rFonts w:ascii="Verdana" w:hAnsi="Verdana"/>
            <w:sz w:val="20"/>
            <w:szCs w:val="20"/>
          </w:rPr>
          <w:t>τη</w:t>
        </w:r>
        <w:r w:rsidR="00397F14">
          <w:rPr>
            <w:rFonts w:ascii="Verdana" w:hAnsi="Verdana"/>
            <w:sz w:val="20"/>
            <w:szCs w:val="20"/>
          </w:rPr>
          <w:t>ν προετοιμασία ή και</w:t>
        </w:r>
      </w:ins>
      <w:r w:rsidRPr="004F3427">
        <w:rPr>
          <w:rFonts w:ascii="Verdana" w:hAnsi="Verdana"/>
          <w:sz w:val="20"/>
          <w:szCs w:val="20"/>
        </w:rPr>
        <w:t xml:space="preserve"> διαχείριση/διοίκηση πράξεων, οι οποίες υλοποιούνται αποκλειστικά μέσω δημοσίων συμβάσεων, δεν είναι επιλέξιμες, εκτός από τις περιπτώσεις πράξεων με μεγάλο πλήθος έργων ή πράξεων με σύνθετο τεχνικό αντικείμενο, το οποίο ξεπερνά τις συνήθεις δραστηριότητες του δικαιούχου. </w:t>
      </w:r>
    </w:p>
    <w:p w14:paraId="57E251A2" w14:textId="5E9EDC33" w:rsidR="00814BFE" w:rsidRDefault="004F3427" w:rsidP="00814BFE">
      <w:pPr>
        <w:pStyle w:val="Default"/>
        <w:spacing w:after="120" w:line="264" w:lineRule="auto"/>
        <w:ind w:left="425" w:hanging="425"/>
        <w:jc w:val="both"/>
        <w:rPr>
          <w:ins w:id="1015" w:author="ΕΥΘΥ" w:date="2018-12-10T15:33:00Z"/>
          <w:rFonts w:ascii="Verdana" w:eastAsia="EUAlbertina-Regu-Identity-H" w:hAnsi="Verdana" w:cs="EUAlbertina-Regu-Identity-H"/>
          <w:sz w:val="20"/>
          <w:szCs w:val="20"/>
        </w:rPr>
      </w:pPr>
      <w:r w:rsidRPr="004F3427">
        <w:rPr>
          <w:rFonts w:ascii="Verdana" w:hAnsi="Verdana"/>
          <w:sz w:val="20"/>
          <w:szCs w:val="20"/>
        </w:rPr>
        <w:t xml:space="preserve">7. </w:t>
      </w:r>
      <w:r w:rsidR="001A248F">
        <w:rPr>
          <w:rFonts w:ascii="Verdana" w:hAnsi="Verdana"/>
          <w:sz w:val="20"/>
          <w:szCs w:val="20"/>
        </w:rPr>
        <w:tab/>
      </w:r>
      <w:ins w:id="1016" w:author="ΕΥΘΥ" w:date="2018-12-10T15:33:00Z">
        <w:r w:rsidR="004A29C3">
          <w:rPr>
            <w:rFonts w:ascii="Verdana" w:hAnsi="Verdana"/>
            <w:sz w:val="20"/>
            <w:szCs w:val="20"/>
          </w:rPr>
          <w:t xml:space="preserve">α) </w:t>
        </w:r>
      </w:ins>
      <w:r w:rsidRPr="004F3427">
        <w:rPr>
          <w:rFonts w:ascii="Verdana" w:hAnsi="Verdana"/>
          <w:sz w:val="20"/>
          <w:szCs w:val="20"/>
        </w:rPr>
        <w:t xml:space="preserve">Η επιλογή τυχόν έκτακτου προσωπικού για τις ανάγκες της πράξης με οποιαδήποτε σχέση (σύμβαση εργασίας ορισμένου χρόνου, σύμβαση μίσθωσης έργου, </w:t>
      </w:r>
      <w:r w:rsidR="001906F8">
        <w:rPr>
          <w:rFonts w:ascii="Verdana" w:hAnsi="Verdana"/>
          <w:sz w:val="20"/>
          <w:szCs w:val="20"/>
        </w:rPr>
        <w:t>χορήγηση</w:t>
      </w:r>
      <w:r w:rsidRPr="004F3427">
        <w:rPr>
          <w:rFonts w:ascii="Verdana" w:hAnsi="Verdana"/>
          <w:sz w:val="20"/>
          <w:szCs w:val="20"/>
        </w:rPr>
        <w:t xml:space="preserve"> υποτροφίας), </w:t>
      </w:r>
      <w:del w:id="1017" w:author="ΕΥΘΥ" w:date="2018-12-10T15:33:00Z">
        <w:r w:rsidRPr="004F3427">
          <w:rPr>
            <w:rFonts w:ascii="Verdana" w:hAnsi="Verdana"/>
            <w:sz w:val="20"/>
            <w:szCs w:val="20"/>
          </w:rPr>
          <w:delText>γίνεται</w:delText>
        </w:r>
      </w:del>
      <w:ins w:id="1018" w:author="ΕΥΘΥ" w:date="2018-12-10T15:33:00Z">
        <w:r w:rsidR="00397F14">
          <w:rPr>
            <w:rFonts w:ascii="Verdana" w:hAnsi="Verdana"/>
            <w:sz w:val="20"/>
            <w:szCs w:val="20"/>
          </w:rPr>
          <w:t>πραγματοποιεί</w:t>
        </w:r>
        <w:r w:rsidR="00397F14" w:rsidRPr="004F3427">
          <w:rPr>
            <w:rFonts w:ascii="Verdana" w:hAnsi="Verdana"/>
            <w:sz w:val="20"/>
            <w:szCs w:val="20"/>
          </w:rPr>
          <w:t>ται</w:t>
        </w:r>
      </w:ins>
      <w:r w:rsidR="00397F14" w:rsidRPr="004F3427">
        <w:rPr>
          <w:rFonts w:ascii="Verdana" w:hAnsi="Verdana"/>
          <w:sz w:val="20"/>
          <w:szCs w:val="20"/>
        </w:rPr>
        <w:t xml:space="preserve"> </w:t>
      </w:r>
      <w:r w:rsidRPr="004F3427">
        <w:rPr>
          <w:rFonts w:ascii="Verdana" w:hAnsi="Verdana"/>
          <w:sz w:val="20"/>
          <w:szCs w:val="20"/>
        </w:rPr>
        <w:t xml:space="preserve">τηρώντας την ισχύουσα νομοθεσία και τις γενικές αρχές της συνθήκης ΕΚ και ειδικά την αρχή της ίσης μεταχείρισης, της μη διάκρισης, της ισότητας των φύλων και της </w:t>
      </w:r>
      <w:r w:rsidRPr="00795AC4">
        <w:rPr>
          <w:rFonts w:ascii="Verdana" w:hAnsi="Verdana"/>
          <w:sz w:val="20"/>
          <w:szCs w:val="20"/>
        </w:rPr>
        <w:t xml:space="preserve">διαφάνειας. </w:t>
      </w:r>
      <w:ins w:id="1019" w:author="ΕΥΘΥ" w:date="2018-12-10T15:33:00Z">
        <w:r w:rsidR="00814BFE">
          <w:rPr>
            <w:rFonts w:ascii="Verdana" w:hAnsi="Verdana"/>
            <w:sz w:val="20"/>
            <w:szCs w:val="20"/>
          </w:rPr>
          <w:t xml:space="preserve">Ειδικά για τις περιπτώσεις συμβάσεων μίσθωσης έργου </w:t>
        </w:r>
        <w:r w:rsidR="00814BFE" w:rsidRPr="00992177">
          <w:rPr>
            <w:rFonts w:ascii="Verdana" w:eastAsia="EUAlbertina-Regu-Identity-H" w:hAnsi="Verdana" w:cs="EUAlbertina-Regu-Identity-H"/>
            <w:sz w:val="20"/>
            <w:szCs w:val="20"/>
          </w:rPr>
          <w:t xml:space="preserve">δημοσιεύεται </w:t>
        </w:r>
        <w:r w:rsidR="00814BFE" w:rsidRPr="000D36C2">
          <w:rPr>
            <w:rFonts w:ascii="Verdana" w:eastAsia="EUAlbertina-Regu-Identity-H" w:hAnsi="Verdana" w:cs="EUAlbertina-Regu-Identity-H"/>
            <w:sz w:val="20"/>
            <w:szCs w:val="20"/>
          </w:rPr>
          <w:t xml:space="preserve">πρόσκληση εκδήλωσης ενδιαφέροντος για τουλάχιστον </w:t>
        </w:r>
        <w:r w:rsidR="00E110AE">
          <w:rPr>
            <w:rFonts w:ascii="Verdana" w:eastAsia="EUAlbertina-Regu-Identity-H" w:hAnsi="Verdana" w:cs="EUAlbertina-Regu-Identity-H"/>
            <w:sz w:val="20"/>
            <w:szCs w:val="20"/>
          </w:rPr>
          <w:t>δέκα (</w:t>
        </w:r>
        <w:r w:rsidR="00814BFE" w:rsidRPr="000D36C2">
          <w:rPr>
            <w:rFonts w:ascii="Verdana" w:eastAsia="EUAlbertina-Regu-Identity-H" w:hAnsi="Verdana" w:cs="EUAlbertina-Regu-Identity-H"/>
            <w:sz w:val="20"/>
            <w:szCs w:val="20"/>
          </w:rPr>
          <w:t>1</w:t>
        </w:r>
        <w:r w:rsidR="00E110AE">
          <w:rPr>
            <w:rFonts w:ascii="Verdana" w:eastAsia="EUAlbertina-Regu-Identity-H" w:hAnsi="Verdana" w:cs="EUAlbertina-Regu-Identity-H"/>
            <w:sz w:val="20"/>
            <w:szCs w:val="20"/>
          </w:rPr>
          <w:t>0)</w:t>
        </w:r>
        <w:r w:rsidR="00814BFE" w:rsidRPr="000D36C2">
          <w:rPr>
            <w:rFonts w:ascii="Verdana" w:eastAsia="EUAlbertina-Regu-Identity-H" w:hAnsi="Verdana" w:cs="EUAlbertina-Regu-Identity-H"/>
            <w:sz w:val="20"/>
            <w:szCs w:val="20"/>
          </w:rPr>
          <w:t xml:space="preserve"> ημέρες στην ιστοσελίδα του δικαιούχου </w:t>
        </w:r>
        <w:r w:rsidR="004756B7" w:rsidRPr="000D36C2">
          <w:rPr>
            <w:rFonts w:ascii="Verdana" w:eastAsia="EUAlbertina-Regu-Identity-H" w:hAnsi="Verdana" w:cs="EUAlbertina-Regu-Identity-H"/>
            <w:sz w:val="20"/>
            <w:szCs w:val="20"/>
          </w:rPr>
          <w:t>ή/</w:t>
        </w:r>
        <w:r w:rsidR="006F7FF2" w:rsidRPr="000D36C2">
          <w:rPr>
            <w:rFonts w:ascii="Verdana" w:eastAsia="EUAlbertina-Regu-Identity-H" w:hAnsi="Verdana" w:cs="EUAlbertina-Regu-Identity-H"/>
            <w:sz w:val="20"/>
            <w:szCs w:val="20"/>
          </w:rPr>
          <w:t xml:space="preserve">και του επιχειρησιακού προγράμματος </w:t>
        </w:r>
        <w:r w:rsidR="00814BFE" w:rsidRPr="000D36C2">
          <w:rPr>
            <w:rFonts w:ascii="Verdana" w:eastAsia="EUAlbertina-Regu-Identity-H" w:hAnsi="Verdana" w:cs="EUAlbertina-Regu-Identity-H"/>
            <w:sz w:val="20"/>
            <w:szCs w:val="20"/>
          </w:rPr>
          <w:t>με αναφορά στα επαγγελματικά προσόντα που</w:t>
        </w:r>
        <w:r w:rsidR="00814BFE" w:rsidRPr="00992177">
          <w:rPr>
            <w:rFonts w:ascii="Verdana" w:eastAsia="EUAlbertina-Regu-Identity-H" w:hAnsi="Verdana" w:cs="EUAlbertina-Regu-Identity-H"/>
            <w:sz w:val="20"/>
            <w:szCs w:val="20"/>
          </w:rPr>
          <w:t xml:space="preserve"> υπαγορεύονται από τη φύση και το σκοπό του προς υλοποίηση έργου</w:t>
        </w:r>
        <w:r w:rsidR="00814BFE">
          <w:rPr>
            <w:rFonts w:ascii="Verdana" w:eastAsia="EUAlbertina-Regu-Identity-H" w:hAnsi="Verdana" w:cs="EUAlbertina-Regu-Identity-H"/>
            <w:sz w:val="20"/>
            <w:szCs w:val="20"/>
          </w:rPr>
          <w:t>.</w:t>
        </w:r>
      </w:ins>
    </w:p>
    <w:p w14:paraId="20629F27" w14:textId="361F0A86" w:rsidR="006B3F18" w:rsidRDefault="004A29C3" w:rsidP="00814BFE">
      <w:pPr>
        <w:pStyle w:val="msonospacing0"/>
        <w:spacing w:after="120" w:line="264" w:lineRule="auto"/>
        <w:ind w:left="426" w:hanging="1"/>
        <w:jc w:val="both"/>
        <w:rPr>
          <w:rFonts w:ascii="Verdana" w:hAnsi="Verdana"/>
          <w:sz w:val="20"/>
          <w:szCs w:val="20"/>
        </w:rPr>
      </w:pPr>
      <w:ins w:id="1020" w:author="ΕΥΘΥ" w:date="2018-12-10T15:33:00Z">
        <w:r>
          <w:rPr>
            <w:rFonts w:ascii="Verdana" w:hAnsi="Verdana"/>
            <w:sz w:val="20"/>
            <w:szCs w:val="20"/>
          </w:rPr>
          <w:t>β)</w:t>
        </w:r>
        <w:r w:rsidR="00BD3E5B" w:rsidRPr="00BD3E5B">
          <w:rPr>
            <w:rFonts w:ascii="Verdana" w:hAnsi="Verdana"/>
            <w:sz w:val="20"/>
            <w:szCs w:val="20"/>
          </w:rPr>
          <w:tab/>
        </w:r>
      </w:ins>
      <w:r w:rsidR="004F3427" w:rsidRPr="00795AC4">
        <w:rPr>
          <w:rFonts w:ascii="Verdana" w:hAnsi="Verdana"/>
          <w:sz w:val="20"/>
          <w:szCs w:val="20"/>
        </w:rPr>
        <w:t xml:space="preserve">Το </w:t>
      </w:r>
      <w:r w:rsidR="00540F26" w:rsidRPr="00795AC4">
        <w:rPr>
          <w:rFonts w:ascii="Verdana" w:hAnsi="Verdana"/>
          <w:sz w:val="20"/>
          <w:szCs w:val="20"/>
        </w:rPr>
        <w:t>ακαδημαϊκό</w:t>
      </w:r>
      <w:ins w:id="1021" w:author="ΕΥΘΥ" w:date="2018-12-10T15:33:00Z">
        <w:r w:rsidR="0000032A">
          <w:rPr>
            <w:rFonts w:ascii="Verdana" w:hAnsi="Verdana"/>
            <w:sz w:val="20"/>
            <w:szCs w:val="20"/>
          </w:rPr>
          <w:t>/ερευνητικό</w:t>
        </w:r>
      </w:ins>
      <w:r w:rsidR="004F3427" w:rsidRPr="00795AC4">
        <w:rPr>
          <w:rFonts w:ascii="Verdana" w:hAnsi="Verdana"/>
          <w:sz w:val="20"/>
          <w:szCs w:val="20"/>
        </w:rPr>
        <w:t xml:space="preserve"> προσωπικό </w:t>
      </w:r>
      <w:del w:id="1022" w:author="ΕΥΘΥ" w:date="2018-12-10T15:33:00Z">
        <w:r w:rsidR="00540F26" w:rsidRPr="00795AC4">
          <w:rPr>
            <w:rFonts w:ascii="Verdana" w:hAnsi="Verdana"/>
            <w:sz w:val="20"/>
            <w:szCs w:val="20"/>
          </w:rPr>
          <w:delText>του</w:delText>
        </w:r>
        <w:r w:rsidR="00540F26">
          <w:rPr>
            <w:rFonts w:ascii="Verdana" w:hAnsi="Verdana"/>
            <w:sz w:val="20"/>
            <w:szCs w:val="20"/>
          </w:rPr>
          <w:delText xml:space="preserve"> δικαιούχου ή </w:delText>
        </w:r>
      </w:del>
      <w:r w:rsidR="00540F26">
        <w:rPr>
          <w:rFonts w:ascii="Verdana" w:hAnsi="Verdana"/>
          <w:sz w:val="20"/>
          <w:szCs w:val="20"/>
        </w:rPr>
        <w:t xml:space="preserve">τρίτων </w:t>
      </w:r>
      <w:r w:rsidR="004F3427" w:rsidRPr="00267BE9">
        <w:rPr>
          <w:rFonts w:ascii="Verdana" w:hAnsi="Verdana"/>
          <w:sz w:val="20"/>
          <w:szCs w:val="20"/>
        </w:rPr>
        <w:t xml:space="preserve">που η συμμετοχή </w:t>
      </w:r>
      <w:del w:id="1023" w:author="ΕΥΘΥ" w:date="2018-12-10T15:33:00Z">
        <w:r w:rsidR="004F3427" w:rsidRPr="00267BE9">
          <w:rPr>
            <w:rFonts w:ascii="Verdana" w:hAnsi="Verdana"/>
            <w:sz w:val="20"/>
            <w:szCs w:val="20"/>
          </w:rPr>
          <w:delText>του</w:delText>
        </w:r>
      </w:del>
      <w:ins w:id="1024" w:author="ΕΥΘΥ" w:date="2018-12-10T15:33:00Z">
        <w:r w:rsidR="004F3427" w:rsidRPr="00267BE9">
          <w:rPr>
            <w:rFonts w:ascii="Verdana" w:hAnsi="Verdana"/>
            <w:sz w:val="20"/>
            <w:szCs w:val="20"/>
          </w:rPr>
          <w:t>του</w:t>
        </w:r>
        <w:r w:rsidR="00220CE4">
          <w:rPr>
            <w:rFonts w:ascii="Verdana" w:hAnsi="Verdana"/>
            <w:sz w:val="20"/>
            <w:szCs w:val="20"/>
          </w:rPr>
          <w:t>ς</w:t>
        </w:r>
      </w:ins>
      <w:r w:rsidR="004F3427" w:rsidRPr="00267BE9">
        <w:rPr>
          <w:rFonts w:ascii="Verdana" w:hAnsi="Verdana"/>
          <w:sz w:val="20"/>
          <w:szCs w:val="20"/>
        </w:rPr>
        <w:t xml:space="preserve"> στην πράξη θεωρείται ουσιώδης για την εκτέλεσή της και αξιολογείται στο πλαίσιο της διαδικασίας επιλογής για την χρηματοδότηση της πράξης από το πρόγραμμα, συμμετέχει σε αυτή χωρίς άλλη διαδικασία επιλογής.</w:t>
      </w:r>
      <w:r w:rsidR="004F0809">
        <w:rPr>
          <w:rFonts w:ascii="Verdana" w:hAnsi="Verdana"/>
          <w:sz w:val="20"/>
          <w:szCs w:val="20"/>
        </w:rPr>
        <w:t xml:space="preserve"> </w:t>
      </w:r>
    </w:p>
    <w:p w14:paraId="028052D8"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8. </w:t>
      </w:r>
      <w:r w:rsidR="001A248F">
        <w:rPr>
          <w:rFonts w:ascii="Verdana" w:hAnsi="Verdana"/>
          <w:sz w:val="20"/>
          <w:szCs w:val="20"/>
        </w:rPr>
        <w:tab/>
      </w:r>
      <w:r w:rsidRPr="004F3427">
        <w:rPr>
          <w:rFonts w:ascii="Verdana" w:hAnsi="Verdana"/>
          <w:sz w:val="20"/>
          <w:szCs w:val="20"/>
        </w:rPr>
        <w:t>Οι δαπάνες για αμοιβές του προσωπικού που απασχολείται στην πράξη</w:t>
      </w:r>
      <w:ins w:id="1025" w:author="ΕΥΘΥ" w:date="2018-12-10T15:33:00Z">
        <w:r w:rsidR="00365227">
          <w:rPr>
            <w:rFonts w:ascii="Verdana" w:hAnsi="Verdana"/>
            <w:sz w:val="20"/>
            <w:szCs w:val="20"/>
          </w:rPr>
          <w:t xml:space="preserve"> στη βάση σύμβασης </w:t>
        </w:r>
        <w:r w:rsidR="000D36C2">
          <w:rPr>
            <w:rFonts w:ascii="Verdana" w:hAnsi="Verdana"/>
            <w:sz w:val="20"/>
            <w:szCs w:val="20"/>
          </w:rPr>
          <w:t xml:space="preserve">εξαρτημένης </w:t>
        </w:r>
        <w:r w:rsidR="00365227">
          <w:rPr>
            <w:rFonts w:ascii="Verdana" w:hAnsi="Verdana"/>
            <w:sz w:val="20"/>
            <w:szCs w:val="20"/>
          </w:rPr>
          <w:t>εργασίας</w:t>
        </w:r>
      </w:ins>
      <w:r w:rsidRPr="004F3427">
        <w:rPr>
          <w:rFonts w:ascii="Verdana" w:hAnsi="Verdana"/>
          <w:sz w:val="20"/>
          <w:szCs w:val="20"/>
        </w:rPr>
        <w:t xml:space="preserve"> </w:t>
      </w:r>
      <w:r w:rsidR="00783123">
        <w:rPr>
          <w:rFonts w:ascii="Verdana" w:hAnsi="Verdana"/>
          <w:sz w:val="20"/>
          <w:szCs w:val="20"/>
        </w:rPr>
        <w:t>υ</w:t>
      </w:r>
      <w:r w:rsidRPr="004F3427">
        <w:rPr>
          <w:rFonts w:ascii="Verdana" w:hAnsi="Verdana"/>
          <w:sz w:val="20"/>
          <w:szCs w:val="20"/>
        </w:rPr>
        <w:t>πολογίζονται</w:t>
      </w:r>
      <w:r w:rsidR="001D7B68">
        <w:rPr>
          <w:rFonts w:ascii="Verdana" w:hAnsi="Verdana"/>
          <w:sz w:val="20"/>
          <w:szCs w:val="20"/>
        </w:rPr>
        <w:t xml:space="preserve"> </w:t>
      </w:r>
      <w:r w:rsidRPr="00DB6B5A">
        <w:rPr>
          <w:rFonts w:ascii="Verdana" w:hAnsi="Verdana"/>
          <w:sz w:val="20"/>
          <w:szCs w:val="20"/>
        </w:rPr>
        <w:t>κατά κανόνα, με βάση το συνολικό πραγματικό χρόνο απασχόλησης του προσωπικού στην πράξη και το μικτό ωριαίο κόστος απασχόλησης του προσωπικού αυτού για το δικαιούχο. Το μικτό</w:t>
      </w:r>
      <w:r w:rsidRPr="004F3427">
        <w:rPr>
          <w:rFonts w:ascii="Verdana" w:hAnsi="Verdana"/>
          <w:sz w:val="20"/>
          <w:szCs w:val="20"/>
        </w:rPr>
        <w:t xml:space="preserve"> ωριαίο κόστος απασχόλησης υπολογίζεται ως το πηλίκο του τελευταίου τεκμηριωμένου ετήσιου μικτού κόστους απασχόλησης, </w:t>
      </w:r>
      <w:r w:rsidRPr="003D1F2A">
        <w:rPr>
          <w:rFonts w:ascii="Verdana" w:hAnsi="Verdana"/>
          <w:sz w:val="20"/>
          <w:szCs w:val="20"/>
        </w:rPr>
        <w:t>όπως αυτό ορίζεται από την κείμενη νομοθεσία</w:t>
      </w:r>
      <w:ins w:id="1026" w:author="ΕΥΘΥ" w:date="2018-12-10T15:33:00Z">
        <w:r w:rsidR="003D1F2A" w:rsidRPr="003D1F2A">
          <w:rPr>
            <w:rFonts w:ascii="Verdana" w:hAnsi="Verdana"/>
            <w:sz w:val="20"/>
            <w:szCs w:val="20"/>
          </w:rPr>
          <w:t xml:space="preserve"> και αποτυπώνεται στο λογιστικό σύστημα του δικαιούχου</w:t>
        </w:r>
      </w:ins>
      <w:r w:rsidR="00DB6B5A" w:rsidRPr="003D1F2A">
        <w:rPr>
          <w:rFonts w:ascii="Verdana" w:hAnsi="Verdana"/>
          <w:sz w:val="20"/>
          <w:szCs w:val="20"/>
        </w:rPr>
        <w:t>,</w:t>
      </w:r>
      <w:r w:rsidRPr="004F3427">
        <w:rPr>
          <w:rFonts w:ascii="Verdana" w:hAnsi="Verdana"/>
          <w:sz w:val="20"/>
          <w:szCs w:val="20"/>
        </w:rPr>
        <w:t xml:space="preserve"> και του αριθμού </w:t>
      </w:r>
      <w:r w:rsidR="00DB6B5A">
        <w:rPr>
          <w:rFonts w:ascii="Verdana" w:hAnsi="Verdana"/>
          <w:sz w:val="20"/>
          <w:szCs w:val="20"/>
        </w:rPr>
        <w:t xml:space="preserve">των </w:t>
      </w:r>
      <w:r w:rsidRPr="004F3427">
        <w:rPr>
          <w:rFonts w:ascii="Verdana" w:hAnsi="Verdana"/>
          <w:sz w:val="20"/>
          <w:szCs w:val="20"/>
        </w:rPr>
        <w:t>1720 παραγωγικών ωρών</w:t>
      </w:r>
      <w:ins w:id="1027" w:author="ΕΥΘΥ" w:date="2018-12-10T15:33:00Z">
        <w:r w:rsidR="002A435E" w:rsidRPr="002A435E">
          <w:rPr>
            <w:rFonts w:ascii="Verdana" w:hAnsi="Verdana"/>
            <w:sz w:val="20"/>
            <w:szCs w:val="20"/>
          </w:rPr>
          <w:t xml:space="preserve"> </w:t>
        </w:r>
        <w:r w:rsidR="002A435E" w:rsidRPr="00665A0E">
          <w:rPr>
            <w:rFonts w:ascii="Verdana" w:hAnsi="Verdana"/>
            <w:sz w:val="20"/>
            <w:szCs w:val="20"/>
          </w:rPr>
          <w:t>για άτομα που εργάζονται με καθεστώς πλήρους απασχόλησης ή αναλογία των 1720 ωρών για άτομα που εργάζονται με καθεστώς μερικής απασχόλησης</w:t>
        </w:r>
      </w:ins>
      <w:r w:rsidR="002A435E" w:rsidRPr="00665A0E">
        <w:rPr>
          <w:rFonts w:ascii="Verdana" w:hAnsi="Verdana"/>
          <w:sz w:val="20"/>
          <w:szCs w:val="20"/>
        </w:rPr>
        <w:t>.</w:t>
      </w:r>
      <w:r w:rsidR="002A435E">
        <w:rPr>
          <w:rFonts w:ascii="Verdana" w:hAnsi="Verdana"/>
          <w:sz w:val="20"/>
          <w:szCs w:val="20"/>
        </w:rPr>
        <w:t xml:space="preserve"> </w:t>
      </w:r>
    </w:p>
    <w:p w14:paraId="0FF6DA60" w14:textId="77777777" w:rsidR="003D1F2A" w:rsidRPr="000D36C2" w:rsidRDefault="0081101C" w:rsidP="00D168B1">
      <w:pPr>
        <w:pStyle w:val="msonospacing0"/>
        <w:spacing w:after="120" w:line="264" w:lineRule="auto"/>
        <w:ind w:left="426"/>
        <w:jc w:val="both"/>
        <w:rPr>
          <w:ins w:id="1028" w:author="ΕΥΘΥ" w:date="2018-12-10T15:33:00Z"/>
          <w:rFonts w:ascii="Verdana" w:hAnsi="Verdana"/>
          <w:sz w:val="20"/>
          <w:szCs w:val="20"/>
        </w:rPr>
      </w:pPr>
      <w:ins w:id="1029" w:author="ΕΥΘΥ" w:date="2018-12-10T15:33:00Z">
        <w:r w:rsidRPr="00665A0E">
          <w:rPr>
            <w:rFonts w:ascii="Verdana" w:hAnsi="Verdana"/>
            <w:sz w:val="20"/>
            <w:szCs w:val="20"/>
          </w:rPr>
          <w:t xml:space="preserve">Σε περίπτωση </w:t>
        </w:r>
        <w:r>
          <w:rPr>
            <w:rFonts w:ascii="Verdana" w:hAnsi="Verdana"/>
            <w:sz w:val="20"/>
            <w:szCs w:val="20"/>
          </w:rPr>
          <w:t xml:space="preserve">που </w:t>
        </w:r>
        <w:r w:rsidRPr="00665A0E">
          <w:rPr>
            <w:rFonts w:ascii="Verdana" w:hAnsi="Verdana"/>
            <w:sz w:val="20"/>
            <w:szCs w:val="20"/>
          </w:rPr>
          <w:t xml:space="preserve">το </w:t>
        </w:r>
        <w:r w:rsidR="00BF4425">
          <w:rPr>
            <w:rFonts w:ascii="Verdana" w:hAnsi="Verdana"/>
            <w:sz w:val="20"/>
            <w:szCs w:val="20"/>
          </w:rPr>
          <w:t xml:space="preserve">τελευταίο </w:t>
        </w:r>
        <w:r w:rsidRPr="00665A0E">
          <w:rPr>
            <w:rFonts w:ascii="Verdana" w:hAnsi="Verdana"/>
            <w:sz w:val="20"/>
            <w:szCs w:val="20"/>
          </w:rPr>
          <w:t xml:space="preserve">ετήσιο </w:t>
        </w:r>
        <w:r>
          <w:rPr>
            <w:rFonts w:ascii="Verdana" w:hAnsi="Verdana"/>
            <w:sz w:val="20"/>
            <w:szCs w:val="20"/>
          </w:rPr>
          <w:t xml:space="preserve">μικτό </w:t>
        </w:r>
        <w:r w:rsidRPr="00665A0E">
          <w:rPr>
            <w:rFonts w:ascii="Verdana" w:hAnsi="Verdana"/>
            <w:sz w:val="20"/>
            <w:szCs w:val="20"/>
          </w:rPr>
          <w:t xml:space="preserve">κόστος απασχόλησης </w:t>
        </w:r>
        <w:r>
          <w:rPr>
            <w:rFonts w:ascii="Verdana" w:hAnsi="Verdana"/>
            <w:sz w:val="20"/>
            <w:szCs w:val="20"/>
          </w:rPr>
          <w:t>του προσωπικού για το δικαιούχο</w:t>
        </w:r>
        <w:r w:rsidR="004756B7">
          <w:rPr>
            <w:rFonts w:ascii="Verdana" w:hAnsi="Verdana"/>
            <w:sz w:val="20"/>
            <w:szCs w:val="20"/>
          </w:rPr>
          <w:t xml:space="preserve"> </w:t>
        </w:r>
        <w:r w:rsidRPr="00665A0E">
          <w:rPr>
            <w:rFonts w:ascii="Verdana" w:hAnsi="Verdana"/>
            <w:sz w:val="20"/>
            <w:szCs w:val="20"/>
          </w:rPr>
          <w:t>δεν είναι διαθέσιμο</w:t>
        </w:r>
        <w:r>
          <w:rPr>
            <w:rFonts w:ascii="Verdana" w:hAnsi="Verdana"/>
            <w:sz w:val="20"/>
            <w:szCs w:val="20"/>
          </w:rPr>
          <w:t xml:space="preserve"> (12 συνεχείς μήνες),</w:t>
        </w:r>
        <w:r w:rsidRPr="00665A0E">
          <w:rPr>
            <w:rFonts w:ascii="Verdana" w:hAnsi="Verdana"/>
            <w:sz w:val="20"/>
            <w:szCs w:val="20"/>
          </w:rPr>
          <w:t xml:space="preserve"> </w:t>
        </w:r>
        <w:r>
          <w:rPr>
            <w:rFonts w:ascii="Verdana" w:hAnsi="Verdana"/>
            <w:sz w:val="20"/>
            <w:szCs w:val="20"/>
          </w:rPr>
          <w:t>το ετήσιο μικτό κόστος απασχόλησης μπορεί να υπολογιστεί από το διαθέσιμο τεκμηριωμένο κόστος απασχόλησης ή από το κόστος απασχόλησης που προβλέπεται στη σχετική σύμβαση του απασχολούμενου</w:t>
        </w:r>
        <w:r w:rsidR="00BF4425">
          <w:rPr>
            <w:rFonts w:ascii="Verdana" w:hAnsi="Verdana"/>
            <w:sz w:val="20"/>
            <w:szCs w:val="20"/>
          </w:rPr>
          <w:t xml:space="preserve"> με το δικαιούχο</w:t>
        </w:r>
        <w:r>
          <w:rPr>
            <w:rFonts w:ascii="Verdana" w:hAnsi="Verdana"/>
            <w:sz w:val="20"/>
            <w:szCs w:val="20"/>
          </w:rPr>
          <w:t xml:space="preserve">, </w:t>
        </w:r>
        <w:r w:rsidRPr="000D36C2">
          <w:rPr>
            <w:rFonts w:ascii="Verdana" w:hAnsi="Verdana"/>
            <w:sz w:val="20"/>
            <w:szCs w:val="20"/>
          </w:rPr>
          <w:t>κατάλληλα προσαρμοσμένο για περίοδο 12 μηνών.</w:t>
        </w:r>
      </w:ins>
    </w:p>
    <w:p w14:paraId="0C24474F" w14:textId="38209082" w:rsidR="00365227" w:rsidRDefault="00365227" w:rsidP="00D168B1">
      <w:pPr>
        <w:pStyle w:val="msonospacing0"/>
        <w:spacing w:after="120" w:line="264" w:lineRule="auto"/>
        <w:ind w:left="426"/>
        <w:jc w:val="both"/>
        <w:rPr>
          <w:ins w:id="1030" w:author="ΕΥΘΥ" w:date="2018-12-10T15:33:00Z"/>
          <w:rFonts w:ascii="Verdana" w:hAnsi="Verdana"/>
          <w:sz w:val="20"/>
          <w:szCs w:val="20"/>
        </w:rPr>
      </w:pPr>
      <w:ins w:id="1031" w:author="ΕΥΘΥ" w:date="2018-12-10T15:33:00Z">
        <w:r w:rsidRPr="000D36C2">
          <w:rPr>
            <w:rFonts w:ascii="Verdana" w:hAnsi="Verdana"/>
            <w:sz w:val="20"/>
            <w:szCs w:val="20"/>
          </w:rPr>
          <w:t xml:space="preserve">Το </w:t>
        </w:r>
      </w:ins>
      <w:moveFromRangeStart w:id="1032" w:author="ΕΥΘΥ" w:date="2018-12-10T15:33:00Z" w:name="move532219317"/>
      <w:moveFrom w:id="1033" w:author="ΕΥΘΥ" w:date="2018-12-10T15:33:00Z">
        <w:r w:rsidR="004F3427" w:rsidRPr="004F3427">
          <w:rPr>
            <w:rFonts w:ascii="Verdana" w:hAnsi="Verdana"/>
            <w:sz w:val="20"/>
            <w:szCs w:val="20"/>
          </w:rPr>
          <w:t xml:space="preserve">9. </w:t>
        </w:r>
        <w:r w:rsidR="001A248F">
          <w:rPr>
            <w:rFonts w:ascii="Verdana" w:hAnsi="Verdana"/>
            <w:sz w:val="20"/>
            <w:szCs w:val="20"/>
          </w:rPr>
          <w:tab/>
        </w:r>
        <w:r w:rsidR="004F3427" w:rsidRPr="004F3427">
          <w:rPr>
            <w:rFonts w:ascii="Verdana" w:hAnsi="Verdana"/>
            <w:sz w:val="20"/>
            <w:szCs w:val="20"/>
          </w:rPr>
          <w:t>Στο</w:t>
        </w:r>
        <w:r w:rsidR="00DA53C1">
          <w:rPr>
            <w:rFonts w:ascii="Verdana" w:hAnsi="Verdana"/>
            <w:sz w:val="20"/>
            <w:szCs w:val="20"/>
          </w:rPr>
          <w:t xml:space="preserve"> </w:t>
        </w:r>
      </w:moveFrom>
      <w:moveFromRangeEnd w:id="1032"/>
      <w:r w:rsidRPr="000D36C2">
        <w:rPr>
          <w:rFonts w:ascii="Verdana" w:hAnsi="Verdana"/>
          <w:sz w:val="20"/>
          <w:szCs w:val="20"/>
        </w:rPr>
        <w:t xml:space="preserve">μικτό ωριαίο κόστος απασχόλησης </w:t>
      </w:r>
      <w:del w:id="1034" w:author="ΕΥΘΥ" w:date="2018-12-10T15:33:00Z">
        <w:r w:rsidR="004F3427" w:rsidRPr="004F3427">
          <w:rPr>
            <w:rFonts w:ascii="Verdana" w:hAnsi="Verdana"/>
            <w:sz w:val="20"/>
            <w:szCs w:val="20"/>
          </w:rPr>
          <w:delText>προστίθεται</w:delText>
        </w:r>
      </w:del>
      <w:ins w:id="1035" w:author="ΕΥΘΥ" w:date="2018-12-10T15:33:00Z">
        <w:r w:rsidR="00725010">
          <w:rPr>
            <w:rFonts w:ascii="Verdana" w:hAnsi="Verdana"/>
            <w:sz w:val="20"/>
            <w:szCs w:val="20"/>
          </w:rPr>
          <w:t xml:space="preserve">που υπολογίζεται σύμφωνα με τα προηγούμενα εδάφια </w:t>
        </w:r>
        <w:r w:rsidRPr="000D36C2">
          <w:rPr>
            <w:rFonts w:ascii="Verdana" w:hAnsi="Verdana"/>
            <w:sz w:val="20"/>
            <w:szCs w:val="20"/>
          </w:rPr>
          <w:t>αποτελεί επιλογή απλοποιημένου κόστους του άρθρου 10, παρ. 1(β) της παρούσας.</w:t>
        </w:r>
      </w:ins>
    </w:p>
    <w:p w14:paraId="66D04F2E" w14:textId="4AF4B563" w:rsidR="006B3F18" w:rsidRDefault="004F3427">
      <w:pPr>
        <w:pStyle w:val="msonospacing0"/>
        <w:spacing w:after="120" w:line="264" w:lineRule="auto"/>
        <w:ind w:left="426" w:hanging="426"/>
        <w:jc w:val="both"/>
        <w:rPr>
          <w:rFonts w:ascii="Verdana" w:hAnsi="Verdana"/>
          <w:sz w:val="20"/>
          <w:szCs w:val="20"/>
        </w:rPr>
      </w:pPr>
      <w:moveToRangeStart w:id="1036" w:author="ΕΥΘΥ" w:date="2018-12-10T15:33:00Z" w:name="move532219317"/>
      <w:moveTo w:id="1037" w:author="ΕΥΘΥ" w:date="2018-12-10T15:33:00Z">
        <w:r w:rsidRPr="004F3427">
          <w:rPr>
            <w:rFonts w:ascii="Verdana" w:hAnsi="Verdana"/>
            <w:sz w:val="20"/>
            <w:szCs w:val="20"/>
          </w:rPr>
          <w:t xml:space="preserve">9. </w:t>
        </w:r>
        <w:r w:rsidR="001A248F">
          <w:rPr>
            <w:rFonts w:ascii="Verdana" w:hAnsi="Verdana"/>
            <w:sz w:val="20"/>
            <w:szCs w:val="20"/>
          </w:rPr>
          <w:tab/>
        </w:r>
        <w:r w:rsidRPr="004F3427">
          <w:rPr>
            <w:rFonts w:ascii="Verdana" w:hAnsi="Verdana"/>
            <w:sz w:val="20"/>
            <w:szCs w:val="20"/>
          </w:rPr>
          <w:t>Στο</w:t>
        </w:r>
        <w:r w:rsidR="00DA53C1">
          <w:rPr>
            <w:rFonts w:ascii="Verdana" w:hAnsi="Verdana"/>
            <w:sz w:val="20"/>
            <w:szCs w:val="20"/>
          </w:rPr>
          <w:t xml:space="preserve"> </w:t>
        </w:r>
      </w:moveTo>
      <w:moveToRangeEnd w:id="1036"/>
      <w:ins w:id="1038" w:author="ΕΥΘΥ" w:date="2018-12-10T15:33:00Z">
        <w:r w:rsidR="00365227">
          <w:rPr>
            <w:rFonts w:ascii="Verdana" w:hAnsi="Verdana"/>
            <w:sz w:val="20"/>
            <w:szCs w:val="20"/>
          </w:rPr>
          <w:t xml:space="preserve">ετήσιο </w:t>
        </w:r>
        <w:r w:rsidRPr="004F3427">
          <w:rPr>
            <w:rFonts w:ascii="Verdana" w:hAnsi="Verdana"/>
            <w:sz w:val="20"/>
            <w:szCs w:val="20"/>
          </w:rPr>
          <w:t>μικτ</w:t>
        </w:r>
        <w:r w:rsidR="00365227">
          <w:rPr>
            <w:rFonts w:ascii="Verdana" w:hAnsi="Verdana"/>
            <w:sz w:val="20"/>
            <w:szCs w:val="20"/>
          </w:rPr>
          <w:t>ό</w:t>
        </w:r>
        <w:r w:rsidRPr="004F3427">
          <w:rPr>
            <w:rFonts w:ascii="Verdana" w:hAnsi="Verdana"/>
            <w:sz w:val="20"/>
            <w:szCs w:val="20"/>
          </w:rPr>
          <w:t xml:space="preserve"> κόστος απασχόλησης </w:t>
        </w:r>
        <w:r w:rsidR="00397F14">
          <w:rPr>
            <w:rFonts w:ascii="Verdana" w:hAnsi="Verdana"/>
            <w:sz w:val="20"/>
            <w:szCs w:val="20"/>
          </w:rPr>
          <w:t>συμπεριλαμβάν</w:t>
        </w:r>
        <w:r w:rsidR="00397F14" w:rsidRPr="004F3427">
          <w:rPr>
            <w:rFonts w:ascii="Verdana" w:hAnsi="Verdana"/>
            <w:sz w:val="20"/>
            <w:szCs w:val="20"/>
          </w:rPr>
          <w:t>εται</w:t>
        </w:r>
      </w:ins>
      <w:r w:rsidR="00397F14" w:rsidRPr="004F3427">
        <w:rPr>
          <w:rFonts w:ascii="Verdana" w:hAnsi="Verdana"/>
          <w:sz w:val="20"/>
          <w:szCs w:val="20"/>
        </w:rPr>
        <w:t xml:space="preserve"> </w:t>
      </w:r>
      <w:r w:rsidRPr="004F3427">
        <w:rPr>
          <w:rFonts w:ascii="Verdana" w:hAnsi="Verdana"/>
          <w:sz w:val="20"/>
          <w:szCs w:val="20"/>
        </w:rPr>
        <w:t>και το ανάλογο ποσό από τυχόν επιδόματα/</w:t>
      </w:r>
      <w:r w:rsidR="006C7E57" w:rsidRPr="00795AC4">
        <w:rPr>
          <w:rFonts w:ascii="Verdana" w:hAnsi="Verdana"/>
          <w:sz w:val="20"/>
          <w:szCs w:val="20"/>
        </w:rPr>
        <w:t>επιμίσθια</w:t>
      </w:r>
      <w:r w:rsidRPr="004F3427">
        <w:rPr>
          <w:rFonts w:ascii="Verdana" w:hAnsi="Verdana"/>
          <w:sz w:val="20"/>
          <w:szCs w:val="20"/>
        </w:rPr>
        <w:t xml:space="preserve"> που προβλέπονται από το θεσμικό πλαίσιο του δικαιούχου</w:t>
      </w:r>
      <w:r w:rsidR="00FD17B5">
        <w:rPr>
          <w:rFonts w:ascii="Verdana" w:hAnsi="Verdana"/>
          <w:sz w:val="20"/>
          <w:szCs w:val="20"/>
        </w:rPr>
        <w:t xml:space="preserve"> </w:t>
      </w:r>
      <w:ins w:id="1039" w:author="ΕΥΘΥ" w:date="2018-12-10T15:33:00Z">
        <w:r w:rsidR="00365227">
          <w:rPr>
            <w:rFonts w:ascii="Verdana" w:hAnsi="Verdana"/>
            <w:sz w:val="20"/>
            <w:szCs w:val="20"/>
          </w:rPr>
          <w:t xml:space="preserve">ή τη σύμβαση εργασίας </w:t>
        </w:r>
      </w:ins>
      <w:r w:rsidR="00540F26" w:rsidRPr="00795AC4">
        <w:rPr>
          <w:rFonts w:ascii="Verdana" w:hAnsi="Verdana"/>
          <w:sz w:val="20"/>
          <w:szCs w:val="20"/>
        </w:rPr>
        <w:t>τα οποία χορηγούνται σε τακτική βάση και δεν συνδέονται με την απόδοση του απασχολούμενου</w:t>
      </w:r>
      <w:r w:rsidRPr="00795AC4">
        <w:rPr>
          <w:rFonts w:ascii="Verdana" w:hAnsi="Verdana"/>
          <w:sz w:val="20"/>
          <w:szCs w:val="20"/>
        </w:rPr>
        <w:t>.</w:t>
      </w:r>
      <w:r w:rsidRPr="004F3427">
        <w:rPr>
          <w:rFonts w:ascii="Verdana" w:hAnsi="Verdana"/>
          <w:sz w:val="20"/>
          <w:szCs w:val="20"/>
        </w:rPr>
        <w:t xml:space="preserve"> Έκτακτες αποδοχές που δεν προβλέπονται στο θεσμικό πλαίσιο του δικαιούχου ή στη σύμβαση εργασίας </w:t>
      </w:r>
      <w:r w:rsidR="00540F26">
        <w:rPr>
          <w:rFonts w:ascii="Verdana" w:hAnsi="Verdana"/>
          <w:sz w:val="20"/>
          <w:szCs w:val="20"/>
        </w:rPr>
        <w:t>ή/</w:t>
      </w:r>
      <w:r w:rsidRPr="004F3427">
        <w:rPr>
          <w:rFonts w:ascii="Verdana" w:hAnsi="Verdana"/>
          <w:sz w:val="20"/>
          <w:szCs w:val="20"/>
        </w:rPr>
        <w:t>και καταβάλλονται κατά περίπτωση (</w:t>
      </w:r>
      <w:proofErr w:type="spellStart"/>
      <w:r w:rsidRPr="004F3427">
        <w:rPr>
          <w:rFonts w:ascii="Verdana" w:hAnsi="Verdana"/>
          <w:sz w:val="20"/>
          <w:szCs w:val="20"/>
          <w:lang w:val="fr-FR"/>
        </w:rPr>
        <w:t>adhoc</w:t>
      </w:r>
      <w:proofErr w:type="spellEnd"/>
      <w:r w:rsidRPr="004F3427">
        <w:rPr>
          <w:rFonts w:ascii="Verdana" w:hAnsi="Verdana"/>
          <w:sz w:val="20"/>
          <w:szCs w:val="20"/>
        </w:rPr>
        <w:t xml:space="preserve">) δεν είναι επιλέξιμες και δεν λαμβάνονται υπόψη για τον </w:t>
      </w:r>
      <w:del w:id="1040" w:author="ΕΥΘΥ" w:date="2018-12-10T15:33:00Z">
        <w:r w:rsidRPr="004F3427">
          <w:rPr>
            <w:rFonts w:ascii="Verdana" w:hAnsi="Verdana"/>
            <w:sz w:val="20"/>
            <w:szCs w:val="20"/>
          </w:rPr>
          <w:delText>προσδιορισμού</w:delText>
        </w:r>
      </w:del>
      <w:ins w:id="1041" w:author="ΕΥΘΥ" w:date="2018-12-10T15:33:00Z">
        <w:r w:rsidRPr="004F3427">
          <w:rPr>
            <w:rFonts w:ascii="Verdana" w:hAnsi="Verdana"/>
            <w:sz w:val="20"/>
            <w:szCs w:val="20"/>
          </w:rPr>
          <w:t>προσδιορισμ</w:t>
        </w:r>
        <w:r w:rsidR="0081101C">
          <w:rPr>
            <w:rFonts w:ascii="Verdana" w:hAnsi="Verdana"/>
            <w:sz w:val="20"/>
            <w:szCs w:val="20"/>
          </w:rPr>
          <w:t>ό</w:t>
        </w:r>
      </w:ins>
      <w:r w:rsidRPr="004F3427">
        <w:rPr>
          <w:rFonts w:ascii="Verdana" w:hAnsi="Verdana"/>
          <w:sz w:val="20"/>
          <w:szCs w:val="20"/>
        </w:rPr>
        <w:t xml:space="preserve"> του </w:t>
      </w:r>
      <w:ins w:id="1042" w:author="ΕΥΘΥ" w:date="2018-12-10T15:33:00Z">
        <w:r w:rsidR="00365227">
          <w:rPr>
            <w:rFonts w:ascii="Verdana" w:hAnsi="Verdana"/>
            <w:sz w:val="20"/>
            <w:szCs w:val="20"/>
          </w:rPr>
          <w:t xml:space="preserve">ετήσιου </w:t>
        </w:r>
      </w:ins>
      <w:r w:rsidRPr="004F3427">
        <w:rPr>
          <w:rFonts w:ascii="Verdana" w:hAnsi="Verdana"/>
          <w:sz w:val="20"/>
          <w:szCs w:val="20"/>
        </w:rPr>
        <w:t xml:space="preserve">μικτού </w:t>
      </w:r>
      <w:del w:id="1043" w:author="ΕΥΘΥ" w:date="2018-12-10T15:33:00Z">
        <w:r w:rsidRPr="004F3427">
          <w:rPr>
            <w:rFonts w:ascii="Verdana" w:hAnsi="Verdana"/>
            <w:sz w:val="20"/>
            <w:szCs w:val="20"/>
          </w:rPr>
          <w:delText xml:space="preserve">ωριαίου </w:delText>
        </w:r>
      </w:del>
      <w:r w:rsidRPr="004F3427">
        <w:rPr>
          <w:rFonts w:ascii="Verdana" w:hAnsi="Verdana"/>
          <w:sz w:val="20"/>
          <w:szCs w:val="20"/>
        </w:rPr>
        <w:t>κόστους απασχόλησης.</w:t>
      </w:r>
    </w:p>
    <w:p w14:paraId="607A7B5D" w14:textId="4D0E52AE" w:rsidR="007B7C07" w:rsidRDefault="007B7C07">
      <w:pPr>
        <w:pStyle w:val="msonospacing0"/>
        <w:spacing w:after="120" w:line="264" w:lineRule="auto"/>
        <w:ind w:left="426" w:hanging="426"/>
        <w:jc w:val="both"/>
        <w:rPr>
          <w:ins w:id="1044" w:author="ΕΥΘΥ" w:date="2018-12-10T15:33:00Z"/>
          <w:rFonts w:ascii="Verdana" w:hAnsi="Verdana"/>
          <w:sz w:val="20"/>
          <w:szCs w:val="20"/>
        </w:rPr>
      </w:pPr>
      <w:ins w:id="1045" w:author="ΕΥΘΥ" w:date="2018-12-10T15:33:00Z">
        <w:r>
          <w:rPr>
            <w:rFonts w:ascii="Verdana" w:hAnsi="Verdana"/>
            <w:sz w:val="20"/>
            <w:szCs w:val="20"/>
          </w:rPr>
          <w:t xml:space="preserve">10. </w:t>
        </w:r>
      </w:ins>
      <w:r w:rsidR="00E110AE">
        <w:rPr>
          <w:rFonts w:ascii="Verdana" w:hAnsi="Verdana"/>
          <w:sz w:val="20"/>
          <w:szCs w:val="20"/>
        </w:rPr>
        <w:tab/>
      </w:r>
      <w:r w:rsidR="00F72592">
        <w:rPr>
          <w:rFonts w:ascii="Verdana" w:hAnsi="Verdana"/>
          <w:sz w:val="20"/>
          <w:szCs w:val="20"/>
        </w:rPr>
        <w:t xml:space="preserve">Οι </w:t>
      </w:r>
      <w:del w:id="1046" w:author="ΕΥΘΥ" w:date="2018-12-10T15:33:00Z">
        <w:r w:rsidR="004F3427" w:rsidRPr="004F3427">
          <w:rPr>
            <w:rFonts w:ascii="Verdana" w:hAnsi="Verdana"/>
            <w:sz w:val="20"/>
            <w:szCs w:val="20"/>
          </w:rPr>
          <w:delText xml:space="preserve">εργοδοτικές εισφορές </w:delText>
        </w:r>
      </w:del>
      <w:ins w:id="1047" w:author="ΕΥΘΥ" w:date="2018-12-10T15:33:00Z">
        <w:r w:rsidR="00F72592">
          <w:rPr>
            <w:rFonts w:ascii="Verdana" w:hAnsi="Verdana"/>
            <w:sz w:val="20"/>
            <w:szCs w:val="20"/>
          </w:rPr>
          <w:t>δαπάνες</w:t>
        </w:r>
        <w:r>
          <w:rPr>
            <w:rFonts w:ascii="Verdana" w:hAnsi="Verdana"/>
            <w:sz w:val="20"/>
            <w:szCs w:val="20"/>
          </w:rPr>
          <w:t xml:space="preserve"> </w:t>
        </w:r>
        <w:r w:rsidR="00F72592">
          <w:rPr>
            <w:rFonts w:ascii="Verdana" w:hAnsi="Verdana"/>
            <w:sz w:val="20"/>
            <w:szCs w:val="20"/>
          </w:rPr>
          <w:t xml:space="preserve">για </w:t>
        </w:r>
        <w:r>
          <w:rPr>
            <w:rFonts w:ascii="Verdana" w:hAnsi="Verdana"/>
            <w:sz w:val="20"/>
            <w:szCs w:val="20"/>
          </w:rPr>
          <w:t xml:space="preserve">υπερωριακή </w:t>
        </w:r>
        <w:r w:rsidR="00F72592">
          <w:rPr>
            <w:rFonts w:ascii="Verdana" w:hAnsi="Verdana"/>
            <w:sz w:val="20"/>
            <w:szCs w:val="20"/>
          </w:rPr>
          <w:t xml:space="preserve">ή άλλη τυχόν πρόσθετη </w:t>
        </w:r>
        <w:r>
          <w:rPr>
            <w:rFonts w:ascii="Verdana" w:hAnsi="Verdana"/>
            <w:sz w:val="20"/>
            <w:szCs w:val="20"/>
          </w:rPr>
          <w:t xml:space="preserve">απασχόληση </w:t>
        </w:r>
      </w:ins>
      <w:r>
        <w:rPr>
          <w:rFonts w:ascii="Verdana" w:hAnsi="Verdana"/>
          <w:sz w:val="20"/>
          <w:szCs w:val="20"/>
        </w:rPr>
        <w:t xml:space="preserve">που </w:t>
      </w:r>
      <w:del w:id="1048" w:author="ΕΥΘΥ" w:date="2018-12-10T15:33:00Z">
        <w:r w:rsidR="004F3427" w:rsidRPr="004F3427">
          <w:rPr>
            <w:rFonts w:ascii="Verdana" w:hAnsi="Verdana"/>
            <w:sz w:val="20"/>
            <w:szCs w:val="20"/>
          </w:rPr>
          <w:delText xml:space="preserve">επιβαρύνουν το </w:delText>
        </w:r>
      </w:del>
      <w:ins w:id="1049" w:author="ΕΥΘΥ" w:date="2018-12-10T15:33:00Z">
        <w:r>
          <w:rPr>
            <w:rFonts w:ascii="Verdana" w:hAnsi="Verdana"/>
            <w:sz w:val="20"/>
            <w:szCs w:val="20"/>
          </w:rPr>
          <w:t xml:space="preserve">περιλαμβάνεται στο τελευταίο τεκμηριωμένο ετήσιο </w:t>
        </w:r>
      </w:ins>
      <w:r>
        <w:rPr>
          <w:rFonts w:ascii="Verdana" w:hAnsi="Verdana"/>
          <w:sz w:val="20"/>
          <w:szCs w:val="20"/>
        </w:rPr>
        <w:t xml:space="preserve">μικτό </w:t>
      </w:r>
      <w:del w:id="1050" w:author="ΕΥΘΥ" w:date="2018-12-10T15:33:00Z">
        <w:r w:rsidR="004F3427" w:rsidRPr="004F3427">
          <w:rPr>
            <w:rFonts w:ascii="Verdana" w:hAnsi="Verdana"/>
            <w:sz w:val="20"/>
            <w:szCs w:val="20"/>
          </w:rPr>
          <w:delText xml:space="preserve">ωριαίο </w:delText>
        </w:r>
      </w:del>
      <w:r>
        <w:rPr>
          <w:rFonts w:ascii="Verdana" w:hAnsi="Verdana"/>
          <w:sz w:val="20"/>
          <w:szCs w:val="20"/>
        </w:rPr>
        <w:t xml:space="preserve">κόστος απασχόλησης </w:t>
      </w:r>
      <w:ins w:id="1051" w:author="ΕΥΘΥ" w:date="2018-12-10T15:33:00Z">
        <w:r>
          <w:rPr>
            <w:rFonts w:ascii="Verdana" w:hAnsi="Verdana"/>
            <w:sz w:val="20"/>
            <w:szCs w:val="20"/>
          </w:rPr>
          <w:t xml:space="preserve">σύμφωνα με το λογιστικό σύστημα του δικαιούχου, </w:t>
        </w:r>
        <w:r w:rsidR="00F72592">
          <w:rPr>
            <w:rFonts w:ascii="Verdana" w:hAnsi="Verdana"/>
            <w:sz w:val="20"/>
            <w:szCs w:val="20"/>
          </w:rPr>
          <w:t>εξαιρούνται</w:t>
        </w:r>
        <w:r>
          <w:rPr>
            <w:rFonts w:ascii="Verdana" w:hAnsi="Verdana"/>
            <w:sz w:val="20"/>
            <w:szCs w:val="20"/>
          </w:rPr>
          <w:t xml:space="preserve"> από τον υπολογισμό του μικτού ωριαίου κόστους απασχόλησης.</w:t>
        </w:r>
      </w:ins>
    </w:p>
    <w:p w14:paraId="55DB8EF4" w14:textId="77777777" w:rsidR="000D36C2" w:rsidRDefault="001A248F">
      <w:pPr>
        <w:pStyle w:val="msonospacing0"/>
        <w:spacing w:after="120" w:line="264" w:lineRule="auto"/>
        <w:ind w:left="426" w:hanging="426"/>
        <w:jc w:val="both"/>
        <w:rPr>
          <w:rFonts w:ascii="Verdana" w:hAnsi="Verdana"/>
          <w:sz w:val="20"/>
          <w:szCs w:val="20"/>
        </w:rPr>
      </w:pPr>
      <w:ins w:id="1052" w:author="ΕΥΘΥ" w:date="2018-12-10T15:33:00Z">
        <w:r>
          <w:rPr>
            <w:rFonts w:ascii="Verdana" w:hAnsi="Verdana"/>
            <w:sz w:val="20"/>
            <w:szCs w:val="20"/>
          </w:rPr>
          <w:t>11.</w:t>
        </w:r>
        <w:r>
          <w:rPr>
            <w:rFonts w:ascii="Verdana" w:hAnsi="Verdana"/>
            <w:sz w:val="20"/>
            <w:szCs w:val="20"/>
          </w:rPr>
          <w:tab/>
        </w:r>
        <w:r w:rsidR="004F3427" w:rsidRPr="004F3427">
          <w:rPr>
            <w:rFonts w:ascii="Verdana" w:hAnsi="Verdana"/>
            <w:sz w:val="20"/>
            <w:szCs w:val="20"/>
          </w:rPr>
          <w:t xml:space="preserve">Οι </w:t>
        </w:r>
        <w:r w:rsidR="007B7C07">
          <w:rPr>
            <w:rFonts w:ascii="Verdana" w:hAnsi="Verdana"/>
            <w:sz w:val="20"/>
            <w:szCs w:val="20"/>
          </w:rPr>
          <w:t>ασφαλιστικές</w:t>
        </w:r>
        <w:r w:rsidR="007B7C07" w:rsidRPr="004F3427">
          <w:rPr>
            <w:rFonts w:ascii="Verdana" w:hAnsi="Verdana"/>
            <w:sz w:val="20"/>
            <w:szCs w:val="20"/>
          </w:rPr>
          <w:t xml:space="preserve"> </w:t>
        </w:r>
        <w:r w:rsidR="004F3427" w:rsidRPr="004F3427">
          <w:rPr>
            <w:rFonts w:ascii="Verdana" w:hAnsi="Verdana"/>
            <w:sz w:val="20"/>
            <w:szCs w:val="20"/>
          </w:rPr>
          <w:t xml:space="preserve">εισφορές </w:t>
        </w:r>
      </w:ins>
      <w:r w:rsidR="004B1D0E">
        <w:rPr>
          <w:rFonts w:ascii="Verdana" w:hAnsi="Verdana"/>
          <w:sz w:val="20"/>
          <w:szCs w:val="20"/>
        </w:rPr>
        <w:t>είναι επιλέξιμη δαπάνη</w:t>
      </w:r>
      <w:ins w:id="1053" w:author="ΕΥΘΥ" w:date="2018-12-10T15:33:00Z">
        <w:r w:rsidR="000D36C2" w:rsidRPr="000D36C2">
          <w:rPr>
            <w:rFonts w:ascii="Verdana" w:hAnsi="Verdana"/>
            <w:sz w:val="20"/>
            <w:szCs w:val="20"/>
          </w:rPr>
          <w:t xml:space="preserve"> </w:t>
        </w:r>
        <w:r w:rsidR="000D36C2">
          <w:rPr>
            <w:rFonts w:ascii="Verdana" w:hAnsi="Verdana"/>
            <w:sz w:val="20"/>
            <w:szCs w:val="20"/>
          </w:rPr>
          <w:t>εφόσον αυτές βαρύνουν πραγματικά το δικαιούχο για την απασχόληση του προσωπικού στην πράξη</w:t>
        </w:r>
      </w:ins>
      <w:r w:rsidR="000D36C2">
        <w:rPr>
          <w:rFonts w:ascii="Verdana" w:hAnsi="Verdana"/>
          <w:sz w:val="20"/>
          <w:szCs w:val="20"/>
        </w:rPr>
        <w:t>.</w:t>
      </w:r>
    </w:p>
    <w:p w14:paraId="6307FD42" w14:textId="4512ABB7" w:rsidR="006B3F18" w:rsidRDefault="004F3427">
      <w:pPr>
        <w:pStyle w:val="msonospacing0"/>
        <w:spacing w:after="120" w:line="264" w:lineRule="auto"/>
        <w:ind w:left="426" w:hanging="426"/>
        <w:jc w:val="both"/>
        <w:rPr>
          <w:rFonts w:ascii="Verdana" w:hAnsi="Verdana"/>
          <w:sz w:val="20"/>
          <w:szCs w:val="20"/>
        </w:rPr>
      </w:pPr>
      <w:r w:rsidRPr="00F466DE">
        <w:rPr>
          <w:rFonts w:ascii="Verdana" w:hAnsi="Verdana"/>
          <w:sz w:val="20"/>
          <w:szCs w:val="20"/>
        </w:rPr>
        <w:t xml:space="preserve">12. </w:t>
      </w:r>
      <w:r w:rsidR="00F33714" w:rsidRPr="00F466DE">
        <w:rPr>
          <w:rFonts w:ascii="Verdana" w:hAnsi="Verdana"/>
          <w:sz w:val="20"/>
          <w:szCs w:val="20"/>
        </w:rPr>
        <w:tab/>
      </w:r>
      <w:r w:rsidRPr="00F466DE">
        <w:rPr>
          <w:rFonts w:ascii="Verdana" w:hAnsi="Verdana"/>
          <w:sz w:val="20"/>
          <w:szCs w:val="20"/>
        </w:rPr>
        <w:t xml:space="preserve">Στις περιπτώσεις που το προσωπικό απασχολείται στην πράξη για το σύνολο του συμβατικού του χρόνου ή για σταθερό ποσοστό του συμβατικού χρόνου απασχόλησης, οι δαπάνες για αμοιβές προσωπικού </w:t>
      </w:r>
      <w:del w:id="1054" w:author="ΕΥΘΥ" w:date="2018-12-10T15:33:00Z">
        <w:r w:rsidR="00FD17B5">
          <w:rPr>
            <w:rFonts w:ascii="Verdana" w:hAnsi="Verdana"/>
            <w:sz w:val="20"/>
            <w:szCs w:val="20"/>
          </w:rPr>
          <w:delText>δύνανται</w:delText>
        </w:r>
      </w:del>
      <w:ins w:id="1055" w:author="ΕΥΘΥ" w:date="2018-12-10T15:33:00Z">
        <w:r w:rsidR="00725010">
          <w:rPr>
            <w:rFonts w:ascii="Verdana" w:hAnsi="Verdana"/>
            <w:sz w:val="20"/>
            <w:szCs w:val="20"/>
          </w:rPr>
          <w:t>μπορούν</w:t>
        </w:r>
      </w:ins>
      <w:r w:rsidR="00FD17B5" w:rsidRPr="00F466DE">
        <w:rPr>
          <w:rFonts w:ascii="Verdana" w:hAnsi="Verdana"/>
          <w:sz w:val="20"/>
          <w:szCs w:val="20"/>
        </w:rPr>
        <w:t xml:space="preserve"> να</w:t>
      </w:r>
      <w:r w:rsidRPr="00F466DE">
        <w:rPr>
          <w:rFonts w:ascii="Verdana" w:hAnsi="Verdana"/>
          <w:sz w:val="20"/>
          <w:szCs w:val="20"/>
        </w:rPr>
        <w:t xml:space="preserve"> υπολογίζονται </w:t>
      </w:r>
      <w:r w:rsidR="00FD17B5" w:rsidRPr="00F466DE">
        <w:rPr>
          <w:rFonts w:ascii="Verdana" w:hAnsi="Verdana"/>
          <w:sz w:val="20"/>
          <w:szCs w:val="20"/>
        </w:rPr>
        <w:t xml:space="preserve">όχι </w:t>
      </w:r>
      <w:r w:rsidRPr="00F466DE">
        <w:rPr>
          <w:rFonts w:ascii="Verdana" w:hAnsi="Verdana"/>
          <w:sz w:val="20"/>
          <w:szCs w:val="20"/>
        </w:rPr>
        <w:t>με βάσ</w:t>
      </w:r>
      <w:r w:rsidR="008860D4" w:rsidRPr="00F466DE">
        <w:rPr>
          <w:rFonts w:ascii="Verdana" w:hAnsi="Verdana"/>
          <w:sz w:val="20"/>
          <w:szCs w:val="20"/>
        </w:rPr>
        <w:t>η</w:t>
      </w:r>
      <w:r w:rsidRPr="00F466DE">
        <w:rPr>
          <w:rFonts w:ascii="Verdana" w:hAnsi="Verdana"/>
          <w:sz w:val="20"/>
          <w:szCs w:val="20"/>
        </w:rPr>
        <w:t xml:space="preserve"> το ωριαίο κόστος απασχόλησης</w:t>
      </w:r>
      <w:ins w:id="1056" w:author="ΕΥΘΥ" w:date="2018-12-10T15:33:00Z">
        <w:r w:rsidR="00BF4425" w:rsidRPr="00F466DE">
          <w:rPr>
            <w:rFonts w:ascii="Verdana" w:hAnsi="Verdana"/>
            <w:sz w:val="20"/>
            <w:szCs w:val="20"/>
          </w:rPr>
          <w:t xml:space="preserve"> της παρ</w:t>
        </w:r>
        <w:r w:rsidR="00725010">
          <w:rPr>
            <w:rFonts w:ascii="Verdana" w:hAnsi="Verdana"/>
            <w:sz w:val="20"/>
            <w:szCs w:val="20"/>
          </w:rPr>
          <w:t>αγράφου 8,</w:t>
        </w:r>
      </w:ins>
      <w:r w:rsidR="00725010">
        <w:rPr>
          <w:rFonts w:ascii="Verdana" w:hAnsi="Verdana"/>
          <w:sz w:val="20"/>
          <w:szCs w:val="20"/>
        </w:rPr>
        <w:t xml:space="preserve"> </w:t>
      </w:r>
      <w:r w:rsidRPr="00F466DE">
        <w:rPr>
          <w:rFonts w:ascii="Verdana" w:hAnsi="Verdana"/>
          <w:sz w:val="20"/>
          <w:szCs w:val="20"/>
        </w:rPr>
        <w:t xml:space="preserve">αλλά ως </w:t>
      </w:r>
      <w:r w:rsidR="009760C1" w:rsidRPr="00F466DE">
        <w:rPr>
          <w:rFonts w:ascii="Verdana" w:hAnsi="Verdana"/>
          <w:sz w:val="20"/>
          <w:szCs w:val="20"/>
        </w:rPr>
        <w:t xml:space="preserve">το γινόμενο του </w:t>
      </w:r>
      <w:r w:rsidR="00FD17B5" w:rsidRPr="00F466DE">
        <w:rPr>
          <w:rFonts w:ascii="Verdana" w:hAnsi="Verdana"/>
          <w:sz w:val="20"/>
          <w:szCs w:val="20"/>
        </w:rPr>
        <w:t xml:space="preserve">σταθερού </w:t>
      </w:r>
      <w:r w:rsidR="009760C1" w:rsidRPr="00F466DE">
        <w:rPr>
          <w:rFonts w:ascii="Verdana" w:hAnsi="Verdana"/>
          <w:sz w:val="20"/>
          <w:szCs w:val="20"/>
        </w:rPr>
        <w:t>ποσοστού</w:t>
      </w:r>
      <w:r w:rsidR="00FD17B5" w:rsidRPr="00F466DE">
        <w:rPr>
          <w:rFonts w:ascii="Verdana" w:hAnsi="Verdana"/>
          <w:sz w:val="20"/>
          <w:szCs w:val="20"/>
        </w:rPr>
        <w:t xml:space="preserve"> </w:t>
      </w:r>
      <w:r w:rsidR="00EE5969" w:rsidRPr="00F466DE">
        <w:rPr>
          <w:rFonts w:ascii="Verdana" w:hAnsi="Verdana"/>
          <w:sz w:val="20"/>
          <w:szCs w:val="20"/>
        </w:rPr>
        <w:t>του συμβατικού του χρόνο</w:t>
      </w:r>
      <w:r w:rsidR="00FD17B5" w:rsidRPr="00F466DE">
        <w:rPr>
          <w:rFonts w:ascii="Verdana" w:hAnsi="Verdana"/>
          <w:sz w:val="20"/>
          <w:szCs w:val="20"/>
        </w:rPr>
        <w:t>υ</w:t>
      </w:r>
      <w:r w:rsidR="00EE5969" w:rsidRPr="00F466DE">
        <w:rPr>
          <w:rFonts w:ascii="Verdana" w:hAnsi="Verdana"/>
          <w:sz w:val="20"/>
          <w:szCs w:val="20"/>
        </w:rPr>
        <w:t xml:space="preserve"> </w:t>
      </w:r>
      <w:r w:rsidRPr="00F466DE">
        <w:rPr>
          <w:rFonts w:ascii="Verdana" w:hAnsi="Verdana"/>
          <w:sz w:val="20"/>
          <w:szCs w:val="20"/>
        </w:rPr>
        <w:t>με το μικτό μηνιαίο κόστος απασχόλησης</w:t>
      </w:r>
      <w:r w:rsidR="00FD17B5" w:rsidRPr="00F466DE">
        <w:rPr>
          <w:rFonts w:ascii="Verdana" w:hAnsi="Verdana"/>
          <w:sz w:val="20"/>
          <w:szCs w:val="20"/>
        </w:rPr>
        <w:t>.</w:t>
      </w:r>
      <w:r w:rsidR="00EE5969" w:rsidRPr="00F466DE">
        <w:rPr>
          <w:rFonts w:ascii="Verdana" w:hAnsi="Verdana"/>
          <w:sz w:val="20"/>
          <w:szCs w:val="20"/>
        </w:rPr>
        <w:t xml:space="preserve"> Το μικτό μηνιαίο κόστος απασχόλησης υπολογίζεται ως το ετήσιο μικτό κόστος απασχόλησης</w:t>
      </w:r>
      <w:r w:rsidR="00FD17B5" w:rsidRPr="00F466DE">
        <w:rPr>
          <w:rFonts w:ascii="Verdana" w:hAnsi="Verdana"/>
          <w:sz w:val="20"/>
          <w:szCs w:val="20"/>
        </w:rPr>
        <w:t>, σύμφωνα με τις παραγράφους 8, 9</w:t>
      </w:r>
      <w:ins w:id="1057" w:author="ΕΥΘΥ" w:date="2018-12-10T15:33:00Z">
        <w:r w:rsidR="007B7C07">
          <w:rPr>
            <w:rFonts w:ascii="Verdana" w:hAnsi="Verdana"/>
            <w:sz w:val="20"/>
            <w:szCs w:val="20"/>
          </w:rPr>
          <w:t>, 10</w:t>
        </w:r>
      </w:ins>
      <w:r w:rsidR="00FD17B5" w:rsidRPr="00F466DE">
        <w:rPr>
          <w:rFonts w:ascii="Verdana" w:hAnsi="Verdana"/>
          <w:sz w:val="20"/>
          <w:szCs w:val="20"/>
        </w:rPr>
        <w:t xml:space="preserve"> και </w:t>
      </w:r>
      <w:del w:id="1058" w:author="ΕΥΘΥ" w:date="2018-12-10T15:33:00Z">
        <w:r w:rsidR="00FD17B5">
          <w:rPr>
            <w:rFonts w:ascii="Verdana" w:hAnsi="Verdana"/>
            <w:sz w:val="20"/>
            <w:szCs w:val="20"/>
          </w:rPr>
          <w:delText>10</w:delText>
        </w:r>
      </w:del>
      <w:ins w:id="1059" w:author="ΕΥΘΥ" w:date="2018-12-10T15:33:00Z">
        <w:r w:rsidR="00FD17B5" w:rsidRPr="00F466DE">
          <w:rPr>
            <w:rFonts w:ascii="Verdana" w:hAnsi="Verdana"/>
            <w:sz w:val="20"/>
            <w:szCs w:val="20"/>
          </w:rPr>
          <w:t>1</w:t>
        </w:r>
        <w:r w:rsidR="00BF4425" w:rsidRPr="00F466DE">
          <w:rPr>
            <w:rFonts w:ascii="Verdana" w:hAnsi="Verdana"/>
            <w:sz w:val="20"/>
            <w:szCs w:val="20"/>
          </w:rPr>
          <w:t>1</w:t>
        </w:r>
      </w:ins>
      <w:r w:rsidR="00FD17B5" w:rsidRPr="00F466DE">
        <w:rPr>
          <w:rFonts w:ascii="Verdana" w:hAnsi="Verdana"/>
          <w:sz w:val="20"/>
          <w:szCs w:val="20"/>
        </w:rPr>
        <w:t xml:space="preserve"> του παρόντος άρθρου δια </w:t>
      </w:r>
      <w:r w:rsidR="00E94F14" w:rsidRPr="00F466DE">
        <w:rPr>
          <w:rFonts w:ascii="Verdana" w:hAnsi="Verdana"/>
          <w:sz w:val="20"/>
          <w:szCs w:val="20"/>
        </w:rPr>
        <w:t>δώδεκα (</w:t>
      </w:r>
      <w:r w:rsidR="00FD17B5" w:rsidRPr="00F466DE">
        <w:rPr>
          <w:rFonts w:ascii="Verdana" w:hAnsi="Verdana"/>
          <w:sz w:val="20"/>
          <w:szCs w:val="20"/>
        </w:rPr>
        <w:t>1</w:t>
      </w:r>
      <w:r w:rsidR="00EE6813" w:rsidRPr="00F466DE">
        <w:rPr>
          <w:rFonts w:ascii="Verdana" w:hAnsi="Verdana"/>
          <w:sz w:val="20"/>
          <w:szCs w:val="20"/>
        </w:rPr>
        <w:t>2</w:t>
      </w:r>
      <w:r w:rsidR="00E94F14" w:rsidRPr="00F466DE">
        <w:rPr>
          <w:rFonts w:ascii="Verdana" w:hAnsi="Verdana"/>
          <w:sz w:val="20"/>
          <w:szCs w:val="20"/>
        </w:rPr>
        <w:t>)</w:t>
      </w:r>
      <w:r w:rsidR="00FD17B5" w:rsidRPr="00F466DE">
        <w:rPr>
          <w:rFonts w:ascii="Verdana" w:hAnsi="Verdana"/>
          <w:sz w:val="20"/>
          <w:szCs w:val="20"/>
        </w:rPr>
        <w:t>.</w:t>
      </w:r>
    </w:p>
    <w:p w14:paraId="448BA5EB" w14:textId="77777777" w:rsidR="00365227" w:rsidRDefault="00365227" w:rsidP="00365227">
      <w:pPr>
        <w:pStyle w:val="msonospacing0"/>
        <w:spacing w:after="120" w:line="264" w:lineRule="auto"/>
        <w:ind w:left="426"/>
        <w:jc w:val="both"/>
        <w:rPr>
          <w:ins w:id="1060" w:author="ΕΥΘΥ" w:date="2018-12-10T15:33:00Z"/>
          <w:rFonts w:ascii="Verdana" w:hAnsi="Verdana"/>
          <w:sz w:val="20"/>
          <w:szCs w:val="20"/>
        </w:rPr>
      </w:pPr>
      <w:ins w:id="1061" w:author="ΕΥΘΥ" w:date="2018-12-10T15:33:00Z">
        <w:r w:rsidRPr="00550181">
          <w:rPr>
            <w:rFonts w:ascii="Verdana" w:hAnsi="Verdana"/>
            <w:sz w:val="20"/>
            <w:szCs w:val="20"/>
          </w:rPr>
          <w:t>Το μικτό μηνιαίο κόστος απασχόλησης που υπολογίζεται σύμφωνα με το προηγούμενο εδάφιο αποτελεί επιλογή απλοποιημένου κόστους του άρθρου 10 παρ</w:t>
        </w:r>
        <w:r w:rsidR="00550181" w:rsidRPr="00550181">
          <w:rPr>
            <w:rFonts w:ascii="Verdana" w:hAnsi="Verdana"/>
            <w:sz w:val="20"/>
            <w:szCs w:val="20"/>
          </w:rPr>
          <w:t>άγραφος</w:t>
        </w:r>
        <w:r w:rsidRPr="00550181">
          <w:rPr>
            <w:rFonts w:ascii="Verdana" w:hAnsi="Verdana"/>
            <w:sz w:val="20"/>
            <w:szCs w:val="20"/>
          </w:rPr>
          <w:t xml:space="preserve"> 1(β</w:t>
        </w:r>
        <w:r w:rsidR="00550181" w:rsidRPr="00550181">
          <w:rPr>
            <w:rFonts w:ascii="Verdana" w:hAnsi="Verdana"/>
            <w:sz w:val="20"/>
            <w:szCs w:val="20"/>
          </w:rPr>
          <w:t>)</w:t>
        </w:r>
        <w:r w:rsidRPr="00550181">
          <w:rPr>
            <w:rFonts w:ascii="Verdana" w:hAnsi="Verdana"/>
            <w:sz w:val="20"/>
            <w:szCs w:val="20"/>
          </w:rPr>
          <w:t xml:space="preserve"> της παρούσας.</w:t>
        </w:r>
      </w:ins>
    </w:p>
    <w:p w14:paraId="3C68F326" w14:textId="77777777" w:rsidR="006B3F18" w:rsidRDefault="001A248F">
      <w:pPr>
        <w:pStyle w:val="msonospacing0"/>
        <w:spacing w:after="120" w:line="264" w:lineRule="auto"/>
        <w:ind w:left="426" w:hanging="426"/>
        <w:jc w:val="both"/>
        <w:rPr>
          <w:rFonts w:ascii="Verdana" w:hAnsi="Verdana"/>
          <w:sz w:val="20"/>
          <w:szCs w:val="20"/>
        </w:rPr>
      </w:pPr>
      <w:r w:rsidRPr="0005187B">
        <w:rPr>
          <w:rFonts w:ascii="Verdana" w:hAnsi="Verdana"/>
          <w:sz w:val="20"/>
          <w:szCs w:val="20"/>
        </w:rPr>
        <w:t>13.</w:t>
      </w:r>
      <w:r w:rsidRPr="0005187B">
        <w:rPr>
          <w:rFonts w:ascii="Verdana" w:hAnsi="Verdana"/>
          <w:sz w:val="20"/>
          <w:szCs w:val="20"/>
        </w:rPr>
        <w:tab/>
      </w:r>
      <w:r w:rsidR="004F3427" w:rsidRPr="0005187B">
        <w:rPr>
          <w:rFonts w:ascii="Verdana" w:hAnsi="Verdana"/>
          <w:sz w:val="20"/>
          <w:szCs w:val="20"/>
        </w:rPr>
        <w:t>Οι άμεσες δαπάνες</w:t>
      </w:r>
      <w:ins w:id="1062" w:author="ΕΥΘΥ" w:date="2018-12-10T15:33:00Z">
        <w:r w:rsidR="004F3427" w:rsidRPr="0005187B">
          <w:rPr>
            <w:rFonts w:ascii="Verdana" w:hAnsi="Verdana"/>
            <w:sz w:val="20"/>
            <w:szCs w:val="20"/>
          </w:rPr>
          <w:t xml:space="preserve"> </w:t>
        </w:r>
        <w:r w:rsidR="00F466DE">
          <w:rPr>
            <w:rFonts w:ascii="Verdana" w:hAnsi="Verdana"/>
            <w:sz w:val="20"/>
            <w:szCs w:val="20"/>
          </w:rPr>
          <w:t>τακτικού ή/και</w:t>
        </w:r>
      </w:ins>
      <w:r w:rsidR="00F466DE">
        <w:rPr>
          <w:rFonts w:ascii="Verdana" w:hAnsi="Verdana"/>
          <w:sz w:val="20"/>
          <w:szCs w:val="20"/>
        </w:rPr>
        <w:t xml:space="preserve"> </w:t>
      </w:r>
      <w:r w:rsidR="004F3427" w:rsidRPr="0005187B">
        <w:rPr>
          <w:rFonts w:ascii="Verdana" w:hAnsi="Verdana"/>
          <w:sz w:val="20"/>
          <w:szCs w:val="20"/>
        </w:rPr>
        <w:t xml:space="preserve">έκτακτου προσωπικού είναι επιλέξιμες μέχρι του ποσού που τυχόν προσδιορίζεται στην πρόσκληση υποβολής προτάσεων του φορέα διαχείρισης ή του ποσού που τεκμηριωμένα ισχύει για ανάλογη εμπειρία και θέση. Για τις περιπτώσεις συμβάσεων μίσθωσης έργου στις δαπάνες </w:t>
      </w:r>
      <w:r w:rsidR="006C7E57" w:rsidRPr="00891E7A">
        <w:rPr>
          <w:rFonts w:ascii="Verdana" w:hAnsi="Verdana"/>
          <w:sz w:val="20"/>
          <w:szCs w:val="20"/>
        </w:rPr>
        <w:t>συνυπολογίζεται και ο ΦΠΑ της σύμβασης έργου,</w:t>
      </w:r>
      <w:r w:rsidR="004F3427" w:rsidRPr="0005187B">
        <w:rPr>
          <w:rFonts w:ascii="Verdana" w:hAnsi="Verdana"/>
          <w:sz w:val="20"/>
          <w:szCs w:val="20"/>
        </w:rPr>
        <w:t xml:space="preserve"> εφόσον </w:t>
      </w:r>
      <w:r w:rsidR="00891E7A">
        <w:rPr>
          <w:rFonts w:ascii="Verdana" w:hAnsi="Verdana"/>
          <w:sz w:val="20"/>
          <w:szCs w:val="20"/>
        </w:rPr>
        <w:t xml:space="preserve">προβλέπεται και </w:t>
      </w:r>
      <w:r w:rsidR="004F3427" w:rsidRPr="0005187B">
        <w:rPr>
          <w:rFonts w:ascii="Verdana" w:hAnsi="Verdana"/>
          <w:sz w:val="20"/>
          <w:szCs w:val="20"/>
        </w:rPr>
        <w:t xml:space="preserve">βαρύνει πραγματικά και οριστικά το </w:t>
      </w:r>
      <w:r w:rsidR="0005187B" w:rsidRPr="0005187B">
        <w:rPr>
          <w:rFonts w:ascii="Verdana" w:hAnsi="Verdana"/>
          <w:sz w:val="20"/>
          <w:szCs w:val="20"/>
        </w:rPr>
        <w:t>δ</w:t>
      </w:r>
      <w:r w:rsidR="004F3427" w:rsidRPr="0005187B">
        <w:rPr>
          <w:rFonts w:ascii="Verdana" w:hAnsi="Verdana"/>
          <w:sz w:val="20"/>
          <w:szCs w:val="20"/>
        </w:rPr>
        <w:t>ικαιούχο, σύμφωνα με τ</w:t>
      </w:r>
      <w:r w:rsidR="0005187B" w:rsidRPr="0005187B">
        <w:rPr>
          <w:rFonts w:ascii="Verdana" w:hAnsi="Verdana"/>
          <w:sz w:val="20"/>
          <w:szCs w:val="20"/>
        </w:rPr>
        <w:t>ο άρθρο 17 της παρούσας.</w:t>
      </w:r>
    </w:p>
    <w:p w14:paraId="2144DD49" w14:textId="77777777" w:rsidR="00DE6E55" w:rsidRDefault="001A248F" w:rsidP="00DE6E55">
      <w:pPr>
        <w:pStyle w:val="msonospacing0"/>
        <w:spacing w:after="120" w:line="264" w:lineRule="auto"/>
        <w:ind w:left="426" w:hanging="426"/>
        <w:jc w:val="both"/>
        <w:rPr>
          <w:rFonts w:ascii="Verdana" w:hAnsi="Verdana"/>
          <w:sz w:val="20"/>
          <w:szCs w:val="20"/>
        </w:rPr>
      </w:pPr>
      <w:r>
        <w:rPr>
          <w:rFonts w:ascii="Verdana" w:hAnsi="Verdana"/>
          <w:sz w:val="20"/>
          <w:szCs w:val="20"/>
        </w:rPr>
        <w:t>14.</w:t>
      </w:r>
      <w:r>
        <w:rPr>
          <w:rFonts w:ascii="Verdana" w:hAnsi="Verdana"/>
          <w:sz w:val="20"/>
          <w:szCs w:val="20"/>
        </w:rPr>
        <w:tab/>
      </w:r>
      <w:r w:rsidR="004F3427" w:rsidRPr="00296FA3">
        <w:rPr>
          <w:rFonts w:ascii="Verdana" w:hAnsi="Verdana"/>
          <w:sz w:val="20"/>
          <w:szCs w:val="20"/>
        </w:rPr>
        <w:t>Ο μέγιστος χρόνος απασχόλησης προσωπικού που μπορεί να χρησιμοποιηθεί για την υλοποίηση της πράξης δεν μπορεί να ξεπερνά το άθροισμα του συνήθους συμβατικού χρόνου πλήρους απασχόλησης των 8 ωρών ημερησίως και του μέγιστου υπερωριακού χρόνου που προβλέπεται από την κάθε φορά κείμενη νομοθεσία. Η ανάθεση υπερωριακής απασχόλησης γίνεται σύμφωνα με τις κάθε φορά ισχύουσες διατάξεις</w:t>
      </w:r>
      <w:r w:rsidR="005219E5" w:rsidRPr="00296FA3">
        <w:rPr>
          <w:rFonts w:ascii="Verdana" w:hAnsi="Verdana"/>
          <w:sz w:val="20"/>
          <w:szCs w:val="20"/>
        </w:rPr>
        <w:t>.</w:t>
      </w:r>
    </w:p>
    <w:p w14:paraId="69EA033F" w14:textId="77777777" w:rsidR="00860A47" w:rsidRDefault="00DE6E55" w:rsidP="00DE6E55">
      <w:pPr>
        <w:pStyle w:val="msonospacing0"/>
        <w:spacing w:after="120" w:line="264" w:lineRule="auto"/>
        <w:ind w:left="426" w:hanging="426"/>
        <w:jc w:val="both"/>
        <w:rPr>
          <w:ins w:id="1063" w:author="ΕΥΘΥ" w:date="2018-12-10T15:33:00Z"/>
          <w:rFonts w:ascii="Verdana" w:hAnsi="Verdana"/>
          <w:sz w:val="20"/>
          <w:szCs w:val="20"/>
        </w:rPr>
      </w:pPr>
      <w:ins w:id="1064" w:author="ΕΥΘΥ" w:date="2018-12-10T15:33:00Z">
        <w:r>
          <w:rPr>
            <w:rFonts w:ascii="Verdana" w:hAnsi="Verdana"/>
            <w:sz w:val="20"/>
            <w:szCs w:val="20"/>
          </w:rPr>
          <w:tab/>
        </w:r>
        <w:r w:rsidR="00365227">
          <w:rPr>
            <w:rFonts w:ascii="Verdana" w:hAnsi="Verdana"/>
            <w:sz w:val="20"/>
            <w:szCs w:val="20"/>
          </w:rPr>
          <w:t xml:space="preserve">Για το προσωπικό που </w:t>
        </w:r>
        <w:r w:rsidR="00296FA3">
          <w:rPr>
            <w:rFonts w:ascii="Verdana" w:hAnsi="Verdana"/>
            <w:sz w:val="20"/>
            <w:szCs w:val="20"/>
          </w:rPr>
          <w:t xml:space="preserve">το κόστος </w:t>
        </w:r>
        <w:r w:rsidR="00365227">
          <w:rPr>
            <w:rFonts w:ascii="Verdana" w:hAnsi="Verdana"/>
            <w:sz w:val="20"/>
            <w:szCs w:val="20"/>
          </w:rPr>
          <w:t>απασχόλησή</w:t>
        </w:r>
        <w:r w:rsidR="00296FA3">
          <w:rPr>
            <w:rFonts w:ascii="Verdana" w:hAnsi="Verdana"/>
            <w:sz w:val="20"/>
            <w:szCs w:val="20"/>
          </w:rPr>
          <w:t>ς</w:t>
        </w:r>
        <w:r w:rsidR="00365227">
          <w:rPr>
            <w:rFonts w:ascii="Verdana" w:hAnsi="Verdana"/>
            <w:sz w:val="20"/>
            <w:szCs w:val="20"/>
          </w:rPr>
          <w:t xml:space="preserve"> του στην πράξη υπολογίζεται με</w:t>
        </w:r>
        <w:r w:rsidR="006A51F0">
          <w:rPr>
            <w:rFonts w:ascii="Verdana" w:hAnsi="Verdana"/>
            <w:sz w:val="20"/>
            <w:szCs w:val="20"/>
          </w:rPr>
          <w:t xml:space="preserve"> βάση</w:t>
        </w:r>
        <w:r w:rsidR="00365227">
          <w:rPr>
            <w:rFonts w:ascii="Verdana" w:hAnsi="Verdana"/>
            <w:sz w:val="20"/>
            <w:szCs w:val="20"/>
          </w:rPr>
          <w:t xml:space="preserve"> </w:t>
        </w:r>
        <w:r w:rsidR="00296FA3">
          <w:rPr>
            <w:rFonts w:ascii="Verdana" w:hAnsi="Verdana"/>
            <w:sz w:val="20"/>
            <w:szCs w:val="20"/>
          </w:rPr>
          <w:t>το μικτό ωριαίο κόστος απασχόλησης τ</w:t>
        </w:r>
        <w:r w:rsidR="00365227">
          <w:rPr>
            <w:rFonts w:ascii="Verdana" w:hAnsi="Verdana"/>
            <w:sz w:val="20"/>
            <w:szCs w:val="20"/>
          </w:rPr>
          <w:t>η</w:t>
        </w:r>
        <w:r w:rsidR="00296FA3">
          <w:rPr>
            <w:rFonts w:ascii="Verdana" w:hAnsi="Verdana"/>
            <w:sz w:val="20"/>
            <w:szCs w:val="20"/>
          </w:rPr>
          <w:t>ς</w:t>
        </w:r>
        <w:r w:rsidR="00365227">
          <w:rPr>
            <w:rFonts w:ascii="Verdana" w:hAnsi="Verdana"/>
            <w:sz w:val="20"/>
            <w:szCs w:val="20"/>
          </w:rPr>
          <w:t xml:space="preserve"> παρ</w:t>
        </w:r>
        <w:r w:rsidR="00296FA3">
          <w:rPr>
            <w:rFonts w:ascii="Verdana" w:hAnsi="Verdana"/>
            <w:sz w:val="20"/>
            <w:szCs w:val="20"/>
          </w:rPr>
          <w:t>αγράφου</w:t>
        </w:r>
        <w:r w:rsidR="00365227">
          <w:rPr>
            <w:rFonts w:ascii="Verdana" w:hAnsi="Verdana"/>
            <w:sz w:val="20"/>
            <w:szCs w:val="20"/>
          </w:rPr>
          <w:t xml:space="preserve"> 8, ο</w:t>
        </w:r>
        <w:r w:rsidR="00860A47" w:rsidRPr="00665A0E">
          <w:rPr>
            <w:rFonts w:ascii="Verdana" w:hAnsi="Verdana"/>
            <w:sz w:val="20"/>
            <w:szCs w:val="20"/>
          </w:rPr>
          <w:t xml:space="preserve"> συνολικός αριθμός ωρών που </w:t>
        </w:r>
        <w:r w:rsidR="002A435E">
          <w:rPr>
            <w:rFonts w:ascii="Verdana" w:hAnsi="Verdana"/>
            <w:sz w:val="20"/>
            <w:szCs w:val="20"/>
          </w:rPr>
          <w:t>μπορεί να δηλωθεί</w:t>
        </w:r>
        <w:r w:rsidR="00860A47" w:rsidRPr="00665A0E">
          <w:rPr>
            <w:rFonts w:ascii="Verdana" w:hAnsi="Verdana"/>
            <w:sz w:val="20"/>
            <w:szCs w:val="20"/>
          </w:rPr>
          <w:t xml:space="preserve"> για κάθε </w:t>
        </w:r>
        <w:r w:rsidR="00860A47">
          <w:rPr>
            <w:rFonts w:ascii="Verdana" w:hAnsi="Verdana"/>
            <w:sz w:val="20"/>
            <w:szCs w:val="20"/>
          </w:rPr>
          <w:t>απασχολούμενο</w:t>
        </w:r>
        <w:r w:rsidR="00860A47" w:rsidRPr="00665A0E">
          <w:rPr>
            <w:rFonts w:ascii="Verdana" w:hAnsi="Verdana"/>
            <w:sz w:val="20"/>
            <w:szCs w:val="20"/>
          </w:rPr>
          <w:t xml:space="preserve"> </w:t>
        </w:r>
        <w:r w:rsidR="00365227">
          <w:rPr>
            <w:rFonts w:ascii="Verdana" w:hAnsi="Verdana"/>
            <w:sz w:val="20"/>
            <w:szCs w:val="20"/>
          </w:rPr>
          <w:t>σε</w:t>
        </w:r>
        <w:r w:rsidR="00365227" w:rsidRPr="00665A0E">
          <w:rPr>
            <w:rFonts w:ascii="Verdana" w:hAnsi="Verdana"/>
            <w:sz w:val="20"/>
            <w:szCs w:val="20"/>
          </w:rPr>
          <w:t xml:space="preserve"> </w:t>
        </w:r>
        <w:r w:rsidR="00860A47" w:rsidRPr="00665A0E">
          <w:rPr>
            <w:rFonts w:ascii="Verdana" w:hAnsi="Verdana"/>
            <w:sz w:val="20"/>
            <w:szCs w:val="20"/>
          </w:rPr>
          <w:t>ένα δεδομένο έτος</w:t>
        </w:r>
        <w:r w:rsidR="00BD54EC">
          <w:rPr>
            <w:rFonts w:ascii="Verdana" w:hAnsi="Verdana"/>
            <w:sz w:val="20"/>
            <w:szCs w:val="20"/>
          </w:rPr>
          <w:t>,</w:t>
        </w:r>
        <w:r w:rsidR="00860A47" w:rsidRPr="00665A0E">
          <w:rPr>
            <w:rFonts w:ascii="Verdana" w:hAnsi="Verdana"/>
            <w:sz w:val="20"/>
            <w:szCs w:val="20"/>
          </w:rPr>
          <w:t xml:space="preserve"> δεν μπορεί να υπερβαίνει τον αριθμό των ωρών που χρησιμοποιήθηκ</w:t>
        </w:r>
        <w:r w:rsidR="00D95813">
          <w:rPr>
            <w:rFonts w:ascii="Verdana" w:hAnsi="Verdana"/>
            <w:sz w:val="20"/>
            <w:szCs w:val="20"/>
          </w:rPr>
          <w:t>ε</w:t>
        </w:r>
        <w:r w:rsidR="00860A47" w:rsidRPr="00665A0E">
          <w:rPr>
            <w:rFonts w:ascii="Verdana" w:hAnsi="Verdana"/>
            <w:sz w:val="20"/>
            <w:szCs w:val="20"/>
          </w:rPr>
          <w:t xml:space="preserve"> για τον υπολογισμό </w:t>
        </w:r>
        <w:r w:rsidR="00860A47">
          <w:rPr>
            <w:rFonts w:ascii="Verdana" w:hAnsi="Verdana"/>
            <w:sz w:val="20"/>
            <w:szCs w:val="20"/>
          </w:rPr>
          <w:t>του μικτού ωριαίου κόστους απασχόλησης</w:t>
        </w:r>
        <w:r w:rsidR="00BD54EC">
          <w:rPr>
            <w:rFonts w:ascii="Verdana" w:hAnsi="Verdana"/>
            <w:sz w:val="20"/>
            <w:szCs w:val="20"/>
          </w:rPr>
          <w:t>.</w:t>
        </w:r>
      </w:ins>
    </w:p>
    <w:p w14:paraId="518B7DE6" w14:textId="77777777" w:rsidR="006B3F18" w:rsidRDefault="004F3427">
      <w:pPr>
        <w:pStyle w:val="msonospacing0"/>
        <w:spacing w:after="120" w:line="264" w:lineRule="auto"/>
        <w:ind w:left="426" w:hanging="426"/>
        <w:jc w:val="both"/>
        <w:rPr>
          <w:rFonts w:ascii="Verdana" w:hAnsi="Verdana"/>
          <w:sz w:val="20"/>
          <w:szCs w:val="20"/>
        </w:rPr>
      </w:pPr>
      <w:r w:rsidRPr="00B9178C">
        <w:rPr>
          <w:rFonts w:ascii="Verdana" w:hAnsi="Verdana"/>
          <w:sz w:val="20"/>
          <w:szCs w:val="20"/>
        </w:rPr>
        <w:t xml:space="preserve">15. </w:t>
      </w:r>
      <w:r w:rsidR="00F33714">
        <w:rPr>
          <w:rFonts w:ascii="Verdana" w:hAnsi="Verdana"/>
          <w:sz w:val="20"/>
          <w:szCs w:val="20"/>
        </w:rPr>
        <w:tab/>
      </w:r>
      <w:r w:rsidRPr="00B9178C">
        <w:rPr>
          <w:rFonts w:ascii="Verdana" w:hAnsi="Verdana"/>
          <w:sz w:val="20"/>
          <w:szCs w:val="20"/>
        </w:rPr>
        <w:t xml:space="preserve">Οι δαπάνες για </w:t>
      </w:r>
      <w:r w:rsidR="00B9178C" w:rsidRPr="00B9178C">
        <w:rPr>
          <w:rFonts w:ascii="Verdana" w:hAnsi="Verdana"/>
          <w:sz w:val="20"/>
          <w:szCs w:val="20"/>
        </w:rPr>
        <w:t xml:space="preserve">απασχόληση του προσωπικού </w:t>
      </w:r>
      <w:r w:rsidRPr="00B9178C">
        <w:rPr>
          <w:rFonts w:ascii="Verdana" w:hAnsi="Verdana"/>
          <w:sz w:val="20"/>
          <w:szCs w:val="20"/>
        </w:rPr>
        <w:t xml:space="preserve">πέραν του συμβατικού </w:t>
      </w:r>
      <w:r w:rsidR="00B9178C" w:rsidRPr="00B9178C">
        <w:rPr>
          <w:rFonts w:ascii="Verdana" w:hAnsi="Verdana"/>
          <w:sz w:val="20"/>
          <w:szCs w:val="20"/>
        </w:rPr>
        <w:t xml:space="preserve">του </w:t>
      </w:r>
      <w:r w:rsidRPr="00B9178C">
        <w:rPr>
          <w:rFonts w:ascii="Verdana" w:hAnsi="Verdana"/>
          <w:sz w:val="20"/>
          <w:szCs w:val="20"/>
        </w:rPr>
        <w:t xml:space="preserve">χρόνου είναι επιλέξιμες και καταβάλλονται είτε </w:t>
      </w:r>
      <w:ins w:id="1065" w:author="ΕΥΘΥ" w:date="2018-12-10T15:33:00Z">
        <w:r w:rsidR="00725010">
          <w:rPr>
            <w:rFonts w:ascii="Verdana" w:hAnsi="Verdana"/>
            <w:sz w:val="20"/>
            <w:szCs w:val="20"/>
          </w:rPr>
          <w:t xml:space="preserve">α) </w:t>
        </w:r>
      </w:ins>
      <w:r w:rsidRPr="00B9178C">
        <w:rPr>
          <w:rFonts w:ascii="Verdana" w:hAnsi="Verdana"/>
          <w:sz w:val="20"/>
          <w:szCs w:val="20"/>
        </w:rPr>
        <w:t>ως αποζημίωση υπερωριακής απασχόλησης</w:t>
      </w:r>
      <w:r w:rsidR="00296FA3">
        <w:rPr>
          <w:rFonts w:ascii="Verdana" w:hAnsi="Verdana"/>
          <w:sz w:val="20"/>
          <w:szCs w:val="20"/>
        </w:rPr>
        <w:t xml:space="preserve"> </w:t>
      </w:r>
      <w:r w:rsidRPr="00B9178C">
        <w:rPr>
          <w:rFonts w:ascii="Verdana" w:hAnsi="Verdana"/>
          <w:sz w:val="20"/>
          <w:szCs w:val="20"/>
        </w:rPr>
        <w:t>με βάση το εφαρμοζόμενο θεσμικό πλαίσιο</w:t>
      </w:r>
      <w:ins w:id="1066" w:author="ΕΥΘΥ" w:date="2018-12-10T15:33:00Z">
        <w:r w:rsidR="00725010">
          <w:rPr>
            <w:rFonts w:ascii="Verdana" w:hAnsi="Verdana"/>
            <w:sz w:val="20"/>
            <w:szCs w:val="20"/>
          </w:rPr>
          <w:t xml:space="preserve"> του δικαιούχου ως πραγματικές δαπάνες</w:t>
        </w:r>
      </w:ins>
      <w:r w:rsidRPr="00B9178C">
        <w:rPr>
          <w:rFonts w:ascii="Verdana" w:hAnsi="Verdana"/>
          <w:sz w:val="20"/>
          <w:szCs w:val="20"/>
        </w:rPr>
        <w:t>, είτε</w:t>
      </w:r>
      <w:ins w:id="1067" w:author="ΕΥΘΥ" w:date="2018-12-10T15:33:00Z">
        <w:r w:rsidRPr="00B9178C">
          <w:rPr>
            <w:rFonts w:ascii="Verdana" w:hAnsi="Verdana"/>
            <w:sz w:val="20"/>
            <w:szCs w:val="20"/>
          </w:rPr>
          <w:t xml:space="preserve"> </w:t>
        </w:r>
        <w:r w:rsidR="00725010">
          <w:rPr>
            <w:rFonts w:ascii="Verdana" w:hAnsi="Verdana"/>
            <w:sz w:val="20"/>
            <w:szCs w:val="20"/>
          </w:rPr>
          <w:t>β)</w:t>
        </w:r>
      </w:ins>
      <w:r w:rsidR="00725010">
        <w:rPr>
          <w:rFonts w:ascii="Verdana" w:hAnsi="Verdana"/>
          <w:sz w:val="20"/>
          <w:szCs w:val="20"/>
        </w:rPr>
        <w:t xml:space="preserve"> </w:t>
      </w:r>
      <w:r w:rsidRPr="00B9178C">
        <w:rPr>
          <w:rFonts w:ascii="Verdana" w:hAnsi="Verdana"/>
          <w:sz w:val="20"/>
          <w:szCs w:val="20"/>
        </w:rPr>
        <w:t>ως πρόσθετη αμοιβή, με βάση το μικτό ωριαίο κόστος απασχόλησης της παραγράφου 8.</w:t>
      </w:r>
    </w:p>
    <w:p w14:paraId="6F69BD9D" w14:textId="77777777" w:rsidR="00296FA3" w:rsidRDefault="00296FA3">
      <w:pPr>
        <w:pStyle w:val="msonospacing0"/>
        <w:spacing w:after="120" w:line="264" w:lineRule="auto"/>
        <w:ind w:left="426" w:hanging="426"/>
        <w:jc w:val="both"/>
        <w:rPr>
          <w:ins w:id="1068" w:author="ΕΥΘΥ" w:date="2018-12-10T15:33:00Z"/>
          <w:rFonts w:ascii="Verdana" w:hAnsi="Verdana"/>
          <w:sz w:val="20"/>
          <w:szCs w:val="20"/>
        </w:rPr>
      </w:pPr>
      <w:ins w:id="1069" w:author="ΕΥΘΥ" w:date="2018-12-10T15:33:00Z">
        <w:r>
          <w:rPr>
            <w:rFonts w:ascii="Verdana" w:hAnsi="Verdana"/>
            <w:sz w:val="20"/>
            <w:szCs w:val="20"/>
          </w:rPr>
          <w:t>15α.</w:t>
        </w:r>
        <w:r w:rsidR="003E64AC">
          <w:rPr>
            <w:rFonts w:ascii="Verdana" w:hAnsi="Verdana"/>
            <w:sz w:val="20"/>
            <w:szCs w:val="20"/>
          </w:rPr>
          <w:t>Α</w:t>
        </w:r>
        <w:r w:rsidR="00C911A8">
          <w:rPr>
            <w:rFonts w:ascii="Verdana" w:hAnsi="Verdana"/>
            <w:sz w:val="20"/>
            <w:szCs w:val="20"/>
          </w:rPr>
          <w:t xml:space="preserve">ποζημιώσεις που </w:t>
        </w:r>
        <w:r w:rsidR="006A51F0">
          <w:rPr>
            <w:rFonts w:ascii="Verdana" w:hAnsi="Verdana"/>
            <w:sz w:val="20"/>
            <w:szCs w:val="20"/>
          </w:rPr>
          <w:t xml:space="preserve">προβλέπονται στο θεσμικό πλαίσιο του δικαιούχου </w:t>
        </w:r>
        <w:r w:rsidR="003E64AC">
          <w:rPr>
            <w:rFonts w:ascii="Verdana" w:hAnsi="Verdana"/>
            <w:sz w:val="20"/>
            <w:szCs w:val="20"/>
          </w:rPr>
          <w:t xml:space="preserve">για </w:t>
        </w:r>
        <w:r w:rsidR="00556AEE">
          <w:rPr>
            <w:rFonts w:ascii="Verdana" w:hAnsi="Verdana"/>
            <w:sz w:val="20"/>
            <w:szCs w:val="20"/>
          </w:rPr>
          <w:t xml:space="preserve">την </w:t>
        </w:r>
        <w:r w:rsidR="003E64AC">
          <w:rPr>
            <w:rFonts w:ascii="Verdana" w:hAnsi="Verdana"/>
            <w:sz w:val="20"/>
            <w:szCs w:val="20"/>
          </w:rPr>
          <w:t>εκτέλεση</w:t>
        </w:r>
        <w:r w:rsidR="00556AEE">
          <w:rPr>
            <w:rFonts w:ascii="Verdana" w:hAnsi="Verdana"/>
            <w:sz w:val="20"/>
            <w:szCs w:val="20"/>
          </w:rPr>
          <w:t xml:space="preserve"> </w:t>
        </w:r>
        <w:r w:rsidR="00C911A8">
          <w:rPr>
            <w:rFonts w:ascii="Verdana" w:hAnsi="Verdana"/>
            <w:sz w:val="20"/>
            <w:szCs w:val="20"/>
          </w:rPr>
          <w:t>συγκεκριμέν</w:t>
        </w:r>
        <w:r w:rsidR="00725010">
          <w:rPr>
            <w:rFonts w:ascii="Verdana" w:hAnsi="Verdana"/>
            <w:sz w:val="20"/>
            <w:szCs w:val="20"/>
          </w:rPr>
          <w:t>ων</w:t>
        </w:r>
        <w:r w:rsidR="00C911A8">
          <w:rPr>
            <w:rFonts w:ascii="Verdana" w:hAnsi="Verdana"/>
            <w:sz w:val="20"/>
            <w:szCs w:val="20"/>
          </w:rPr>
          <w:t xml:space="preserve"> </w:t>
        </w:r>
        <w:r w:rsidR="00725010">
          <w:rPr>
            <w:rFonts w:ascii="Verdana" w:hAnsi="Verdana"/>
            <w:sz w:val="20"/>
            <w:szCs w:val="20"/>
          </w:rPr>
          <w:t>ενεργειών</w:t>
        </w:r>
        <w:r w:rsidR="006A51F0">
          <w:rPr>
            <w:rFonts w:ascii="Verdana" w:hAnsi="Verdana"/>
            <w:sz w:val="20"/>
            <w:szCs w:val="20"/>
          </w:rPr>
          <w:t>,</w:t>
        </w:r>
        <w:r w:rsidR="003E64AC">
          <w:rPr>
            <w:rFonts w:ascii="Verdana" w:hAnsi="Verdana"/>
            <w:sz w:val="20"/>
            <w:szCs w:val="20"/>
          </w:rPr>
          <w:t xml:space="preserve"> </w:t>
        </w:r>
        <w:r w:rsidR="00C911A8">
          <w:rPr>
            <w:rFonts w:ascii="Verdana" w:hAnsi="Verdana"/>
            <w:sz w:val="20"/>
            <w:szCs w:val="20"/>
          </w:rPr>
          <w:t xml:space="preserve">είναι επιλέξιμες </w:t>
        </w:r>
        <w:r w:rsidR="00725010">
          <w:rPr>
            <w:rFonts w:ascii="Verdana" w:hAnsi="Verdana"/>
            <w:sz w:val="20"/>
            <w:szCs w:val="20"/>
          </w:rPr>
          <w:t>δαπάνες</w:t>
        </w:r>
        <w:r w:rsidR="006A51F0">
          <w:rPr>
            <w:rFonts w:ascii="Verdana" w:hAnsi="Verdana"/>
            <w:sz w:val="20"/>
            <w:szCs w:val="20"/>
          </w:rPr>
          <w:t xml:space="preserve"> εφόσον είναι απαραίτητες για την υλοποίηση της πράξης </w:t>
        </w:r>
        <w:r w:rsidR="00C911A8">
          <w:rPr>
            <w:rFonts w:ascii="Verdana" w:hAnsi="Verdana"/>
            <w:sz w:val="20"/>
            <w:szCs w:val="20"/>
          </w:rPr>
          <w:t>και καταβάλλονται στη βάση του πραγματικού κόστους</w:t>
        </w:r>
        <w:r w:rsidR="006A51F0">
          <w:rPr>
            <w:rFonts w:ascii="Verdana" w:hAnsi="Verdana"/>
            <w:sz w:val="20"/>
            <w:szCs w:val="20"/>
          </w:rPr>
          <w:t>.</w:t>
        </w:r>
      </w:ins>
    </w:p>
    <w:p w14:paraId="469C20CD"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1</w:t>
      </w:r>
      <w:r w:rsidR="00FB2710">
        <w:rPr>
          <w:rFonts w:ascii="Verdana" w:hAnsi="Verdana"/>
          <w:sz w:val="20"/>
          <w:szCs w:val="20"/>
        </w:rPr>
        <w:t>6</w:t>
      </w:r>
      <w:r w:rsidRPr="004F3427">
        <w:rPr>
          <w:rFonts w:ascii="Verdana" w:hAnsi="Verdana"/>
          <w:sz w:val="20"/>
          <w:szCs w:val="20"/>
        </w:rPr>
        <w:t xml:space="preserve">. </w:t>
      </w:r>
      <w:r w:rsidR="00F33714">
        <w:rPr>
          <w:rFonts w:ascii="Verdana" w:hAnsi="Verdana"/>
          <w:sz w:val="20"/>
          <w:szCs w:val="20"/>
        </w:rPr>
        <w:tab/>
      </w:r>
      <w:r w:rsidRPr="004F3427">
        <w:rPr>
          <w:rFonts w:ascii="Verdana" w:hAnsi="Verdana"/>
          <w:sz w:val="20"/>
          <w:szCs w:val="20"/>
        </w:rPr>
        <w:t xml:space="preserve">Δαπάνες για αμοιβές φυσικών προσώπων, ανεξάρτητα από τη σχέση τους με το δικαιούχο, τα οποία είτε συμμετέχουν σε επιτροπές, </w:t>
      </w:r>
      <w:r w:rsidR="005D4951">
        <w:rPr>
          <w:rFonts w:ascii="Verdana" w:hAnsi="Verdana"/>
          <w:sz w:val="20"/>
          <w:szCs w:val="20"/>
        </w:rPr>
        <w:t xml:space="preserve">ομάδες </w:t>
      </w:r>
      <w:r w:rsidRPr="004F3427">
        <w:rPr>
          <w:rFonts w:ascii="Verdana" w:hAnsi="Verdana"/>
          <w:sz w:val="20"/>
          <w:szCs w:val="20"/>
        </w:rPr>
        <w:t>εργασίας κ.λπ. για την υλοποίηση πράξεων, είτε υλοποιούν αυτόνομα προκαθορισμένο έργο με κατ</w:t>
      </w:r>
      <w:r w:rsidR="00F33714">
        <w:rPr>
          <w:rFonts w:ascii="Verdana" w:hAnsi="Verdana"/>
          <w:sz w:val="20"/>
          <w:szCs w:val="20"/>
        </w:rPr>
        <w:t xml:space="preserve">’ </w:t>
      </w:r>
      <w:r w:rsidRPr="004F3427">
        <w:rPr>
          <w:rFonts w:ascii="Verdana" w:hAnsi="Verdana"/>
          <w:sz w:val="20"/>
          <w:szCs w:val="20"/>
        </w:rPr>
        <w:t>αποκοπή αμοιβή στο πλαίσιο πράξης, οι οποίες προβλέπονται από τις εκάστοτε ισχύουσες διατάξεις ή συνιστώνται και συγκροτούνται µε διοικητικές ή κανονιστικές πράξεις και λειτουργούν εκτός του κανονικού ωραρίου εργασίας είναι επιλέξιμες.</w:t>
      </w:r>
    </w:p>
    <w:p w14:paraId="6EA3408C" w14:textId="77777777" w:rsidR="00FB2710" w:rsidRDefault="00FB2710">
      <w:pPr>
        <w:pStyle w:val="msonospacing0"/>
        <w:spacing w:after="120" w:line="264" w:lineRule="auto"/>
        <w:ind w:left="426" w:hanging="426"/>
        <w:jc w:val="both"/>
        <w:rPr>
          <w:rFonts w:ascii="Verdana" w:hAnsi="Verdana"/>
          <w:sz w:val="20"/>
          <w:szCs w:val="20"/>
        </w:rPr>
      </w:pPr>
      <w:r w:rsidRPr="005219E5">
        <w:rPr>
          <w:rFonts w:ascii="Verdana" w:hAnsi="Verdana"/>
          <w:sz w:val="20"/>
          <w:szCs w:val="20"/>
        </w:rPr>
        <w:t>17.</w:t>
      </w:r>
      <w:r w:rsidRPr="005219E5">
        <w:rPr>
          <w:rFonts w:ascii="Verdana" w:hAnsi="Verdana"/>
          <w:sz w:val="20"/>
          <w:szCs w:val="20"/>
        </w:rPr>
        <w:tab/>
        <w:t>Οι αποζημιώσεις προσωπικού για απασχόληση πέραν του συμβατικού χρόνου υπόκεινται</w:t>
      </w:r>
      <w:r w:rsidRPr="00B9178C">
        <w:rPr>
          <w:rFonts w:ascii="Verdana" w:hAnsi="Verdana"/>
          <w:sz w:val="20"/>
          <w:szCs w:val="20"/>
        </w:rPr>
        <w:t xml:space="preserve"> στα κάθε φορά ισχύοντα ανώτατα όρια αμοιβών.</w:t>
      </w:r>
    </w:p>
    <w:p w14:paraId="07F0202B" w14:textId="78526C5C"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18. </w:t>
      </w:r>
      <w:r w:rsidR="00F33714">
        <w:rPr>
          <w:rFonts w:ascii="Verdana" w:hAnsi="Verdana"/>
          <w:sz w:val="20"/>
          <w:szCs w:val="20"/>
        </w:rPr>
        <w:tab/>
      </w:r>
      <w:r w:rsidRPr="004F3427">
        <w:rPr>
          <w:rFonts w:ascii="Verdana" w:hAnsi="Verdana"/>
          <w:sz w:val="20"/>
          <w:szCs w:val="20"/>
        </w:rPr>
        <w:t xml:space="preserve">Για την τεκμηρίωση των άμεσων δαπανών προσωπικού που βαρύνουν την πράξη </w:t>
      </w:r>
      <w:del w:id="1070" w:author="ΕΥΘΥ" w:date="2018-12-10T15:33:00Z">
        <w:r w:rsidRPr="004F3427">
          <w:rPr>
            <w:rFonts w:ascii="Verdana" w:hAnsi="Verdana"/>
            <w:sz w:val="20"/>
            <w:szCs w:val="20"/>
          </w:rPr>
          <w:delText xml:space="preserve">και οι οποίες καταβάλλονται στο προσωπικό </w:delText>
        </w:r>
      </w:del>
      <w:r w:rsidRPr="004F3427">
        <w:rPr>
          <w:rFonts w:ascii="Verdana" w:hAnsi="Verdana"/>
          <w:sz w:val="20"/>
          <w:szCs w:val="20"/>
        </w:rPr>
        <w:t>απαιτούνται</w:t>
      </w:r>
      <w:r w:rsidR="00566A19">
        <w:rPr>
          <w:rFonts w:ascii="Verdana" w:hAnsi="Verdana"/>
          <w:sz w:val="20"/>
          <w:szCs w:val="20"/>
        </w:rPr>
        <w:t xml:space="preserve">: </w:t>
      </w:r>
    </w:p>
    <w:p w14:paraId="0D14004F" w14:textId="77777777" w:rsidR="006B3F18" w:rsidRDefault="004F3427">
      <w:pPr>
        <w:pStyle w:val="msonospacing0"/>
        <w:tabs>
          <w:tab w:val="left" w:pos="426"/>
        </w:tabs>
        <w:spacing w:after="120" w:line="264" w:lineRule="auto"/>
        <w:ind w:left="426"/>
        <w:jc w:val="both"/>
        <w:rPr>
          <w:del w:id="1071" w:author="ΕΥΘΥ" w:date="2018-12-10T15:33:00Z"/>
          <w:rFonts w:ascii="Verdana" w:hAnsi="Verdana"/>
          <w:i/>
          <w:sz w:val="20"/>
          <w:szCs w:val="20"/>
        </w:rPr>
      </w:pPr>
      <w:del w:id="1072" w:author="ΕΥΘΥ" w:date="2018-12-10T15:33:00Z">
        <w:r w:rsidRPr="004F3427">
          <w:rPr>
            <w:rFonts w:ascii="Verdana" w:hAnsi="Verdana"/>
            <w:i/>
            <w:sz w:val="20"/>
            <w:szCs w:val="20"/>
          </w:rPr>
          <w:delText>Α. Για το τακτικό προσωπικό του δικαιούχου</w:delText>
        </w:r>
      </w:del>
    </w:p>
    <w:p w14:paraId="220EB4EA" w14:textId="0B6A1BC7" w:rsidR="0011106F" w:rsidRDefault="00263868" w:rsidP="00263868">
      <w:pPr>
        <w:pStyle w:val="msonospacing0"/>
        <w:spacing w:after="120" w:line="264" w:lineRule="auto"/>
        <w:ind w:left="993" w:hanging="567"/>
        <w:jc w:val="both"/>
        <w:rPr>
          <w:rFonts w:ascii="Verdana" w:hAnsi="Verdana"/>
          <w:sz w:val="20"/>
          <w:szCs w:val="20"/>
        </w:rPr>
      </w:pPr>
      <w:r w:rsidRPr="004756B7">
        <w:rPr>
          <w:rFonts w:ascii="Verdana" w:hAnsi="Verdana"/>
          <w:i/>
          <w:sz w:val="20"/>
          <w:szCs w:val="20"/>
        </w:rPr>
        <w:t>Α.1</w:t>
      </w:r>
      <w:r>
        <w:rPr>
          <w:rFonts w:ascii="Verdana" w:hAnsi="Verdana"/>
          <w:sz w:val="20"/>
          <w:szCs w:val="20"/>
        </w:rPr>
        <w:tab/>
      </w:r>
      <w:r w:rsidR="0011106F" w:rsidRPr="004F3427">
        <w:rPr>
          <w:rFonts w:ascii="Verdana" w:hAnsi="Verdana"/>
          <w:sz w:val="20"/>
          <w:szCs w:val="20"/>
        </w:rPr>
        <w:t xml:space="preserve">Απόφαση της διοίκησης </w:t>
      </w:r>
      <w:ins w:id="1073" w:author="ΕΥΘΥ" w:date="2018-12-10T15:33:00Z">
        <w:r w:rsidR="001D5D23">
          <w:rPr>
            <w:rFonts w:ascii="Verdana" w:hAnsi="Verdana"/>
            <w:sz w:val="20"/>
            <w:szCs w:val="20"/>
          </w:rPr>
          <w:t xml:space="preserve">(ή του αρμόδιου οργάνου) </w:t>
        </w:r>
      </w:ins>
      <w:r w:rsidR="0011106F" w:rsidRPr="004F3427">
        <w:rPr>
          <w:rFonts w:ascii="Verdana" w:hAnsi="Verdana"/>
          <w:sz w:val="20"/>
          <w:szCs w:val="20"/>
        </w:rPr>
        <w:t>του δικαιούχου με την οποία καθορίζεται το προσωπικό που θα απασχοληθεί στην πράξη</w:t>
      </w:r>
      <w:del w:id="1074" w:author="ΕΥΘΥ" w:date="2018-12-10T15:33:00Z">
        <w:r w:rsidR="004F3427" w:rsidRPr="004F3427">
          <w:rPr>
            <w:rFonts w:ascii="Verdana" w:hAnsi="Verdana"/>
            <w:sz w:val="20"/>
            <w:szCs w:val="20"/>
          </w:rPr>
          <w:delText>,</w:delText>
        </w:r>
      </w:del>
      <w:ins w:id="1075" w:author="ΕΥΘΥ" w:date="2018-12-10T15:33:00Z">
        <w:r w:rsidR="0011106F">
          <w:rPr>
            <w:rFonts w:ascii="Verdana" w:hAnsi="Verdana"/>
            <w:sz w:val="20"/>
            <w:szCs w:val="20"/>
          </w:rPr>
          <w:t xml:space="preserve"> (τακτικό και έκτακτο)</w:t>
        </w:r>
        <w:r w:rsidR="0011106F" w:rsidRPr="004F3427">
          <w:rPr>
            <w:rFonts w:ascii="Verdana" w:hAnsi="Verdana"/>
            <w:sz w:val="20"/>
            <w:szCs w:val="20"/>
          </w:rPr>
          <w:t>,</w:t>
        </w:r>
      </w:ins>
      <w:r w:rsidR="0011106F" w:rsidRPr="004F3427">
        <w:rPr>
          <w:rFonts w:ascii="Verdana" w:hAnsi="Verdana"/>
          <w:sz w:val="20"/>
          <w:szCs w:val="20"/>
        </w:rPr>
        <w:t xml:space="preserve"> τα καθήκοντά </w:t>
      </w:r>
      <w:del w:id="1076" w:author="ΕΥΘΥ" w:date="2018-12-10T15:33:00Z">
        <w:r w:rsidR="00046C69">
          <w:rPr>
            <w:rFonts w:ascii="Verdana" w:hAnsi="Verdana"/>
            <w:sz w:val="20"/>
            <w:szCs w:val="20"/>
          </w:rPr>
          <w:delText>τους</w:delText>
        </w:r>
      </w:del>
      <w:ins w:id="1077" w:author="ΕΥΘΥ" w:date="2018-12-10T15:33:00Z">
        <w:r w:rsidR="0011106F">
          <w:rPr>
            <w:rFonts w:ascii="Verdana" w:hAnsi="Verdana"/>
            <w:sz w:val="20"/>
            <w:szCs w:val="20"/>
          </w:rPr>
          <w:t>του</w:t>
        </w:r>
      </w:ins>
      <w:r w:rsidR="0011106F">
        <w:rPr>
          <w:rFonts w:ascii="Verdana" w:hAnsi="Verdana"/>
          <w:sz w:val="20"/>
          <w:szCs w:val="20"/>
        </w:rPr>
        <w:t xml:space="preserve"> σε σχέση με το φυσικό αντικείμενο της πράξης</w:t>
      </w:r>
      <w:del w:id="1078" w:author="ΕΥΘΥ" w:date="2018-12-10T15:33:00Z">
        <w:r w:rsidR="004F3427" w:rsidRPr="004F3427">
          <w:rPr>
            <w:rFonts w:ascii="Verdana" w:hAnsi="Verdana"/>
            <w:sz w:val="20"/>
            <w:szCs w:val="20"/>
          </w:rPr>
          <w:delText>,</w:delText>
        </w:r>
      </w:del>
      <w:ins w:id="1079" w:author="ΕΥΘΥ" w:date="2018-12-10T15:33:00Z">
        <w:r w:rsidR="0011106F">
          <w:rPr>
            <w:rFonts w:ascii="Verdana" w:hAnsi="Verdana"/>
            <w:sz w:val="20"/>
            <w:szCs w:val="20"/>
          </w:rPr>
          <w:t xml:space="preserve"> και</w:t>
        </w:r>
      </w:ins>
      <w:r w:rsidR="0011106F" w:rsidRPr="004F3427">
        <w:rPr>
          <w:rFonts w:ascii="Verdana" w:hAnsi="Verdana"/>
          <w:sz w:val="20"/>
          <w:szCs w:val="20"/>
        </w:rPr>
        <w:t xml:space="preserve"> ο χρόνος απασχόλησής </w:t>
      </w:r>
      <w:r w:rsidR="0011106F">
        <w:rPr>
          <w:rFonts w:ascii="Verdana" w:hAnsi="Verdana"/>
          <w:sz w:val="20"/>
          <w:szCs w:val="20"/>
        </w:rPr>
        <w:t>τους</w:t>
      </w:r>
      <w:del w:id="1080" w:author="ΕΥΘΥ" w:date="2018-12-10T15:33:00Z">
        <w:r w:rsidR="004F3427" w:rsidRPr="004F3427">
          <w:rPr>
            <w:rFonts w:ascii="Verdana" w:hAnsi="Verdana"/>
            <w:sz w:val="20"/>
            <w:szCs w:val="20"/>
          </w:rPr>
          <w:delText>, καθώς και ο τρόπος</w:delText>
        </w:r>
      </w:del>
      <w:ins w:id="1081" w:author="ΕΥΘΥ" w:date="2018-12-10T15:33:00Z">
        <w:r w:rsidR="0011106F">
          <w:rPr>
            <w:rFonts w:ascii="Verdana" w:hAnsi="Verdana"/>
            <w:sz w:val="20"/>
            <w:szCs w:val="20"/>
          </w:rPr>
          <w:t xml:space="preserve"> σε αυτή. Στην περίπτωση που η απασχόληση του προσωπικού στην πράξη αποτελεί σταθερό ποσοστό της μηνιαίας</w:t>
        </w:r>
      </w:ins>
      <w:r w:rsidR="0011106F">
        <w:rPr>
          <w:rFonts w:ascii="Verdana" w:hAnsi="Verdana"/>
          <w:sz w:val="20"/>
          <w:szCs w:val="20"/>
        </w:rPr>
        <w:t xml:space="preserve"> απασχόλησής </w:t>
      </w:r>
      <w:del w:id="1082" w:author="ΕΥΘΥ" w:date="2018-12-10T15:33:00Z">
        <w:r w:rsidR="004F3427" w:rsidRPr="004F3427">
          <w:rPr>
            <w:rFonts w:ascii="Verdana" w:hAnsi="Verdana"/>
            <w:sz w:val="20"/>
            <w:szCs w:val="20"/>
          </w:rPr>
          <w:delText>τους στην πράξη (εντός ωραρίου, υπερωριακή απασχόληση, πρόσθετη απασχόληση).</w:delText>
        </w:r>
      </w:del>
      <w:ins w:id="1083" w:author="ΕΥΘΥ" w:date="2018-12-10T15:33:00Z">
        <w:r w:rsidR="0011106F">
          <w:rPr>
            <w:rFonts w:ascii="Verdana" w:hAnsi="Verdana"/>
            <w:sz w:val="20"/>
            <w:szCs w:val="20"/>
          </w:rPr>
          <w:t xml:space="preserve">του, </w:t>
        </w:r>
        <w:r>
          <w:rPr>
            <w:rFonts w:ascii="Verdana" w:hAnsi="Verdana"/>
            <w:sz w:val="20"/>
            <w:szCs w:val="20"/>
          </w:rPr>
          <w:t xml:space="preserve">η </w:t>
        </w:r>
        <w:r w:rsidR="0011106F">
          <w:rPr>
            <w:rFonts w:ascii="Verdana" w:hAnsi="Verdana"/>
            <w:sz w:val="20"/>
            <w:szCs w:val="20"/>
          </w:rPr>
          <w:t xml:space="preserve">απόφαση </w:t>
        </w:r>
        <w:r>
          <w:rPr>
            <w:rFonts w:ascii="Verdana" w:hAnsi="Verdana"/>
            <w:sz w:val="20"/>
            <w:szCs w:val="20"/>
          </w:rPr>
          <w:t xml:space="preserve">προσδιορίζει </w:t>
        </w:r>
        <w:r w:rsidR="0011106F">
          <w:rPr>
            <w:rFonts w:ascii="Verdana" w:hAnsi="Verdana"/>
            <w:sz w:val="20"/>
            <w:szCs w:val="20"/>
          </w:rPr>
          <w:t>το σταθερό ποσοστό.</w:t>
        </w:r>
        <w:r>
          <w:rPr>
            <w:rFonts w:ascii="Verdana" w:hAnsi="Verdana"/>
            <w:sz w:val="20"/>
            <w:szCs w:val="20"/>
          </w:rPr>
          <w:t xml:space="preserve"> Επιπλέον:</w:t>
        </w:r>
      </w:ins>
    </w:p>
    <w:p w14:paraId="293F3DB1" w14:textId="00B849E9" w:rsidR="006B3F18" w:rsidRDefault="004F3427" w:rsidP="004756B7">
      <w:pPr>
        <w:pStyle w:val="msonospacing0"/>
        <w:spacing w:after="120" w:line="264" w:lineRule="auto"/>
        <w:ind w:left="993" w:hanging="567"/>
        <w:jc w:val="both"/>
        <w:rPr>
          <w:ins w:id="1084" w:author="ΕΥΘΥ" w:date="2018-12-10T15:33:00Z"/>
          <w:rFonts w:ascii="Verdana" w:hAnsi="Verdana"/>
          <w:i/>
          <w:sz w:val="20"/>
          <w:szCs w:val="20"/>
        </w:rPr>
      </w:pPr>
      <w:del w:id="1085" w:author="ΕΥΘΥ" w:date="2018-12-10T15:33:00Z">
        <w:r w:rsidRPr="004F3427">
          <w:rPr>
            <w:rFonts w:ascii="Verdana" w:hAnsi="Verdana"/>
            <w:sz w:val="20"/>
            <w:szCs w:val="20"/>
          </w:rPr>
          <w:delText xml:space="preserve">Α.2 </w:delText>
        </w:r>
        <w:r w:rsidR="001A248F">
          <w:rPr>
            <w:rFonts w:ascii="Verdana" w:hAnsi="Verdana"/>
            <w:sz w:val="20"/>
            <w:szCs w:val="20"/>
          </w:rPr>
          <w:tab/>
        </w:r>
      </w:del>
      <w:ins w:id="1086" w:author="ΕΥΘΥ" w:date="2018-12-10T15:33:00Z">
        <w:r w:rsidRPr="004756B7">
          <w:rPr>
            <w:rFonts w:ascii="Verdana" w:hAnsi="Verdana"/>
            <w:i/>
            <w:sz w:val="20"/>
            <w:szCs w:val="20"/>
          </w:rPr>
          <w:t>Α.</w:t>
        </w:r>
        <w:r w:rsidR="00421AA5" w:rsidRPr="004756B7">
          <w:rPr>
            <w:rFonts w:ascii="Verdana" w:hAnsi="Verdana"/>
            <w:i/>
            <w:sz w:val="20"/>
            <w:szCs w:val="20"/>
          </w:rPr>
          <w:t>2</w:t>
        </w:r>
        <w:r w:rsidR="004756B7">
          <w:rPr>
            <w:rFonts w:ascii="Verdana" w:hAnsi="Verdana"/>
            <w:i/>
            <w:sz w:val="20"/>
            <w:szCs w:val="20"/>
          </w:rPr>
          <w:tab/>
        </w:r>
        <w:r w:rsidRPr="004F3427">
          <w:rPr>
            <w:rFonts w:ascii="Verdana" w:hAnsi="Verdana"/>
            <w:i/>
            <w:sz w:val="20"/>
            <w:szCs w:val="20"/>
          </w:rPr>
          <w:t>Για το τακτικό προσωπικό του δικαιούχου</w:t>
        </w:r>
      </w:ins>
    </w:p>
    <w:p w14:paraId="7A2E6A1E" w14:textId="77777777" w:rsidR="00DD502C" w:rsidRDefault="004F3427" w:rsidP="00FD2818">
      <w:pPr>
        <w:pStyle w:val="msonospacing0"/>
        <w:numPr>
          <w:ilvl w:val="0"/>
          <w:numId w:val="30"/>
        </w:numPr>
        <w:spacing w:after="120" w:line="264" w:lineRule="auto"/>
        <w:ind w:left="1276"/>
        <w:jc w:val="both"/>
        <w:rPr>
          <w:rFonts w:ascii="Verdana" w:hAnsi="Verdana"/>
          <w:sz w:val="20"/>
          <w:szCs w:val="20"/>
        </w:rPr>
      </w:pPr>
      <w:r w:rsidRPr="004F3427">
        <w:rPr>
          <w:rFonts w:ascii="Verdana" w:hAnsi="Verdana"/>
          <w:sz w:val="20"/>
          <w:szCs w:val="20"/>
        </w:rPr>
        <w:t xml:space="preserve">Μηνιαία </w:t>
      </w:r>
      <w:r w:rsidR="00FB2710">
        <w:rPr>
          <w:rFonts w:ascii="Verdana" w:hAnsi="Verdana"/>
          <w:sz w:val="20"/>
          <w:szCs w:val="20"/>
        </w:rPr>
        <w:t>συνολικά</w:t>
      </w:r>
      <w:r w:rsidRPr="004F3427">
        <w:rPr>
          <w:rFonts w:ascii="Verdana" w:hAnsi="Verdana"/>
          <w:sz w:val="20"/>
          <w:szCs w:val="20"/>
        </w:rPr>
        <w:t xml:space="preserve"> απολογιστικά φύλλα χρονοχρέωσης</w:t>
      </w:r>
      <w:r w:rsidR="00FB2710">
        <w:rPr>
          <w:rFonts w:ascii="Verdana" w:hAnsi="Verdana"/>
          <w:sz w:val="20"/>
          <w:szCs w:val="20"/>
        </w:rPr>
        <w:t xml:space="preserve"> (</w:t>
      </w:r>
      <w:r w:rsidR="00FB2710">
        <w:rPr>
          <w:rFonts w:ascii="Verdana" w:hAnsi="Verdana"/>
          <w:sz w:val="20"/>
          <w:szCs w:val="20"/>
          <w:lang w:val="en-US"/>
        </w:rPr>
        <w:t>global</w:t>
      </w:r>
      <w:r w:rsidR="003431B5">
        <w:rPr>
          <w:rFonts w:ascii="Verdana" w:hAnsi="Verdana"/>
          <w:sz w:val="20"/>
          <w:szCs w:val="20"/>
        </w:rPr>
        <w:t xml:space="preserve"> </w:t>
      </w:r>
      <w:r w:rsidR="00FB2710">
        <w:rPr>
          <w:rFonts w:ascii="Verdana" w:hAnsi="Verdana"/>
          <w:sz w:val="20"/>
          <w:szCs w:val="20"/>
          <w:lang w:val="en-US"/>
        </w:rPr>
        <w:t>timesheets</w:t>
      </w:r>
      <w:r w:rsidR="006C7E57" w:rsidRPr="006C7E57">
        <w:rPr>
          <w:rFonts w:ascii="Verdana" w:hAnsi="Verdana"/>
          <w:sz w:val="20"/>
          <w:szCs w:val="20"/>
        </w:rPr>
        <w:t>)</w:t>
      </w:r>
      <w:r w:rsidRPr="004F3427">
        <w:rPr>
          <w:rFonts w:ascii="Verdana" w:hAnsi="Verdana"/>
          <w:sz w:val="20"/>
          <w:szCs w:val="20"/>
        </w:rPr>
        <w:t xml:space="preserve">, στα οποία θα αποτυπώνονται σε επίπεδο φυσικού προσώπου οι πραγματικές ώρες απασχόλησής του ανά ημέρα και </w:t>
      </w:r>
      <w:r w:rsidR="00FB2710">
        <w:rPr>
          <w:rFonts w:ascii="Verdana" w:hAnsi="Verdana"/>
          <w:sz w:val="20"/>
          <w:szCs w:val="20"/>
        </w:rPr>
        <w:t xml:space="preserve">για κάθε </w:t>
      </w:r>
      <w:r w:rsidRPr="004F3427">
        <w:rPr>
          <w:rFonts w:ascii="Verdana" w:hAnsi="Verdana"/>
          <w:sz w:val="20"/>
          <w:szCs w:val="20"/>
        </w:rPr>
        <w:t xml:space="preserve">πράξη </w:t>
      </w:r>
      <w:r w:rsidR="00FB2710">
        <w:rPr>
          <w:rFonts w:ascii="Verdana" w:hAnsi="Verdana"/>
          <w:sz w:val="20"/>
          <w:szCs w:val="20"/>
        </w:rPr>
        <w:t xml:space="preserve">ή άλλη δραστηριότητα </w:t>
      </w:r>
      <w:r w:rsidRPr="004F3427">
        <w:rPr>
          <w:rFonts w:ascii="Verdana" w:hAnsi="Verdana"/>
          <w:sz w:val="20"/>
          <w:szCs w:val="20"/>
        </w:rPr>
        <w:t xml:space="preserve">στο δικαιούχο, υπογεγραμμένα από τον απασχολούμενο και τον υπεύθυνο της διοίκησης του δικαιούχου. </w:t>
      </w:r>
    </w:p>
    <w:p w14:paraId="61A9F14A" w14:textId="18266983" w:rsidR="006B3F18" w:rsidRDefault="004F3427" w:rsidP="00FD2818">
      <w:pPr>
        <w:pStyle w:val="msonospacing0"/>
        <w:spacing w:after="120" w:line="264" w:lineRule="auto"/>
        <w:ind w:left="1276"/>
        <w:jc w:val="both"/>
        <w:rPr>
          <w:rFonts w:ascii="Verdana" w:hAnsi="Verdana"/>
          <w:sz w:val="20"/>
          <w:szCs w:val="20"/>
        </w:rPr>
      </w:pPr>
      <w:r w:rsidRPr="004F3427">
        <w:rPr>
          <w:rFonts w:ascii="Verdana" w:hAnsi="Verdana"/>
          <w:sz w:val="20"/>
          <w:szCs w:val="20"/>
        </w:rPr>
        <w:t>Για τις περιπτώσεις που το φυσικό πρόσωπο απασχολείται στην πράξη για το σύνολο</w:t>
      </w:r>
      <w:ins w:id="1087" w:author="ΕΥΘΥ" w:date="2018-12-10T15:33:00Z">
        <w:r w:rsidR="000E523A">
          <w:rPr>
            <w:rFonts w:ascii="Verdana" w:hAnsi="Verdana"/>
            <w:sz w:val="20"/>
            <w:szCs w:val="20"/>
          </w:rPr>
          <w:t xml:space="preserve"> ή για σταθερό ποσοστό</w:t>
        </w:r>
      </w:ins>
      <w:r w:rsidRPr="004F3427">
        <w:rPr>
          <w:rFonts w:ascii="Verdana" w:hAnsi="Verdana"/>
          <w:sz w:val="20"/>
          <w:szCs w:val="20"/>
        </w:rPr>
        <w:t xml:space="preserve"> του συμβατικού του χρόνου </w:t>
      </w:r>
      <w:r w:rsidR="00FB2710" w:rsidRPr="004F3427">
        <w:rPr>
          <w:rFonts w:ascii="Verdana" w:hAnsi="Verdana"/>
          <w:sz w:val="20"/>
          <w:szCs w:val="20"/>
        </w:rPr>
        <w:t>δεν απαιτ</w:t>
      </w:r>
      <w:r w:rsidR="00FB2710">
        <w:rPr>
          <w:rFonts w:ascii="Verdana" w:hAnsi="Verdana"/>
          <w:sz w:val="20"/>
          <w:szCs w:val="20"/>
        </w:rPr>
        <w:t>είται η συμπλήρωση</w:t>
      </w:r>
      <w:r w:rsidR="00EC0504">
        <w:rPr>
          <w:rFonts w:ascii="Verdana" w:hAnsi="Verdana"/>
          <w:sz w:val="20"/>
          <w:szCs w:val="20"/>
        </w:rPr>
        <w:t xml:space="preserve"> </w:t>
      </w:r>
      <w:r w:rsidR="00FB2710">
        <w:rPr>
          <w:rFonts w:ascii="Verdana" w:hAnsi="Verdana"/>
          <w:sz w:val="20"/>
          <w:szCs w:val="20"/>
        </w:rPr>
        <w:t xml:space="preserve">φύλλων χρονοχρέωσης </w:t>
      </w:r>
      <w:r w:rsidR="00FB2710" w:rsidRPr="004F3427">
        <w:rPr>
          <w:rFonts w:ascii="Verdana" w:hAnsi="Verdana"/>
          <w:sz w:val="20"/>
          <w:szCs w:val="20"/>
        </w:rPr>
        <w:t>αλλά βεβαίωση του υπευθύνου της διοίκησης του δικαιούχου</w:t>
      </w:r>
      <w:del w:id="1088" w:author="ΕΥΘΥ" w:date="2018-12-10T15:33:00Z">
        <w:r w:rsidR="00FB2710" w:rsidRPr="004F3427">
          <w:rPr>
            <w:rFonts w:ascii="Verdana" w:hAnsi="Verdana"/>
            <w:sz w:val="20"/>
            <w:szCs w:val="20"/>
          </w:rPr>
          <w:delText xml:space="preserve"> για την απασχόληση</w:delText>
        </w:r>
      </w:del>
      <w:ins w:id="1089" w:author="ΕΥΘΥ" w:date="2018-12-10T15:33:00Z">
        <w:r w:rsidR="00D208D6">
          <w:rPr>
            <w:rFonts w:ascii="Verdana" w:hAnsi="Verdana"/>
            <w:sz w:val="20"/>
            <w:szCs w:val="20"/>
          </w:rPr>
          <w:t xml:space="preserve">, η οποία συνυπογράφεται από τον απασχολούμενο, </w:t>
        </w:r>
        <w:r w:rsidR="003B3D50">
          <w:rPr>
            <w:rFonts w:ascii="Verdana" w:hAnsi="Verdana"/>
            <w:sz w:val="20"/>
            <w:szCs w:val="20"/>
          </w:rPr>
          <w:t>σχετικά με το ποσοστό απασχόλησης του φυσικού προσώπου</w:t>
        </w:r>
        <w:r w:rsidR="00D208D6">
          <w:rPr>
            <w:rFonts w:ascii="Verdana" w:hAnsi="Verdana"/>
            <w:sz w:val="20"/>
            <w:szCs w:val="20"/>
          </w:rPr>
          <w:t xml:space="preserve"> στην πράξη</w:t>
        </w:r>
        <w:r w:rsidR="003B3D50">
          <w:rPr>
            <w:rFonts w:ascii="Verdana" w:hAnsi="Verdana"/>
            <w:sz w:val="20"/>
            <w:szCs w:val="20"/>
          </w:rPr>
          <w:t>,</w:t>
        </w:r>
      </w:ins>
      <w:r w:rsidR="003B3D50">
        <w:rPr>
          <w:rFonts w:ascii="Verdana" w:hAnsi="Verdana"/>
          <w:sz w:val="20"/>
          <w:szCs w:val="20"/>
        </w:rPr>
        <w:t xml:space="preserve"> </w:t>
      </w:r>
      <w:r w:rsidR="00FB2710" w:rsidRPr="004F3427">
        <w:rPr>
          <w:rFonts w:ascii="Verdana" w:hAnsi="Verdana"/>
          <w:sz w:val="20"/>
          <w:szCs w:val="20"/>
        </w:rPr>
        <w:t xml:space="preserve">σύμφωνα με τα προβλεπόμενα στη σχετική απόφαση </w:t>
      </w:r>
      <w:del w:id="1090" w:author="ΕΥΘΥ" w:date="2018-12-10T15:33:00Z">
        <w:r w:rsidR="00FB2710" w:rsidRPr="004F3427">
          <w:rPr>
            <w:rFonts w:ascii="Verdana" w:hAnsi="Verdana"/>
            <w:sz w:val="20"/>
            <w:szCs w:val="20"/>
          </w:rPr>
          <w:delText xml:space="preserve">της διοίκησης </w:delText>
        </w:r>
      </w:del>
      <w:r w:rsidR="001A2287">
        <w:rPr>
          <w:rFonts w:ascii="Verdana" w:hAnsi="Verdana"/>
          <w:sz w:val="20"/>
          <w:szCs w:val="20"/>
        </w:rPr>
        <w:t>τ</w:t>
      </w:r>
      <w:r w:rsidR="00421AA5">
        <w:rPr>
          <w:rFonts w:ascii="Verdana" w:hAnsi="Verdana"/>
          <w:sz w:val="20"/>
          <w:szCs w:val="20"/>
        </w:rPr>
        <w:t xml:space="preserve">ου </w:t>
      </w:r>
      <w:del w:id="1091" w:author="ΕΥΘΥ" w:date="2018-12-10T15:33:00Z">
        <w:r w:rsidR="00FB2710" w:rsidRPr="004F3427">
          <w:rPr>
            <w:rFonts w:ascii="Verdana" w:hAnsi="Verdana"/>
            <w:sz w:val="20"/>
            <w:szCs w:val="20"/>
          </w:rPr>
          <w:delText>δικαιούχου.</w:delText>
        </w:r>
      </w:del>
      <w:ins w:id="1092" w:author="ΕΥΘΥ" w:date="2018-12-10T15:33:00Z">
        <w:r w:rsidR="00421AA5">
          <w:rPr>
            <w:rFonts w:ascii="Verdana" w:hAnsi="Verdana"/>
            <w:sz w:val="20"/>
            <w:szCs w:val="20"/>
          </w:rPr>
          <w:t>εδαφίου</w:t>
        </w:r>
        <w:r w:rsidR="001A2287">
          <w:rPr>
            <w:rFonts w:ascii="Verdana" w:hAnsi="Verdana"/>
            <w:sz w:val="20"/>
            <w:szCs w:val="20"/>
          </w:rPr>
          <w:t xml:space="preserve"> Α.1</w:t>
        </w:r>
        <w:r w:rsidR="00FB2710" w:rsidRPr="004F3427">
          <w:rPr>
            <w:rFonts w:ascii="Verdana" w:hAnsi="Verdana"/>
            <w:sz w:val="20"/>
            <w:szCs w:val="20"/>
          </w:rPr>
          <w:t>.</w:t>
        </w:r>
        <w:r w:rsidR="001D5D23">
          <w:rPr>
            <w:rFonts w:ascii="Verdana" w:hAnsi="Verdana"/>
            <w:sz w:val="20"/>
            <w:szCs w:val="20"/>
          </w:rPr>
          <w:t xml:space="preserve"> </w:t>
        </w:r>
      </w:ins>
    </w:p>
    <w:p w14:paraId="4F9A8F67" w14:textId="4AE7781C" w:rsidR="001A2287" w:rsidRDefault="004F3427" w:rsidP="00FD2818">
      <w:pPr>
        <w:pStyle w:val="msonospacing0"/>
        <w:numPr>
          <w:ilvl w:val="0"/>
          <w:numId w:val="30"/>
        </w:numPr>
        <w:spacing w:after="120" w:line="264" w:lineRule="auto"/>
        <w:ind w:left="1276"/>
        <w:jc w:val="both"/>
        <w:rPr>
          <w:rFonts w:ascii="Verdana" w:hAnsi="Verdana"/>
          <w:sz w:val="20"/>
          <w:szCs w:val="20"/>
        </w:rPr>
      </w:pPr>
      <w:del w:id="1093" w:author="ΕΥΘΥ" w:date="2018-12-10T15:33:00Z">
        <w:r w:rsidRPr="004F3427">
          <w:rPr>
            <w:rFonts w:ascii="Verdana" w:hAnsi="Verdana"/>
            <w:sz w:val="20"/>
            <w:szCs w:val="20"/>
          </w:rPr>
          <w:delText xml:space="preserve">Α.3 </w:delText>
        </w:r>
        <w:r w:rsidR="001A248F">
          <w:rPr>
            <w:rFonts w:ascii="Verdana" w:hAnsi="Verdana"/>
            <w:sz w:val="20"/>
            <w:szCs w:val="20"/>
          </w:rPr>
          <w:tab/>
        </w:r>
        <w:r w:rsidRPr="004F3427">
          <w:rPr>
            <w:rFonts w:ascii="Verdana" w:hAnsi="Verdana"/>
            <w:sz w:val="20"/>
            <w:szCs w:val="20"/>
          </w:rPr>
          <w:delText>Μισθολογικές</w:delText>
        </w:r>
      </w:del>
      <w:ins w:id="1094" w:author="ΕΥΘΥ" w:date="2018-12-10T15:33:00Z">
        <w:r w:rsidRPr="004F3427">
          <w:rPr>
            <w:rFonts w:ascii="Verdana" w:hAnsi="Verdana"/>
            <w:sz w:val="20"/>
            <w:szCs w:val="20"/>
          </w:rPr>
          <w:t>Μισθο</w:t>
        </w:r>
        <w:r w:rsidR="00DD502C">
          <w:rPr>
            <w:rFonts w:ascii="Verdana" w:hAnsi="Verdana"/>
            <w:sz w:val="20"/>
            <w:szCs w:val="20"/>
          </w:rPr>
          <w:t>δοτικές</w:t>
        </w:r>
      </w:ins>
      <w:r w:rsidRPr="004F3427">
        <w:rPr>
          <w:rFonts w:ascii="Verdana" w:hAnsi="Verdana"/>
          <w:sz w:val="20"/>
          <w:szCs w:val="20"/>
        </w:rPr>
        <w:t xml:space="preserve"> καταστάσεις του δικαιούχου όπου εμφανίζονται</w:t>
      </w:r>
      <w:r w:rsidR="00B9178C">
        <w:rPr>
          <w:rFonts w:ascii="Verdana" w:hAnsi="Verdana"/>
          <w:sz w:val="20"/>
          <w:szCs w:val="20"/>
        </w:rPr>
        <w:t>, οι</w:t>
      </w:r>
      <w:r w:rsidR="008962CB">
        <w:rPr>
          <w:rFonts w:ascii="Verdana" w:hAnsi="Verdana"/>
          <w:sz w:val="20"/>
          <w:szCs w:val="20"/>
        </w:rPr>
        <w:t xml:space="preserve"> </w:t>
      </w:r>
      <w:r w:rsidR="00B9178C">
        <w:rPr>
          <w:rFonts w:ascii="Verdana" w:hAnsi="Verdana"/>
          <w:sz w:val="20"/>
          <w:szCs w:val="20"/>
        </w:rPr>
        <w:t xml:space="preserve">μικτές </w:t>
      </w:r>
      <w:r w:rsidRPr="004F3427">
        <w:rPr>
          <w:rFonts w:ascii="Verdana" w:hAnsi="Verdana"/>
          <w:sz w:val="20"/>
          <w:szCs w:val="20"/>
        </w:rPr>
        <w:t>ετήσι</w:t>
      </w:r>
      <w:r w:rsidR="00B9178C">
        <w:rPr>
          <w:rFonts w:ascii="Verdana" w:hAnsi="Verdana"/>
          <w:sz w:val="20"/>
          <w:szCs w:val="20"/>
        </w:rPr>
        <w:t>ες</w:t>
      </w:r>
      <w:r w:rsidRPr="004F3427">
        <w:rPr>
          <w:rFonts w:ascii="Verdana" w:hAnsi="Verdana"/>
          <w:sz w:val="20"/>
          <w:szCs w:val="20"/>
        </w:rPr>
        <w:t xml:space="preserve"> αποδοχ</w:t>
      </w:r>
      <w:r w:rsidR="00B9178C">
        <w:rPr>
          <w:rFonts w:ascii="Verdana" w:hAnsi="Verdana"/>
          <w:sz w:val="20"/>
          <w:szCs w:val="20"/>
        </w:rPr>
        <w:t>ές</w:t>
      </w:r>
      <w:r w:rsidRPr="004F3427">
        <w:rPr>
          <w:rFonts w:ascii="Verdana" w:hAnsi="Verdana"/>
          <w:sz w:val="20"/>
          <w:szCs w:val="20"/>
        </w:rPr>
        <w:t xml:space="preserve">, οι αντίστοιχες εισφορές κοινωνικής ασφάλισης και τα τυχόν επιδόματα που προβλέπονται από το θεσμικό πλαίσιο του δικαιούχου για το </w:t>
      </w:r>
      <w:del w:id="1095" w:author="ΕΥΘΥ" w:date="2018-12-10T15:33:00Z">
        <w:r w:rsidRPr="004F3427">
          <w:rPr>
            <w:rFonts w:ascii="Verdana" w:hAnsi="Verdana"/>
            <w:sz w:val="20"/>
            <w:szCs w:val="20"/>
          </w:rPr>
          <w:delText>τελευταίο έτος οικονομικής χρήσης. Στις μισθολογικές</w:delText>
        </w:r>
      </w:del>
      <w:ins w:id="1096" w:author="ΕΥΘΥ" w:date="2018-12-10T15:33:00Z">
        <w:r w:rsidRPr="004F3427">
          <w:rPr>
            <w:rFonts w:ascii="Verdana" w:hAnsi="Verdana"/>
            <w:sz w:val="20"/>
            <w:szCs w:val="20"/>
          </w:rPr>
          <w:t xml:space="preserve">έτος </w:t>
        </w:r>
        <w:r w:rsidR="001D5D23">
          <w:rPr>
            <w:rFonts w:ascii="Verdana" w:hAnsi="Verdana"/>
            <w:sz w:val="20"/>
            <w:szCs w:val="20"/>
          </w:rPr>
          <w:t>αναφοράς</w:t>
        </w:r>
        <w:r w:rsidR="003B3D50">
          <w:rPr>
            <w:rFonts w:ascii="Verdana" w:hAnsi="Verdana"/>
            <w:sz w:val="20"/>
            <w:szCs w:val="20"/>
          </w:rPr>
          <w:t xml:space="preserve"> στ</w:t>
        </w:r>
        <w:r w:rsidR="001D5D23">
          <w:rPr>
            <w:rFonts w:ascii="Verdana" w:hAnsi="Verdana"/>
            <w:sz w:val="20"/>
            <w:szCs w:val="20"/>
          </w:rPr>
          <w:t>ο</w:t>
        </w:r>
        <w:r w:rsidR="001A2287">
          <w:rPr>
            <w:rFonts w:ascii="Verdana" w:hAnsi="Verdana"/>
            <w:sz w:val="20"/>
            <w:szCs w:val="20"/>
          </w:rPr>
          <w:t xml:space="preserve"> οποί</w:t>
        </w:r>
        <w:r w:rsidR="001D5D23">
          <w:rPr>
            <w:rFonts w:ascii="Verdana" w:hAnsi="Verdana"/>
            <w:sz w:val="20"/>
            <w:szCs w:val="20"/>
          </w:rPr>
          <w:t>ο</w:t>
        </w:r>
        <w:r w:rsidR="001A2287">
          <w:rPr>
            <w:rFonts w:ascii="Verdana" w:hAnsi="Verdana"/>
            <w:sz w:val="20"/>
            <w:szCs w:val="20"/>
          </w:rPr>
          <w:t xml:space="preserve"> βασίζεται</w:t>
        </w:r>
        <w:r w:rsidR="00251EF1">
          <w:rPr>
            <w:rFonts w:ascii="Verdana" w:hAnsi="Verdana"/>
            <w:sz w:val="20"/>
            <w:szCs w:val="20"/>
          </w:rPr>
          <w:t xml:space="preserve"> ο υπολογισμό</w:t>
        </w:r>
        <w:r w:rsidR="001A2287">
          <w:rPr>
            <w:rFonts w:ascii="Verdana" w:hAnsi="Verdana"/>
            <w:sz w:val="20"/>
            <w:szCs w:val="20"/>
          </w:rPr>
          <w:t>ς</w:t>
        </w:r>
        <w:r w:rsidR="00251EF1">
          <w:rPr>
            <w:rFonts w:ascii="Verdana" w:hAnsi="Verdana"/>
            <w:sz w:val="20"/>
            <w:szCs w:val="20"/>
          </w:rPr>
          <w:t xml:space="preserve"> του μικτού ωριαίου κόστους απασχόλησης</w:t>
        </w:r>
        <w:r w:rsidRPr="004F3427">
          <w:rPr>
            <w:rFonts w:ascii="Verdana" w:hAnsi="Verdana"/>
            <w:sz w:val="20"/>
            <w:szCs w:val="20"/>
          </w:rPr>
          <w:t>. Στις μισθο</w:t>
        </w:r>
        <w:r w:rsidR="00DD502C">
          <w:rPr>
            <w:rFonts w:ascii="Verdana" w:hAnsi="Verdana"/>
            <w:sz w:val="20"/>
            <w:szCs w:val="20"/>
          </w:rPr>
          <w:t>δοτικ</w:t>
        </w:r>
        <w:r w:rsidRPr="004F3427">
          <w:rPr>
            <w:rFonts w:ascii="Verdana" w:hAnsi="Verdana"/>
            <w:sz w:val="20"/>
            <w:szCs w:val="20"/>
          </w:rPr>
          <w:t>ές</w:t>
        </w:r>
      </w:ins>
      <w:r w:rsidRPr="004F3427">
        <w:rPr>
          <w:rFonts w:ascii="Verdana" w:hAnsi="Verdana"/>
          <w:sz w:val="20"/>
          <w:szCs w:val="20"/>
        </w:rPr>
        <w:t xml:space="preserve"> καταστάσεις θα πρέπει να εμφανίζονται διακριτά οι αποζημιώσεις για την υπερωριακή και την πρόσθετη απασχόληση του προσωπικού</w:t>
      </w:r>
      <w:del w:id="1097" w:author="ΕΥΘΥ" w:date="2018-12-10T15:33:00Z">
        <w:r w:rsidRPr="004F3427">
          <w:rPr>
            <w:rFonts w:ascii="Verdana" w:hAnsi="Verdana"/>
            <w:sz w:val="20"/>
            <w:szCs w:val="20"/>
          </w:rPr>
          <w:delText>.</w:delText>
        </w:r>
      </w:del>
      <w:ins w:id="1098" w:author="ΕΥΘΥ" w:date="2018-12-10T15:33:00Z">
        <w:r w:rsidR="000E523A">
          <w:rPr>
            <w:rFonts w:ascii="Verdana" w:hAnsi="Verdana"/>
            <w:sz w:val="20"/>
            <w:szCs w:val="20"/>
          </w:rPr>
          <w:t xml:space="preserve">, </w:t>
        </w:r>
        <w:r w:rsidR="000E523A" w:rsidRPr="00C4296E">
          <w:rPr>
            <w:rFonts w:ascii="Verdana" w:hAnsi="Verdana"/>
            <w:sz w:val="20"/>
            <w:szCs w:val="20"/>
          </w:rPr>
          <w:t>τυχόν επιδόματα που δεν χορηγούνται σε τακτική βάση και άλλες τυχόν αποδοχές που καταβάλλονται κατά περίπτωση (</w:t>
        </w:r>
        <w:proofErr w:type="spellStart"/>
        <w:r w:rsidR="000E523A" w:rsidRPr="00C4296E">
          <w:rPr>
            <w:rFonts w:ascii="Verdana" w:hAnsi="Verdana"/>
            <w:sz w:val="20"/>
            <w:szCs w:val="20"/>
          </w:rPr>
          <w:t>adhoc</w:t>
        </w:r>
        <w:proofErr w:type="spellEnd"/>
        <w:r w:rsidR="000E523A" w:rsidRPr="00C4296E">
          <w:rPr>
            <w:rFonts w:ascii="Verdana" w:hAnsi="Verdana"/>
            <w:sz w:val="20"/>
            <w:szCs w:val="20"/>
          </w:rPr>
          <w:t>)</w:t>
        </w:r>
        <w:r w:rsidRPr="004F3427">
          <w:rPr>
            <w:rFonts w:ascii="Verdana" w:hAnsi="Verdana"/>
            <w:sz w:val="20"/>
            <w:szCs w:val="20"/>
          </w:rPr>
          <w:t>.</w:t>
        </w:r>
      </w:ins>
    </w:p>
    <w:p w14:paraId="2CF7B240" w14:textId="77777777" w:rsidR="006B3F18" w:rsidRDefault="004F3427">
      <w:pPr>
        <w:pStyle w:val="msonospacing0"/>
        <w:spacing w:after="120" w:line="264" w:lineRule="auto"/>
        <w:ind w:left="993" w:hanging="567"/>
        <w:jc w:val="both"/>
        <w:rPr>
          <w:del w:id="1099" w:author="ΕΥΘΥ" w:date="2018-12-10T15:33:00Z"/>
          <w:rFonts w:ascii="Verdana" w:hAnsi="Verdana"/>
          <w:sz w:val="20"/>
          <w:szCs w:val="20"/>
        </w:rPr>
      </w:pPr>
      <w:del w:id="1100" w:author="ΕΥΘΥ" w:date="2018-12-10T15:33:00Z">
        <w:r w:rsidRPr="004F3427">
          <w:rPr>
            <w:rFonts w:ascii="Verdana" w:hAnsi="Verdana"/>
            <w:sz w:val="20"/>
            <w:szCs w:val="20"/>
          </w:rPr>
          <w:delText xml:space="preserve">Α.4 </w:delText>
        </w:r>
        <w:r w:rsidR="001A248F">
          <w:rPr>
            <w:rFonts w:ascii="Verdana" w:hAnsi="Verdana"/>
            <w:sz w:val="20"/>
            <w:szCs w:val="20"/>
          </w:rPr>
          <w:tab/>
        </w:r>
        <w:r w:rsidRPr="004F3427">
          <w:rPr>
            <w:rFonts w:ascii="Verdana" w:hAnsi="Verdana"/>
            <w:sz w:val="20"/>
            <w:szCs w:val="20"/>
          </w:rPr>
          <w:delText>Εκθέσεις για το παραχθέν έργο την αντίστοιχη περίοδο.</w:delText>
        </w:r>
      </w:del>
    </w:p>
    <w:p w14:paraId="777C555B" w14:textId="357E0031" w:rsidR="006B3F18" w:rsidRDefault="004F3427" w:rsidP="00FD2818">
      <w:pPr>
        <w:pStyle w:val="msonospacing0"/>
        <w:spacing w:after="120" w:line="264" w:lineRule="auto"/>
        <w:ind w:left="1276"/>
        <w:jc w:val="both"/>
        <w:rPr>
          <w:ins w:id="1101" w:author="ΕΥΘΥ" w:date="2018-12-10T15:33:00Z"/>
          <w:rFonts w:ascii="Verdana" w:hAnsi="Verdana"/>
          <w:sz w:val="20"/>
          <w:szCs w:val="20"/>
        </w:rPr>
      </w:pPr>
      <w:del w:id="1102" w:author="ΕΥΘΥ" w:date="2018-12-10T15:33:00Z">
        <w:r w:rsidRPr="004F3427">
          <w:rPr>
            <w:rFonts w:ascii="Verdana" w:hAnsi="Verdana"/>
            <w:i/>
            <w:sz w:val="20"/>
            <w:szCs w:val="20"/>
          </w:rPr>
          <w:delText xml:space="preserve">Β. </w:delText>
        </w:r>
      </w:del>
      <w:ins w:id="1103" w:author="ΕΥΘΥ" w:date="2018-12-10T15:33:00Z">
        <w:r w:rsidR="001A2287">
          <w:rPr>
            <w:rFonts w:ascii="Verdana" w:hAnsi="Verdana"/>
            <w:sz w:val="20"/>
            <w:szCs w:val="20"/>
          </w:rPr>
          <w:t xml:space="preserve">Στην περίπτωση που ο υπολογισμός του μικτού ωριαίου κόστους απασχόλησης βασίζεται σε </w:t>
        </w:r>
        <w:r w:rsidR="00DD502C">
          <w:rPr>
            <w:rFonts w:ascii="Verdana" w:hAnsi="Verdana"/>
            <w:sz w:val="20"/>
            <w:szCs w:val="20"/>
          </w:rPr>
          <w:t>προσαρμογή των διαθέσιμων στοιχείων βάσει της παραγράφου 8, εδάφιο 2, διαθέσιμες μισθοδοτικές καταστάσεις ή τη σχετική σύμβαση, στη βάση των οποίων υπολογίζεται το μικτό ωριαίο κόστος απασχόλησης.</w:t>
        </w:r>
      </w:ins>
    </w:p>
    <w:p w14:paraId="77E37652" w14:textId="3DDA2175" w:rsidR="006B3F18" w:rsidRDefault="00421AA5" w:rsidP="00D434EB">
      <w:pPr>
        <w:pStyle w:val="msonospacing0"/>
        <w:spacing w:after="120" w:line="264" w:lineRule="auto"/>
        <w:ind w:left="993" w:hanging="567"/>
        <w:jc w:val="both"/>
        <w:rPr>
          <w:rFonts w:ascii="Verdana" w:hAnsi="Verdana"/>
          <w:i/>
          <w:sz w:val="20"/>
          <w:szCs w:val="20"/>
        </w:rPr>
      </w:pPr>
      <w:ins w:id="1104" w:author="ΕΥΘΥ" w:date="2018-12-10T15:33:00Z">
        <w:r>
          <w:rPr>
            <w:rFonts w:ascii="Verdana" w:hAnsi="Verdana"/>
            <w:i/>
            <w:sz w:val="20"/>
            <w:szCs w:val="20"/>
          </w:rPr>
          <w:t>Α.3</w:t>
        </w:r>
        <w:r w:rsidR="00D434EB">
          <w:rPr>
            <w:rFonts w:ascii="Verdana" w:hAnsi="Verdana"/>
            <w:i/>
            <w:sz w:val="20"/>
            <w:szCs w:val="20"/>
          </w:rPr>
          <w:tab/>
        </w:r>
      </w:ins>
      <w:r w:rsidR="004F3427" w:rsidRPr="004F3427">
        <w:rPr>
          <w:rFonts w:ascii="Verdana" w:hAnsi="Verdana"/>
          <w:i/>
          <w:sz w:val="20"/>
          <w:szCs w:val="20"/>
        </w:rPr>
        <w:t xml:space="preserve">Για το έκτακτο προσωπικό που συμμετέχει στην πράξη με σύμβαση εργασίας ορισμένου χρόνου </w:t>
      </w:r>
      <w:del w:id="1105" w:author="ΕΥΘΥ" w:date="2018-12-10T15:33:00Z">
        <w:r w:rsidR="004F3427" w:rsidRPr="004F3427">
          <w:rPr>
            <w:rFonts w:ascii="Verdana" w:hAnsi="Verdana"/>
            <w:i/>
            <w:sz w:val="20"/>
            <w:szCs w:val="20"/>
          </w:rPr>
          <w:delText>ή σύμβαση μίσθωσης έργου</w:delText>
        </w:r>
      </w:del>
    </w:p>
    <w:p w14:paraId="6C3F2824" w14:textId="2EBE4242" w:rsidR="00FD2818" w:rsidRDefault="004F3427" w:rsidP="00FD2818">
      <w:pPr>
        <w:pStyle w:val="msonospacing0"/>
        <w:numPr>
          <w:ilvl w:val="0"/>
          <w:numId w:val="34"/>
        </w:numPr>
        <w:spacing w:after="120" w:line="264" w:lineRule="auto"/>
        <w:ind w:left="1276"/>
        <w:jc w:val="both"/>
        <w:rPr>
          <w:ins w:id="1106" w:author="ΕΥΘΥ" w:date="2018-12-10T15:33:00Z"/>
          <w:rFonts w:ascii="Verdana" w:hAnsi="Verdana"/>
          <w:sz w:val="20"/>
          <w:szCs w:val="20"/>
        </w:rPr>
      </w:pPr>
      <w:del w:id="1107" w:author="ΕΥΘΥ" w:date="2018-12-10T15:33:00Z">
        <w:r w:rsidRPr="004F3427">
          <w:rPr>
            <w:rFonts w:ascii="Verdana" w:hAnsi="Verdana"/>
            <w:sz w:val="20"/>
            <w:szCs w:val="20"/>
          </w:rPr>
          <w:delText xml:space="preserve">Β.1 </w:delText>
        </w:r>
        <w:r w:rsidR="001A248F">
          <w:rPr>
            <w:rFonts w:ascii="Verdana" w:hAnsi="Verdana"/>
            <w:sz w:val="20"/>
            <w:szCs w:val="20"/>
          </w:rPr>
          <w:tab/>
        </w:r>
      </w:del>
      <w:r w:rsidRPr="004F3427">
        <w:rPr>
          <w:rFonts w:ascii="Verdana" w:hAnsi="Verdana"/>
          <w:sz w:val="20"/>
          <w:szCs w:val="20"/>
        </w:rPr>
        <w:t>Σύμβαση εργασίας ορισμένου χρόνου</w:t>
      </w:r>
      <w:del w:id="1108" w:author="ΕΥΘΥ" w:date="2018-12-10T15:33:00Z">
        <w:r w:rsidRPr="004F3427">
          <w:rPr>
            <w:rFonts w:ascii="Verdana" w:hAnsi="Verdana"/>
            <w:sz w:val="20"/>
            <w:szCs w:val="20"/>
          </w:rPr>
          <w:delText xml:space="preserve"> ή </w:delText>
        </w:r>
      </w:del>
      <w:ins w:id="1109" w:author="ΕΥΘΥ" w:date="2018-12-10T15:33:00Z">
        <w:r w:rsidR="001D7AF7">
          <w:rPr>
            <w:rFonts w:ascii="Verdana" w:hAnsi="Verdana"/>
            <w:sz w:val="20"/>
            <w:szCs w:val="20"/>
          </w:rPr>
          <w:t>,</w:t>
        </w:r>
        <w:r w:rsidRPr="004F3427">
          <w:rPr>
            <w:rFonts w:ascii="Verdana" w:hAnsi="Verdana"/>
            <w:sz w:val="20"/>
            <w:szCs w:val="20"/>
          </w:rPr>
          <w:t xml:space="preserve"> </w:t>
        </w:r>
        <w:r w:rsidR="001D7AF7">
          <w:rPr>
            <w:rFonts w:ascii="Verdana" w:hAnsi="Verdana"/>
            <w:sz w:val="20"/>
            <w:szCs w:val="20"/>
          </w:rPr>
          <w:t>σύμφωνα με το θεσμικό πλαίσιο που διέπει το δικαιούχο</w:t>
        </w:r>
        <w:r w:rsidR="001D7AF7" w:rsidRPr="001D7AF7">
          <w:rPr>
            <w:rFonts w:ascii="Verdana" w:hAnsi="Verdana"/>
            <w:sz w:val="20"/>
            <w:szCs w:val="20"/>
          </w:rPr>
          <w:t>,</w:t>
        </w:r>
      </w:ins>
    </w:p>
    <w:p w14:paraId="4DF3CCC3" w14:textId="77777777" w:rsidR="00296FA3" w:rsidRDefault="003A00F6" w:rsidP="00296FA3">
      <w:pPr>
        <w:pStyle w:val="msonospacing0"/>
        <w:numPr>
          <w:ilvl w:val="0"/>
          <w:numId w:val="34"/>
        </w:numPr>
        <w:spacing w:after="120" w:line="264" w:lineRule="auto"/>
        <w:ind w:left="1276"/>
        <w:jc w:val="both"/>
        <w:rPr>
          <w:ins w:id="1110" w:author="ΕΥΘΥ" w:date="2018-12-10T15:33:00Z"/>
          <w:rFonts w:ascii="Verdana" w:hAnsi="Verdana"/>
          <w:sz w:val="20"/>
          <w:szCs w:val="20"/>
        </w:rPr>
      </w:pPr>
      <w:ins w:id="1111" w:author="ΕΥΘΥ" w:date="2018-12-10T15:33:00Z">
        <w:r>
          <w:rPr>
            <w:rFonts w:ascii="Verdana" w:hAnsi="Verdana"/>
            <w:sz w:val="20"/>
            <w:szCs w:val="20"/>
          </w:rPr>
          <w:t>Στην περίπτωση που το φυσικό πρόσωπο απασχολείται σε περισσότερες από μία συγχρηματοδοτούμενες πράξεις και η απασχόληση του δεν αποτελεί σταθερό ποσοστό του συμβατικού του</w:t>
        </w:r>
        <w:r w:rsidRPr="004F3427">
          <w:rPr>
            <w:rFonts w:ascii="Verdana" w:hAnsi="Verdana"/>
            <w:sz w:val="20"/>
            <w:szCs w:val="20"/>
          </w:rPr>
          <w:t xml:space="preserve"> </w:t>
        </w:r>
        <w:r>
          <w:rPr>
            <w:rFonts w:ascii="Verdana" w:hAnsi="Verdana"/>
            <w:sz w:val="20"/>
            <w:szCs w:val="20"/>
          </w:rPr>
          <w:t>χρόνου,</w:t>
        </w:r>
        <w:r w:rsidRPr="004F3427">
          <w:rPr>
            <w:rFonts w:ascii="Verdana" w:hAnsi="Verdana"/>
            <w:sz w:val="20"/>
            <w:szCs w:val="20"/>
          </w:rPr>
          <w:t xml:space="preserve"> </w:t>
        </w:r>
        <w:r w:rsidR="00DC2D40">
          <w:rPr>
            <w:rFonts w:ascii="Verdana" w:hAnsi="Verdana"/>
            <w:sz w:val="20"/>
            <w:szCs w:val="20"/>
          </w:rPr>
          <w:t>μ</w:t>
        </w:r>
        <w:r w:rsidR="00296FA3" w:rsidRPr="004F3427">
          <w:rPr>
            <w:rFonts w:ascii="Verdana" w:hAnsi="Verdana"/>
            <w:sz w:val="20"/>
            <w:szCs w:val="20"/>
          </w:rPr>
          <w:t xml:space="preserve">ηνιαία </w:t>
        </w:r>
        <w:r w:rsidR="00296FA3">
          <w:rPr>
            <w:rFonts w:ascii="Verdana" w:hAnsi="Verdana"/>
            <w:sz w:val="20"/>
            <w:szCs w:val="20"/>
          </w:rPr>
          <w:t>συνολικά</w:t>
        </w:r>
        <w:r w:rsidR="00296FA3" w:rsidRPr="004F3427">
          <w:rPr>
            <w:rFonts w:ascii="Verdana" w:hAnsi="Verdana"/>
            <w:sz w:val="20"/>
            <w:szCs w:val="20"/>
          </w:rPr>
          <w:t xml:space="preserve"> απολογιστικά φύλλα χρονοχρέωσης</w:t>
        </w:r>
        <w:r w:rsidR="00296FA3">
          <w:rPr>
            <w:rFonts w:ascii="Verdana" w:hAnsi="Verdana"/>
            <w:sz w:val="20"/>
            <w:szCs w:val="20"/>
          </w:rPr>
          <w:t xml:space="preserve"> (</w:t>
        </w:r>
        <w:r w:rsidR="00296FA3">
          <w:rPr>
            <w:rFonts w:ascii="Verdana" w:hAnsi="Verdana"/>
            <w:sz w:val="20"/>
            <w:szCs w:val="20"/>
            <w:lang w:val="en-US"/>
          </w:rPr>
          <w:t>global</w:t>
        </w:r>
        <w:r w:rsidR="00296FA3">
          <w:rPr>
            <w:rFonts w:ascii="Verdana" w:hAnsi="Verdana"/>
            <w:sz w:val="20"/>
            <w:szCs w:val="20"/>
          </w:rPr>
          <w:t xml:space="preserve"> </w:t>
        </w:r>
        <w:r w:rsidR="00296FA3">
          <w:rPr>
            <w:rFonts w:ascii="Verdana" w:hAnsi="Verdana"/>
            <w:sz w:val="20"/>
            <w:szCs w:val="20"/>
            <w:lang w:val="en-US"/>
          </w:rPr>
          <w:t>timesheets</w:t>
        </w:r>
        <w:r w:rsidR="00296FA3" w:rsidRPr="006C7E57">
          <w:rPr>
            <w:rFonts w:ascii="Verdana" w:hAnsi="Verdana"/>
            <w:sz w:val="20"/>
            <w:szCs w:val="20"/>
          </w:rPr>
          <w:t>)</w:t>
        </w:r>
        <w:r w:rsidR="00296FA3" w:rsidRPr="004F3427">
          <w:rPr>
            <w:rFonts w:ascii="Verdana" w:hAnsi="Verdana"/>
            <w:sz w:val="20"/>
            <w:szCs w:val="20"/>
          </w:rPr>
          <w:t xml:space="preserve">, στα οποία θα αποτυπώνονται σε επίπεδο φυσικού προσώπου οι πραγματικές ώρες απασχόλησής του ανά ημέρα </w:t>
        </w:r>
        <w:r>
          <w:rPr>
            <w:rFonts w:ascii="Verdana" w:hAnsi="Verdana"/>
            <w:sz w:val="20"/>
            <w:szCs w:val="20"/>
          </w:rPr>
          <w:t>στην</w:t>
        </w:r>
        <w:r w:rsidR="00296FA3">
          <w:rPr>
            <w:rFonts w:ascii="Verdana" w:hAnsi="Verdana"/>
            <w:sz w:val="20"/>
            <w:szCs w:val="20"/>
          </w:rPr>
          <w:t xml:space="preserve"> </w:t>
        </w:r>
        <w:r>
          <w:rPr>
            <w:rFonts w:ascii="Verdana" w:hAnsi="Verdana"/>
            <w:sz w:val="20"/>
            <w:szCs w:val="20"/>
          </w:rPr>
          <w:t xml:space="preserve">κάθε </w:t>
        </w:r>
        <w:r w:rsidR="00296FA3" w:rsidRPr="004F3427">
          <w:rPr>
            <w:rFonts w:ascii="Verdana" w:hAnsi="Verdana"/>
            <w:sz w:val="20"/>
            <w:szCs w:val="20"/>
          </w:rPr>
          <w:t>πράξη</w:t>
        </w:r>
        <w:r w:rsidR="003B3D50">
          <w:rPr>
            <w:rFonts w:ascii="Verdana" w:hAnsi="Verdana"/>
            <w:sz w:val="20"/>
            <w:szCs w:val="20"/>
          </w:rPr>
          <w:t xml:space="preserve">. Τα απολογιστικά φύλλα χρονοχρέωσης είναι </w:t>
        </w:r>
        <w:r w:rsidR="00296FA3" w:rsidRPr="004F3427">
          <w:rPr>
            <w:rFonts w:ascii="Verdana" w:hAnsi="Verdana"/>
            <w:sz w:val="20"/>
            <w:szCs w:val="20"/>
          </w:rPr>
          <w:t>υπογεγραμμένα από τον απασχολούμενο και τον υπεύθυνο της διοίκησης του δικαιούχου.</w:t>
        </w:r>
      </w:ins>
    </w:p>
    <w:p w14:paraId="1D032D08" w14:textId="77777777" w:rsidR="003A00F6" w:rsidRDefault="003A00F6" w:rsidP="003A00F6">
      <w:pPr>
        <w:pStyle w:val="msonospacing0"/>
        <w:numPr>
          <w:ilvl w:val="0"/>
          <w:numId w:val="34"/>
        </w:numPr>
        <w:spacing w:after="120" w:line="264" w:lineRule="auto"/>
        <w:ind w:left="1276"/>
        <w:jc w:val="both"/>
        <w:rPr>
          <w:ins w:id="1112" w:author="ΕΥΘΥ" w:date="2018-12-10T15:33:00Z"/>
          <w:rFonts w:ascii="Verdana" w:hAnsi="Verdana"/>
          <w:sz w:val="20"/>
          <w:szCs w:val="20"/>
        </w:rPr>
      </w:pPr>
      <w:ins w:id="1113" w:author="ΕΥΘΥ" w:date="2018-12-10T15:33:00Z">
        <w:r>
          <w:rPr>
            <w:rFonts w:ascii="Verdana" w:hAnsi="Verdana"/>
            <w:sz w:val="20"/>
            <w:szCs w:val="20"/>
          </w:rPr>
          <w:t>Στην</w:t>
        </w:r>
        <w:r w:rsidRPr="004F3427">
          <w:rPr>
            <w:rFonts w:ascii="Verdana" w:hAnsi="Verdana"/>
            <w:sz w:val="20"/>
            <w:szCs w:val="20"/>
          </w:rPr>
          <w:t xml:space="preserve"> περ</w:t>
        </w:r>
        <w:r>
          <w:rPr>
            <w:rFonts w:ascii="Verdana" w:hAnsi="Verdana"/>
            <w:sz w:val="20"/>
            <w:szCs w:val="20"/>
          </w:rPr>
          <w:t>ίπτωση</w:t>
        </w:r>
        <w:r w:rsidRPr="004F3427">
          <w:rPr>
            <w:rFonts w:ascii="Verdana" w:hAnsi="Verdana"/>
            <w:sz w:val="20"/>
            <w:szCs w:val="20"/>
          </w:rPr>
          <w:t xml:space="preserve"> που το φυσικό πρόσωπο απασχολείται στην πράξη για το σύνολο</w:t>
        </w:r>
        <w:r>
          <w:rPr>
            <w:rFonts w:ascii="Verdana" w:hAnsi="Verdana"/>
            <w:sz w:val="20"/>
            <w:szCs w:val="20"/>
          </w:rPr>
          <w:t xml:space="preserve"> ή για σταθερό ποσοστό</w:t>
        </w:r>
        <w:r w:rsidRPr="004F3427">
          <w:rPr>
            <w:rFonts w:ascii="Verdana" w:hAnsi="Verdana"/>
            <w:sz w:val="20"/>
            <w:szCs w:val="20"/>
          </w:rPr>
          <w:t xml:space="preserve"> του συμβατικού του χρόνου</w:t>
        </w:r>
        <w:r>
          <w:rPr>
            <w:rFonts w:ascii="Verdana" w:hAnsi="Verdana"/>
            <w:sz w:val="20"/>
            <w:szCs w:val="20"/>
          </w:rPr>
          <w:t>,</w:t>
        </w:r>
        <w:r w:rsidRPr="004F3427">
          <w:rPr>
            <w:rFonts w:ascii="Verdana" w:hAnsi="Verdana"/>
            <w:sz w:val="20"/>
            <w:szCs w:val="20"/>
          </w:rPr>
          <w:t xml:space="preserve"> βεβαίωση του υπευθύνου της διοίκησης του δικαιούχου</w:t>
        </w:r>
        <w:r>
          <w:rPr>
            <w:rFonts w:ascii="Verdana" w:hAnsi="Verdana"/>
            <w:sz w:val="20"/>
            <w:szCs w:val="20"/>
          </w:rPr>
          <w:t xml:space="preserve">, σχετικά με το ποσοστό απασχόλησης του φυσικού προσώπου στην πράξη, </w:t>
        </w:r>
        <w:r w:rsidRPr="004F3427">
          <w:rPr>
            <w:rFonts w:ascii="Verdana" w:hAnsi="Verdana"/>
            <w:sz w:val="20"/>
            <w:szCs w:val="20"/>
          </w:rPr>
          <w:t xml:space="preserve">σύμφωνα με τα προβλεπόμενα στη σχετική απόφαση </w:t>
        </w:r>
        <w:r>
          <w:rPr>
            <w:rFonts w:ascii="Verdana" w:hAnsi="Verdana"/>
            <w:sz w:val="20"/>
            <w:szCs w:val="20"/>
          </w:rPr>
          <w:t>του εδαφίου Α.1</w:t>
        </w:r>
        <w:r w:rsidRPr="004F3427">
          <w:rPr>
            <w:rFonts w:ascii="Verdana" w:hAnsi="Verdana"/>
            <w:sz w:val="20"/>
            <w:szCs w:val="20"/>
          </w:rPr>
          <w:t>.</w:t>
        </w:r>
        <w:r>
          <w:rPr>
            <w:rFonts w:ascii="Verdana" w:hAnsi="Verdana"/>
            <w:sz w:val="20"/>
            <w:szCs w:val="20"/>
          </w:rPr>
          <w:t xml:space="preserve"> Η βεβαίωση συνυπογράφεται από το φυσικό πρόσωπο.</w:t>
        </w:r>
      </w:ins>
    </w:p>
    <w:p w14:paraId="1DE35DBB" w14:textId="77777777" w:rsidR="00421AA5" w:rsidRPr="00365227" w:rsidRDefault="005E343C">
      <w:pPr>
        <w:pStyle w:val="msonospacing0"/>
        <w:spacing w:after="120" w:line="264" w:lineRule="auto"/>
        <w:ind w:left="993" w:hanging="567"/>
        <w:jc w:val="both"/>
        <w:rPr>
          <w:ins w:id="1114" w:author="ΕΥΘΥ" w:date="2018-12-10T15:33:00Z"/>
          <w:rFonts w:ascii="Verdana" w:hAnsi="Verdana"/>
          <w:i/>
          <w:sz w:val="20"/>
          <w:szCs w:val="20"/>
        </w:rPr>
      </w:pPr>
      <w:ins w:id="1115" w:author="ΕΥΘΥ" w:date="2018-12-10T15:33:00Z">
        <w:r w:rsidRPr="00365227">
          <w:rPr>
            <w:rFonts w:ascii="Verdana" w:hAnsi="Verdana"/>
            <w:i/>
            <w:sz w:val="20"/>
            <w:szCs w:val="20"/>
          </w:rPr>
          <w:t>Α</w:t>
        </w:r>
        <w:r w:rsidR="00AD4980" w:rsidRPr="00365227">
          <w:rPr>
            <w:rFonts w:ascii="Verdana" w:hAnsi="Verdana"/>
            <w:i/>
            <w:sz w:val="20"/>
            <w:szCs w:val="20"/>
          </w:rPr>
          <w:t>.</w:t>
        </w:r>
        <w:r w:rsidRPr="00365227">
          <w:rPr>
            <w:rFonts w:ascii="Verdana" w:hAnsi="Verdana"/>
            <w:i/>
            <w:sz w:val="20"/>
            <w:szCs w:val="20"/>
          </w:rPr>
          <w:t>4</w:t>
        </w:r>
        <w:r w:rsidR="00AD4980" w:rsidRPr="00365227">
          <w:rPr>
            <w:rFonts w:ascii="Verdana" w:hAnsi="Verdana"/>
            <w:i/>
            <w:sz w:val="20"/>
            <w:szCs w:val="20"/>
          </w:rPr>
          <w:tab/>
        </w:r>
        <w:r w:rsidR="00D434EB" w:rsidRPr="00365227">
          <w:rPr>
            <w:rFonts w:ascii="Verdana" w:hAnsi="Verdana"/>
            <w:i/>
            <w:sz w:val="20"/>
            <w:szCs w:val="20"/>
          </w:rPr>
          <w:t>Για όσους συμβάλλονται στην πράξη με σύμβαση μίσθωσης έργου</w:t>
        </w:r>
      </w:ins>
    </w:p>
    <w:p w14:paraId="368F8FE6" w14:textId="383CF9C2" w:rsidR="00421AA5" w:rsidRPr="00365227" w:rsidRDefault="00421AA5" w:rsidP="00BD3E5B">
      <w:pPr>
        <w:pStyle w:val="msonospacing0"/>
        <w:numPr>
          <w:ilvl w:val="0"/>
          <w:numId w:val="41"/>
        </w:numPr>
        <w:spacing w:after="120" w:line="264" w:lineRule="auto"/>
        <w:ind w:left="1276"/>
        <w:jc w:val="both"/>
        <w:rPr>
          <w:rFonts w:ascii="Verdana" w:hAnsi="Verdana"/>
          <w:sz w:val="20"/>
          <w:szCs w:val="20"/>
        </w:rPr>
      </w:pPr>
      <w:r w:rsidRPr="00365227">
        <w:rPr>
          <w:rFonts w:ascii="Verdana" w:hAnsi="Verdana"/>
          <w:sz w:val="20"/>
          <w:szCs w:val="20"/>
        </w:rPr>
        <w:t>Σύμβαση μίσθωσης έργου</w:t>
      </w:r>
      <w:ins w:id="1116" w:author="ΕΥΘΥ" w:date="2018-12-10T15:33:00Z">
        <w:r w:rsidRPr="00365227">
          <w:rPr>
            <w:rFonts w:ascii="Verdana" w:hAnsi="Verdana"/>
            <w:sz w:val="20"/>
            <w:szCs w:val="20"/>
          </w:rPr>
          <w:t>,</w:t>
        </w:r>
      </w:ins>
      <w:r w:rsidRPr="00365227">
        <w:rPr>
          <w:rFonts w:ascii="Verdana" w:hAnsi="Verdana"/>
          <w:sz w:val="20"/>
          <w:szCs w:val="20"/>
        </w:rPr>
        <w:t xml:space="preserve"> σε συνέχεια ανοικτής διαδικασίας</w:t>
      </w:r>
      <w:ins w:id="1117" w:author="ΕΥΘΥ" w:date="2018-12-10T15:33:00Z">
        <w:r w:rsidR="00CC25E4">
          <w:rPr>
            <w:rFonts w:ascii="Verdana" w:hAnsi="Verdana"/>
            <w:sz w:val="20"/>
            <w:szCs w:val="20"/>
          </w:rPr>
          <w:t xml:space="preserve"> σύμφωνα με την παράγραφο 7α</w:t>
        </w:r>
      </w:ins>
      <w:r w:rsidRPr="00365227">
        <w:rPr>
          <w:rFonts w:ascii="Verdana" w:hAnsi="Verdana"/>
          <w:sz w:val="20"/>
          <w:szCs w:val="20"/>
        </w:rPr>
        <w:t xml:space="preserve">, εκτός των περιπτώσεων που τα φυσικά πρόσωπα έχουν αξιολογηθεί κατά </w:t>
      </w:r>
      <w:del w:id="1118" w:author="ΕΥΘΥ" w:date="2018-12-10T15:33:00Z">
        <w:r w:rsidR="00B9178C">
          <w:rPr>
            <w:rFonts w:ascii="Verdana" w:hAnsi="Verdana"/>
            <w:sz w:val="20"/>
            <w:szCs w:val="20"/>
          </w:rPr>
          <w:delText>την επιλογή</w:delText>
        </w:r>
      </w:del>
      <w:ins w:id="1119" w:author="ΕΥΘΥ" w:date="2018-12-10T15:33:00Z">
        <w:r w:rsidRPr="00365227">
          <w:rPr>
            <w:rFonts w:ascii="Verdana" w:hAnsi="Verdana"/>
            <w:sz w:val="20"/>
            <w:szCs w:val="20"/>
          </w:rPr>
          <w:t>τη</w:t>
        </w:r>
        <w:r w:rsidR="00566A19">
          <w:rPr>
            <w:rFonts w:ascii="Verdana" w:hAnsi="Verdana"/>
            <w:sz w:val="20"/>
            <w:szCs w:val="20"/>
          </w:rPr>
          <w:t xml:space="preserve"> διαδικασία</w:t>
        </w:r>
        <w:r w:rsidRPr="00365227">
          <w:rPr>
            <w:rFonts w:ascii="Verdana" w:hAnsi="Verdana"/>
            <w:sz w:val="20"/>
            <w:szCs w:val="20"/>
          </w:rPr>
          <w:t xml:space="preserve"> επιλογή</w:t>
        </w:r>
        <w:r w:rsidR="00566A19">
          <w:rPr>
            <w:rFonts w:ascii="Verdana" w:hAnsi="Verdana"/>
            <w:sz w:val="20"/>
            <w:szCs w:val="20"/>
          </w:rPr>
          <w:t>ς</w:t>
        </w:r>
      </w:ins>
      <w:r w:rsidRPr="00365227">
        <w:rPr>
          <w:rFonts w:ascii="Verdana" w:hAnsi="Verdana"/>
          <w:sz w:val="20"/>
          <w:szCs w:val="20"/>
        </w:rPr>
        <w:t xml:space="preserve"> της πράξης </w:t>
      </w:r>
      <w:ins w:id="1120" w:author="ΕΥΘΥ" w:date="2018-12-10T15:33:00Z">
        <w:r w:rsidR="00566A19">
          <w:rPr>
            <w:rFonts w:ascii="Verdana" w:hAnsi="Verdana"/>
            <w:sz w:val="20"/>
            <w:szCs w:val="20"/>
          </w:rPr>
          <w:t xml:space="preserve">για χρηματοδότηση </w:t>
        </w:r>
      </w:ins>
      <w:r w:rsidRPr="00365227">
        <w:rPr>
          <w:rFonts w:ascii="Verdana" w:hAnsi="Verdana"/>
          <w:sz w:val="20"/>
          <w:szCs w:val="20"/>
        </w:rPr>
        <w:t xml:space="preserve">σύμφωνα με τα οριζόμενα στην παράγραφο </w:t>
      </w:r>
      <w:del w:id="1121" w:author="ΕΥΘΥ" w:date="2018-12-10T15:33:00Z">
        <w:r w:rsidR="007D5ECA">
          <w:rPr>
            <w:rFonts w:ascii="Verdana" w:hAnsi="Verdana"/>
            <w:sz w:val="20"/>
            <w:szCs w:val="20"/>
          </w:rPr>
          <w:delText>7</w:delText>
        </w:r>
        <w:r w:rsidR="004F3427" w:rsidRPr="004F3427">
          <w:rPr>
            <w:rFonts w:ascii="Verdana" w:hAnsi="Verdana"/>
            <w:sz w:val="20"/>
            <w:szCs w:val="20"/>
          </w:rPr>
          <w:delText xml:space="preserve">, στην οποία θα αναφέρονται, πέραν των συμβαλλομένων, το αντικείμενο της σύμβασης προσδιοριζόμενο </w:delText>
        </w:r>
        <w:r w:rsidR="007D5ECA">
          <w:rPr>
            <w:rFonts w:ascii="Verdana" w:hAnsi="Verdana"/>
            <w:sz w:val="20"/>
            <w:szCs w:val="20"/>
          </w:rPr>
          <w:delText xml:space="preserve">και </w:delText>
        </w:r>
        <w:r w:rsidR="004F3427" w:rsidRPr="004F3427">
          <w:rPr>
            <w:rFonts w:ascii="Verdana" w:hAnsi="Verdana"/>
            <w:sz w:val="20"/>
            <w:szCs w:val="20"/>
          </w:rPr>
          <w:delText>σε σχέση με το φυσικό αντικείμενο της πράξης, η χρονική διάρκεια, ο τόπος εργασίας του αντισυμβαλλόμενου, ο τρόπος παραλαβής του έργου, το τίμημα</w:delText>
        </w:r>
      </w:del>
      <w:ins w:id="1122" w:author="ΕΥΘΥ" w:date="2018-12-10T15:33:00Z">
        <w:r w:rsidRPr="00365227">
          <w:rPr>
            <w:rFonts w:ascii="Verdana" w:hAnsi="Verdana"/>
            <w:sz w:val="20"/>
            <w:szCs w:val="20"/>
          </w:rPr>
          <w:t>7</w:t>
        </w:r>
        <w:r w:rsidR="00CC25E4">
          <w:rPr>
            <w:rFonts w:ascii="Verdana" w:hAnsi="Verdana"/>
            <w:sz w:val="20"/>
            <w:szCs w:val="20"/>
          </w:rPr>
          <w:t>β</w:t>
        </w:r>
      </w:ins>
      <w:r w:rsidR="005E343C" w:rsidRPr="00365227">
        <w:rPr>
          <w:rFonts w:ascii="Verdana" w:hAnsi="Verdana"/>
          <w:sz w:val="20"/>
          <w:szCs w:val="20"/>
        </w:rPr>
        <w:t>.</w:t>
      </w:r>
    </w:p>
    <w:p w14:paraId="16464FEF" w14:textId="77777777" w:rsidR="006B3F18" w:rsidRDefault="004F3427">
      <w:pPr>
        <w:pStyle w:val="msonospacing0"/>
        <w:spacing w:after="120" w:line="264" w:lineRule="auto"/>
        <w:ind w:left="993" w:hanging="567"/>
        <w:jc w:val="both"/>
        <w:rPr>
          <w:del w:id="1123" w:author="ΕΥΘΥ" w:date="2018-12-10T15:33:00Z"/>
          <w:rFonts w:ascii="Verdana" w:hAnsi="Verdana"/>
          <w:sz w:val="20"/>
          <w:szCs w:val="20"/>
        </w:rPr>
      </w:pPr>
      <w:del w:id="1124" w:author="ΕΥΘΥ" w:date="2018-12-10T15:33:00Z">
        <w:r w:rsidRPr="004F3427">
          <w:rPr>
            <w:rFonts w:ascii="Verdana" w:hAnsi="Verdana"/>
            <w:sz w:val="20"/>
            <w:szCs w:val="20"/>
          </w:rPr>
          <w:delText>Β.</w:delText>
        </w:r>
        <w:r w:rsidR="00590F57">
          <w:rPr>
            <w:rFonts w:ascii="Verdana" w:hAnsi="Verdana"/>
            <w:sz w:val="20"/>
            <w:szCs w:val="20"/>
          </w:rPr>
          <w:delText>2</w:delText>
        </w:r>
        <w:r w:rsidR="00590F57" w:rsidRPr="004F3427">
          <w:rPr>
            <w:rFonts w:ascii="Verdana" w:hAnsi="Verdana"/>
            <w:sz w:val="20"/>
            <w:szCs w:val="20"/>
          </w:rPr>
          <w:delText xml:space="preserve"> </w:delText>
        </w:r>
        <w:r w:rsidR="001A248F">
          <w:rPr>
            <w:rFonts w:ascii="Verdana" w:hAnsi="Verdana"/>
            <w:sz w:val="20"/>
            <w:szCs w:val="20"/>
          </w:rPr>
          <w:tab/>
        </w:r>
        <w:r w:rsidRPr="004F3427">
          <w:rPr>
            <w:rFonts w:ascii="Verdana" w:hAnsi="Verdana"/>
            <w:sz w:val="20"/>
            <w:szCs w:val="20"/>
          </w:rPr>
          <w:delText>Εκθέσεις για το παραχθέν έργο την αντίστοιχη περίοδο.</w:delText>
        </w:r>
      </w:del>
    </w:p>
    <w:p w14:paraId="2275501A" w14:textId="77777777" w:rsidR="006B3F18" w:rsidRDefault="004F3427">
      <w:pPr>
        <w:pStyle w:val="msonospacing0"/>
        <w:spacing w:after="120" w:line="264" w:lineRule="auto"/>
        <w:ind w:left="993" w:hanging="567"/>
        <w:jc w:val="both"/>
        <w:rPr>
          <w:del w:id="1125" w:author="ΕΥΘΥ" w:date="2018-12-10T15:33:00Z"/>
          <w:rFonts w:ascii="Verdana" w:hAnsi="Verdana"/>
          <w:sz w:val="20"/>
          <w:szCs w:val="20"/>
        </w:rPr>
      </w:pPr>
      <w:del w:id="1126" w:author="ΕΥΘΥ" w:date="2018-12-10T15:33:00Z">
        <w:r w:rsidRPr="004F3427">
          <w:rPr>
            <w:rFonts w:ascii="Verdana" w:hAnsi="Verdana"/>
            <w:sz w:val="20"/>
            <w:szCs w:val="20"/>
          </w:rPr>
          <w:delText>Β.</w:delText>
        </w:r>
        <w:r w:rsidR="00590F57">
          <w:rPr>
            <w:rFonts w:ascii="Verdana" w:hAnsi="Verdana"/>
            <w:sz w:val="20"/>
            <w:szCs w:val="20"/>
          </w:rPr>
          <w:delText>3</w:delText>
        </w:r>
        <w:r w:rsidR="00590F57" w:rsidRPr="004F3427">
          <w:rPr>
            <w:rFonts w:ascii="Verdana" w:hAnsi="Verdana"/>
            <w:sz w:val="20"/>
            <w:szCs w:val="20"/>
          </w:rPr>
          <w:delText xml:space="preserve"> </w:delText>
        </w:r>
        <w:r w:rsidR="001A248F">
          <w:rPr>
            <w:rFonts w:ascii="Verdana" w:hAnsi="Verdana"/>
            <w:sz w:val="20"/>
            <w:szCs w:val="20"/>
          </w:rPr>
          <w:tab/>
        </w:r>
        <w:r w:rsidRPr="004F3427">
          <w:rPr>
            <w:rFonts w:ascii="Verdana" w:hAnsi="Verdana"/>
            <w:sz w:val="20"/>
            <w:szCs w:val="20"/>
          </w:rPr>
          <w:delText>Βεβαίωση παραλαβής του έργου, για τις περιπτώσεις συμβάσεων μίσθωσης έργου.</w:delText>
        </w:r>
        <w:r w:rsidR="00B9178C">
          <w:rPr>
            <w:rFonts w:ascii="Verdana" w:hAnsi="Verdana"/>
            <w:sz w:val="20"/>
            <w:szCs w:val="20"/>
          </w:rPr>
          <w:delText xml:space="preserve"> Στην περίπτωση που η σύμβαση προσδιορίζει ωριαία αμοιβή, </w:delText>
        </w:r>
        <w:r w:rsidR="00AD4980">
          <w:rPr>
            <w:rFonts w:ascii="Verdana" w:hAnsi="Verdana"/>
            <w:sz w:val="20"/>
            <w:szCs w:val="20"/>
          </w:rPr>
          <w:delText>μ</w:delText>
        </w:r>
        <w:r w:rsidR="00AD4980" w:rsidRPr="004F3427">
          <w:rPr>
            <w:rFonts w:ascii="Verdana" w:hAnsi="Verdana"/>
            <w:sz w:val="20"/>
            <w:szCs w:val="20"/>
          </w:rPr>
          <w:delText xml:space="preserve">ηνιαία αναλυτικά </w:delText>
        </w:r>
        <w:r w:rsidR="00AD4980">
          <w:rPr>
            <w:rFonts w:ascii="Verdana" w:hAnsi="Verdana"/>
            <w:sz w:val="20"/>
            <w:szCs w:val="20"/>
          </w:rPr>
          <w:delText>απολογιστικά φύλλα χρονοχρέωσης, σύμφωνα με το εδάφιο Α.2 ανωτέρω.</w:delText>
        </w:r>
      </w:del>
    </w:p>
    <w:p w14:paraId="3C90308A" w14:textId="462EBB24" w:rsidR="005E343C" w:rsidRDefault="004F3427" w:rsidP="00BD3E5B">
      <w:pPr>
        <w:pStyle w:val="msonospacing0"/>
        <w:numPr>
          <w:ilvl w:val="0"/>
          <w:numId w:val="41"/>
        </w:numPr>
        <w:spacing w:after="120" w:line="264" w:lineRule="auto"/>
        <w:ind w:left="1276"/>
        <w:jc w:val="both"/>
        <w:rPr>
          <w:rFonts w:ascii="Verdana" w:hAnsi="Verdana"/>
          <w:sz w:val="20"/>
          <w:szCs w:val="20"/>
        </w:rPr>
      </w:pPr>
      <w:del w:id="1127" w:author="ΕΥΘΥ" w:date="2018-12-10T15:33:00Z">
        <w:r w:rsidRPr="004F3427">
          <w:rPr>
            <w:rFonts w:ascii="Verdana" w:hAnsi="Verdana"/>
            <w:sz w:val="20"/>
            <w:szCs w:val="20"/>
          </w:rPr>
          <w:delText>Β.</w:delText>
        </w:r>
        <w:r w:rsidR="00590F57">
          <w:rPr>
            <w:rFonts w:ascii="Verdana" w:hAnsi="Verdana"/>
            <w:sz w:val="20"/>
            <w:szCs w:val="20"/>
          </w:rPr>
          <w:delText>4</w:delText>
        </w:r>
        <w:r w:rsidRPr="004F3427">
          <w:rPr>
            <w:rFonts w:ascii="Verdana" w:hAnsi="Verdana"/>
            <w:sz w:val="20"/>
            <w:szCs w:val="20"/>
          </w:rPr>
          <w:delText xml:space="preserve"> </w:delText>
        </w:r>
        <w:r w:rsidR="00F33714">
          <w:rPr>
            <w:rFonts w:ascii="Verdana" w:hAnsi="Verdana"/>
            <w:sz w:val="20"/>
            <w:szCs w:val="20"/>
          </w:rPr>
          <w:tab/>
        </w:r>
      </w:del>
      <w:r w:rsidR="00421AA5" w:rsidRPr="00421AA5">
        <w:rPr>
          <w:rFonts w:ascii="Verdana" w:hAnsi="Verdana"/>
          <w:sz w:val="20"/>
          <w:szCs w:val="20"/>
        </w:rPr>
        <w:t>Άδεια του αρμόδιου κατά περίπτωση οργάνου, για τις περιπτώσεις προσωπικού του δημόσιου και ευρύτερου δημόσιου τομέα</w:t>
      </w:r>
      <w:del w:id="1128" w:author="ΕΥΘΥ" w:date="2018-12-10T15:33:00Z">
        <w:r w:rsidRPr="004F3427">
          <w:rPr>
            <w:rFonts w:ascii="Verdana" w:hAnsi="Verdana"/>
            <w:sz w:val="20"/>
            <w:szCs w:val="20"/>
          </w:rPr>
          <w:delText xml:space="preserve"> που απασχολείται στην πράξη με σύμβαση έργου.</w:delText>
        </w:r>
      </w:del>
      <w:ins w:id="1129" w:author="ΕΥΘΥ" w:date="2018-12-10T15:33:00Z">
        <w:r w:rsidR="003B3D50">
          <w:rPr>
            <w:rFonts w:ascii="Verdana" w:hAnsi="Verdana"/>
            <w:sz w:val="20"/>
            <w:szCs w:val="20"/>
          </w:rPr>
          <w:t>, όπου απαιτείται</w:t>
        </w:r>
        <w:r w:rsidR="005E343C">
          <w:rPr>
            <w:rFonts w:ascii="Verdana" w:hAnsi="Verdana"/>
            <w:sz w:val="20"/>
            <w:szCs w:val="20"/>
          </w:rPr>
          <w:t>.</w:t>
        </w:r>
        <w:r w:rsidR="00421AA5" w:rsidRPr="00421AA5">
          <w:rPr>
            <w:rFonts w:ascii="Verdana" w:hAnsi="Verdana"/>
            <w:sz w:val="20"/>
            <w:szCs w:val="20"/>
          </w:rPr>
          <w:t xml:space="preserve"> </w:t>
        </w:r>
      </w:ins>
    </w:p>
    <w:p w14:paraId="02A2EAA3" w14:textId="455CE6B3" w:rsidR="00421AA5" w:rsidRPr="00421AA5" w:rsidRDefault="004F3427" w:rsidP="00BD3E5B">
      <w:pPr>
        <w:pStyle w:val="msonospacing0"/>
        <w:numPr>
          <w:ilvl w:val="0"/>
          <w:numId w:val="41"/>
        </w:numPr>
        <w:spacing w:after="120" w:line="264" w:lineRule="auto"/>
        <w:ind w:left="1276"/>
        <w:jc w:val="both"/>
        <w:rPr>
          <w:ins w:id="1130" w:author="ΕΥΘΥ" w:date="2018-12-10T15:33:00Z"/>
          <w:rFonts w:ascii="Verdana" w:hAnsi="Verdana"/>
          <w:sz w:val="20"/>
          <w:szCs w:val="20"/>
        </w:rPr>
      </w:pPr>
      <w:del w:id="1131" w:author="ΕΥΘΥ" w:date="2018-12-10T15:33:00Z">
        <w:r w:rsidRPr="004F3427">
          <w:rPr>
            <w:rFonts w:ascii="Verdana" w:hAnsi="Verdana"/>
            <w:sz w:val="20"/>
            <w:szCs w:val="20"/>
          </w:rPr>
          <w:delText>Β.</w:delText>
        </w:r>
        <w:r w:rsidR="00590F57">
          <w:rPr>
            <w:rFonts w:ascii="Verdana" w:hAnsi="Verdana"/>
            <w:sz w:val="20"/>
            <w:szCs w:val="20"/>
          </w:rPr>
          <w:delText>5</w:delText>
        </w:r>
        <w:r w:rsidRPr="004F3427">
          <w:rPr>
            <w:rFonts w:ascii="Verdana" w:hAnsi="Verdana"/>
            <w:sz w:val="20"/>
            <w:szCs w:val="20"/>
          </w:rPr>
          <w:delText xml:space="preserve"> </w:delText>
        </w:r>
        <w:r w:rsidR="001A248F">
          <w:rPr>
            <w:rFonts w:ascii="Verdana" w:hAnsi="Verdana"/>
            <w:sz w:val="20"/>
            <w:szCs w:val="20"/>
          </w:rPr>
          <w:tab/>
        </w:r>
        <w:r w:rsidRPr="004F3427">
          <w:rPr>
            <w:rFonts w:ascii="Verdana" w:hAnsi="Verdana"/>
            <w:sz w:val="20"/>
            <w:szCs w:val="20"/>
          </w:rPr>
          <w:delText>Μισθοδοτική κατάσταση</w:delText>
        </w:r>
      </w:del>
      <w:ins w:id="1132" w:author="ΕΥΘΥ" w:date="2018-12-10T15:33:00Z">
        <w:r w:rsidR="00421AA5" w:rsidRPr="00421AA5">
          <w:rPr>
            <w:rFonts w:ascii="Verdana" w:hAnsi="Verdana"/>
            <w:sz w:val="20"/>
            <w:szCs w:val="20"/>
          </w:rPr>
          <w:t>Βεβαίωση παραλαβής</w:t>
        </w:r>
      </w:ins>
      <w:r w:rsidR="00421AA5" w:rsidRPr="00421AA5">
        <w:rPr>
          <w:rFonts w:ascii="Verdana" w:hAnsi="Verdana"/>
          <w:sz w:val="20"/>
          <w:szCs w:val="20"/>
        </w:rPr>
        <w:t xml:space="preserve"> του </w:t>
      </w:r>
      <w:del w:id="1133" w:author="ΕΥΘΥ" w:date="2018-12-10T15:33:00Z">
        <w:r w:rsidRPr="004F3427">
          <w:rPr>
            <w:rFonts w:ascii="Verdana" w:hAnsi="Verdana"/>
            <w:sz w:val="20"/>
            <w:szCs w:val="20"/>
          </w:rPr>
          <w:delText>φορέα για το προσωπικό που συμμετέχει</w:delText>
        </w:r>
      </w:del>
      <w:ins w:id="1134" w:author="ΕΥΘΥ" w:date="2018-12-10T15:33:00Z">
        <w:r w:rsidR="00421AA5" w:rsidRPr="00421AA5">
          <w:rPr>
            <w:rFonts w:ascii="Verdana" w:hAnsi="Verdana"/>
            <w:sz w:val="20"/>
            <w:szCs w:val="20"/>
          </w:rPr>
          <w:t>έργου</w:t>
        </w:r>
        <w:r w:rsidR="00566A19">
          <w:rPr>
            <w:rFonts w:ascii="Verdana" w:hAnsi="Verdana"/>
            <w:sz w:val="20"/>
            <w:szCs w:val="20"/>
          </w:rPr>
          <w:t xml:space="preserve"> στην αντίστοιχη περίοδο</w:t>
        </w:r>
        <w:r w:rsidR="005E343C">
          <w:rPr>
            <w:rFonts w:ascii="Verdana" w:hAnsi="Verdana"/>
            <w:sz w:val="20"/>
            <w:szCs w:val="20"/>
          </w:rPr>
          <w:t>.</w:t>
        </w:r>
        <w:r w:rsidR="00421AA5" w:rsidRPr="00421AA5">
          <w:rPr>
            <w:rFonts w:ascii="Verdana" w:hAnsi="Verdana"/>
            <w:sz w:val="20"/>
            <w:szCs w:val="20"/>
          </w:rPr>
          <w:t xml:space="preserve"> </w:t>
        </w:r>
      </w:ins>
    </w:p>
    <w:p w14:paraId="3F103426" w14:textId="180B3553" w:rsidR="00CC25E4" w:rsidRPr="00365227" w:rsidRDefault="00CC25E4" w:rsidP="00BD3E5B">
      <w:pPr>
        <w:pStyle w:val="msonospacing0"/>
        <w:tabs>
          <w:tab w:val="left" w:pos="851"/>
        </w:tabs>
        <w:spacing w:after="120" w:line="264" w:lineRule="auto"/>
        <w:ind w:left="993" w:hanging="567"/>
        <w:jc w:val="both"/>
        <w:rPr>
          <w:rFonts w:ascii="Verdana" w:hAnsi="Verdana"/>
          <w:i/>
          <w:sz w:val="20"/>
          <w:szCs w:val="20"/>
        </w:rPr>
      </w:pPr>
      <w:ins w:id="1135" w:author="ΕΥΘΥ" w:date="2018-12-10T15:33:00Z">
        <w:r w:rsidRPr="00365227">
          <w:rPr>
            <w:rFonts w:ascii="Verdana" w:hAnsi="Verdana"/>
            <w:i/>
            <w:sz w:val="20"/>
            <w:szCs w:val="20"/>
          </w:rPr>
          <w:t>Α.</w:t>
        </w:r>
        <w:r w:rsidR="00BD3E5B" w:rsidRPr="00BD3E5B">
          <w:rPr>
            <w:rFonts w:ascii="Verdana" w:hAnsi="Verdana"/>
            <w:i/>
            <w:sz w:val="20"/>
            <w:szCs w:val="20"/>
          </w:rPr>
          <w:t>5</w:t>
        </w:r>
        <w:r w:rsidR="00BD3E5B" w:rsidRPr="00BD3E5B">
          <w:rPr>
            <w:rFonts w:ascii="Verdana" w:hAnsi="Verdana"/>
            <w:i/>
            <w:sz w:val="20"/>
            <w:szCs w:val="20"/>
          </w:rPr>
          <w:tab/>
        </w:r>
        <w:r w:rsidRPr="00365227">
          <w:rPr>
            <w:rFonts w:ascii="Verdana" w:hAnsi="Verdana"/>
            <w:i/>
            <w:sz w:val="20"/>
            <w:szCs w:val="20"/>
          </w:rPr>
          <w:t>Για όσους συμβάλλονται</w:t>
        </w:r>
      </w:ins>
      <w:r w:rsidRPr="00365227">
        <w:rPr>
          <w:rFonts w:ascii="Verdana" w:hAnsi="Verdana"/>
          <w:i/>
          <w:sz w:val="20"/>
          <w:szCs w:val="20"/>
        </w:rPr>
        <w:t xml:space="preserve"> στην πράξη με σύμβαση</w:t>
      </w:r>
      <w:del w:id="1136" w:author="ΕΥΘΥ" w:date="2018-12-10T15:33:00Z">
        <w:r w:rsidR="004F3427" w:rsidRPr="004F3427">
          <w:rPr>
            <w:rFonts w:ascii="Verdana" w:hAnsi="Verdana"/>
            <w:sz w:val="20"/>
            <w:szCs w:val="20"/>
          </w:rPr>
          <w:delText xml:space="preserve"> εργασίας ορισμένου χρόνου</w:delText>
        </w:r>
        <w:r w:rsidR="00AD4980">
          <w:rPr>
            <w:rFonts w:ascii="Verdana" w:hAnsi="Verdana"/>
            <w:sz w:val="20"/>
            <w:szCs w:val="20"/>
          </w:rPr>
          <w:delText>.</w:delText>
        </w:r>
      </w:del>
      <w:ins w:id="1137" w:author="ΕΥΘΥ" w:date="2018-12-10T15:33:00Z">
        <w:r>
          <w:rPr>
            <w:rFonts w:ascii="Verdana" w:hAnsi="Verdana"/>
            <w:i/>
            <w:sz w:val="20"/>
            <w:szCs w:val="20"/>
          </w:rPr>
          <w:t>/απόφαση χ</w:t>
        </w:r>
        <w:r w:rsidR="005B4EA8">
          <w:rPr>
            <w:rFonts w:ascii="Verdana" w:hAnsi="Verdana"/>
            <w:i/>
            <w:sz w:val="20"/>
            <w:szCs w:val="20"/>
          </w:rPr>
          <w:t>ο</w:t>
        </w:r>
        <w:r>
          <w:rPr>
            <w:rFonts w:ascii="Verdana" w:hAnsi="Verdana"/>
            <w:i/>
            <w:sz w:val="20"/>
            <w:szCs w:val="20"/>
          </w:rPr>
          <w:t>ρήγησης</w:t>
        </w:r>
        <w:r w:rsidRPr="00365227">
          <w:rPr>
            <w:rFonts w:ascii="Verdana" w:hAnsi="Verdana"/>
            <w:i/>
            <w:sz w:val="20"/>
            <w:szCs w:val="20"/>
          </w:rPr>
          <w:t xml:space="preserve"> </w:t>
        </w:r>
        <w:r>
          <w:rPr>
            <w:rFonts w:ascii="Verdana" w:hAnsi="Verdana"/>
            <w:i/>
            <w:sz w:val="20"/>
            <w:szCs w:val="20"/>
          </w:rPr>
          <w:t>υποτροφίας</w:t>
        </w:r>
      </w:ins>
    </w:p>
    <w:p w14:paraId="010971E5" w14:textId="77777777" w:rsidR="006B3F18" w:rsidRPr="00AD4980" w:rsidRDefault="00AD4980">
      <w:pPr>
        <w:pStyle w:val="msonospacing0"/>
        <w:spacing w:after="120" w:line="264" w:lineRule="auto"/>
        <w:ind w:left="993" w:hanging="567"/>
        <w:jc w:val="both"/>
        <w:rPr>
          <w:del w:id="1138" w:author="ΕΥΘΥ" w:date="2018-12-10T15:33:00Z"/>
          <w:rFonts w:ascii="Verdana" w:hAnsi="Verdana"/>
          <w:sz w:val="20"/>
          <w:szCs w:val="20"/>
        </w:rPr>
      </w:pPr>
      <w:del w:id="1139" w:author="ΕΥΘΥ" w:date="2018-12-10T15:33:00Z">
        <w:r>
          <w:rPr>
            <w:rFonts w:ascii="Verdana" w:hAnsi="Verdana"/>
            <w:sz w:val="20"/>
            <w:szCs w:val="20"/>
          </w:rPr>
          <w:delText>Β.</w:delText>
        </w:r>
        <w:r w:rsidR="00590F57">
          <w:rPr>
            <w:rFonts w:ascii="Verdana" w:hAnsi="Verdana"/>
            <w:sz w:val="20"/>
            <w:szCs w:val="20"/>
          </w:rPr>
          <w:delText>6</w:delText>
        </w:r>
        <w:r>
          <w:rPr>
            <w:rFonts w:ascii="Verdana" w:hAnsi="Verdana"/>
            <w:sz w:val="20"/>
            <w:szCs w:val="20"/>
          </w:rPr>
          <w:tab/>
          <w:delText>Για</w:delText>
        </w:r>
        <w:r w:rsidR="004F3427" w:rsidRPr="004F3427">
          <w:rPr>
            <w:rFonts w:ascii="Verdana" w:hAnsi="Verdana"/>
            <w:sz w:val="20"/>
            <w:szCs w:val="20"/>
          </w:rPr>
          <w:delText xml:space="preserve"> την περίπτωση συμβάσεων μίσθωσης έργου απόδειξη παροχής υπηρεσιών ή απόδειξη επαγγελματικής </w:delText>
        </w:r>
        <w:r w:rsidR="004F3427" w:rsidRPr="00AD4980">
          <w:rPr>
            <w:rFonts w:ascii="Verdana" w:hAnsi="Verdana"/>
            <w:sz w:val="20"/>
            <w:szCs w:val="20"/>
          </w:rPr>
          <w:delText xml:space="preserve">δαπάνης όταν ο αντισυμβαλλόμενος δεν </w:delText>
        </w:r>
        <w:r w:rsidRPr="00AD4980">
          <w:rPr>
            <w:rFonts w:ascii="Verdana" w:hAnsi="Verdana"/>
            <w:sz w:val="20"/>
            <w:szCs w:val="20"/>
          </w:rPr>
          <w:delText>είναι επιτηδευματίας από καμία αιτία, ασκεί ευκαιριακό επάγγελμα και η αμοιβή του είναι μικρή</w:delText>
        </w:r>
        <w:r w:rsidR="004F3427" w:rsidRPr="00AD4980">
          <w:rPr>
            <w:rFonts w:ascii="Verdana" w:hAnsi="Verdana"/>
            <w:sz w:val="20"/>
            <w:szCs w:val="20"/>
          </w:rPr>
          <w:delText>, σύμφωνα με τις ισχύουσες διατάξεις</w:delText>
        </w:r>
        <w:r w:rsidR="006209F7" w:rsidRPr="00AD4980">
          <w:rPr>
            <w:rFonts w:ascii="Verdana" w:hAnsi="Verdana"/>
            <w:sz w:val="20"/>
            <w:szCs w:val="20"/>
          </w:rPr>
          <w:delText>.</w:delText>
        </w:r>
      </w:del>
    </w:p>
    <w:p w14:paraId="6BAD73D7" w14:textId="77777777" w:rsidR="00CC25E4" w:rsidRDefault="00CC25E4" w:rsidP="00CC25E4">
      <w:pPr>
        <w:pStyle w:val="msonospacing0"/>
        <w:spacing w:after="120" w:line="264" w:lineRule="auto"/>
        <w:ind w:left="1276" w:hanging="425"/>
        <w:jc w:val="both"/>
        <w:rPr>
          <w:ins w:id="1140" w:author="ΕΥΘΥ" w:date="2018-12-10T15:33:00Z"/>
          <w:rFonts w:ascii="Verdana" w:hAnsi="Verdana"/>
          <w:sz w:val="20"/>
          <w:szCs w:val="20"/>
        </w:rPr>
      </w:pPr>
      <w:ins w:id="1141" w:author="ΕΥΘΥ" w:date="2018-12-10T15:33:00Z">
        <w:r>
          <w:rPr>
            <w:rFonts w:ascii="Verdana" w:hAnsi="Verdana"/>
            <w:sz w:val="20"/>
            <w:szCs w:val="20"/>
          </w:rPr>
          <w:t xml:space="preserve">1) </w:t>
        </w:r>
        <w:r w:rsidRPr="00365227">
          <w:rPr>
            <w:rFonts w:ascii="Verdana" w:hAnsi="Verdana"/>
            <w:sz w:val="20"/>
            <w:szCs w:val="20"/>
          </w:rPr>
          <w:t xml:space="preserve">Σύμβαση </w:t>
        </w:r>
        <w:r>
          <w:rPr>
            <w:rFonts w:ascii="Verdana" w:hAnsi="Verdana"/>
            <w:sz w:val="20"/>
            <w:szCs w:val="20"/>
          </w:rPr>
          <w:t>ή απόφαση χορήγησης υποτροφίας</w:t>
        </w:r>
        <w:r w:rsidRPr="00365227">
          <w:rPr>
            <w:rFonts w:ascii="Verdana" w:hAnsi="Verdana"/>
            <w:sz w:val="20"/>
            <w:szCs w:val="20"/>
          </w:rPr>
          <w:t>, σε συνέχεια ανοικτής διαδικασίας</w:t>
        </w:r>
        <w:r>
          <w:rPr>
            <w:rFonts w:ascii="Verdana" w:hAnsi="Verdana"/>
            <w:sz w:val="20"/>
            <w:szCs w:val="20"/>
          </w:rPr>
          <w:t xml:space="preserve"> σύμφωνα με το ισχύον θεσμικό πλαίσιο του δικαιούχου και την παράγραφο 7</w:t>
        </w:r>
        <w:r w:rsidR="00DF5430">
          <w:rPr>
            <w:rFonts w:ascii="Verdana" w:hAnsi="Verdana"/>
            <w:sz w:val="20"/>
            <w:szCs w:val="20"/>
          </w:rPr>
          <w:t>α</w:t>
        </w:r>
        <w:r>
          <w:rPr>
            <w:rFonts w:ascii="Verdana" w:hAnsi="Verdana"/>
            <w:sz w:val="20"/>
            <w:szCs w:val="20"/>
          </w:rPr>
          <w:t xml:space="preserve"> του παρόντος άρθρου.</w:t>
        </w:r>
      </w:ins>
    </w:p>
    <w:p w14:paraId="7841EE5F" w14:textId="77777777" w:rsidR="0044609F" w:rsidRDefault="00CC25E4" w:rsidP="00CC25E4">
      <w:pPr>
        <w:pStyle w:val="msonospacing0"/>
        <w:spacing w:after="120" w:line="264" w:lineRule="auto"/>
        <w:ind w:left="1276" w:hanging="425"/>
        <w:jc w:val="both"/>
        <w:rPr>
          <w:ins w:id="1142" w:author="ΕΥΘΥ" w:date="2018-12-10T15:33:00Z"/>
          <w:rFonts w:ascii="Verdana" w:hAnsi="Verdana"/>
          <w:sz w:val="20"/>
          <w:szCs w:val="20"/>
        </w:rPr>
      </w:pPr>
      <w:ins w:id="1143" w:author="ΕΥΘΥ" w:date="2018-12-10T15:33:00Z">
        <w:r>
          <w:rPr>
            <w:rFonts w:ascii="Verdana" w:hAnsi="Verdana"/>
            <w:sz w:val="20"/>
            <w:szCs w:val="20"/>
          </w:rPr>
          <w:t>2)</w:t>
        </w:r>
        <w:r>
          <w:rPr>
            <w:rFonts w:ascii="Verdana" w:hAnsi="Verdana"/>
            <w:sz w:val="20"/>
            <w:szCs w:val="20"/>
          </w:rPr>
          <w:tab/>
        </w:r>
        <w:r w:rsidRPr="004F3427">
          <w:rPr>
            <w:rFonts w:ascii="Verdana" w:hAnsi="Verdana"/>
            <w:sz w:val="20"/>
            <w:szCs w:val="20"/>
          </w:rPr>
          <w:t xml:space="preserve">Μηνιαία </w:t>
        </w:r>
        <w:r>
          <w:rPr>
            <w:rFonts w:ascii="Verdana" w:hAnsi="Verdana"/>
            <w:sz w:val="20"/>
            <w:szCs w:val="20"/>
          </w:rPr>
          <w:t>συνολικά</w:t>
        </w:r>
        <w:r w:rsidRPr="004F3427">
          <w:rPr>
            <w:rFonts w:ascii="Verdana" w:hAnsi="Verdana"/>
            <w:sz w:val="20"/>
            <w:szCs w:val="20"/>
          </w:rPr>
          <w:t xml:space="preserve"> απολογιστικά φύλλα χρονοχρέωσης</w:t>
        </w:r>
        <w:r>
          <w:rPr>
            <w:rFonts w:ascii="Verdana" w:hAnsi="Verdana"/>
            <w:sz w:val="20"/>
            <w:szCs w:val="20"/>
          </w:rPr>
          <w:t xml:space="preserve"> (</w:t>
        </w:r>
        <w:r>
          <w:rPr>
            <w:rFonts w:ascii="Verdana" w:hAnsi="Verdana"/>
            <w:sz w:val="20"/>
            <w:szCs w:val="20"/>
            <w:lang w:val="en-US"/>
          </w:rPr>
          <w:t>global</w:t>
        </w:r>
        <w:r>
          <w:rPr>
            <w:rFonts w:ascii="Verdana" w:hAnsi="Verdana"/>
            <w:sz w:val="20"/>
            <w:szCs w:val="20"/>
          </w:rPr>
          <w:t xml:space="preserve"> </w:t>
        </w:r>
        <w:r>
          <w:rPr>
            <w:rFonts w:ascii="Verdana" w:hAnsi="Verdana"/>
            <w:sz w:val="20"/>
            <w:szCs w:val="20"/>
            <w:lang w:val="en-US"/>
          </w:rPr>
          <w:t>timesheets</w:t>
        </w:r>
        <w:r w:rsidRPr="006C7E57">
          <w:rPr>
            <w:rFonts w:ascii="Verdana" w:hAnsi="Verdana"/>
            <w:sz w:val="20"/>
            <w:szCs w:val="20"/>
          </w:rPr>
          <w:t>)</w:t>
        </w:r>
        <w:r w:rsidRPr="004F3427">
          <w:rPr>
            <w:rFonts w:ascii="Verdana" w:hAnsi="Verdana"/>
            <w:sz w:val="20"/>
            <w:szCs w:val="20"/>
          </w:rPr>
          <w:t xml:space="preserve">, στα οποία θα αποτυπώνονται </w:t>
        </w:r>
        <w:r>
          <w:rPr>
            <w:rFonts w:ascii="Verdana" w:hAnsi="Verdana"/>
            <w:sz w:val="20"/>
            <w:szCs w:val="20"/>
          </w:rPr>
          <w:t>οι πραγματικές ώρες απασχόληση</w:t>
        </w:r>
        <w:r w:rsidRPr="004F3427">
          <w:rPr>
            <w:rFonts w:ascii="Verdana" w:hAnsi="Verdana"/>
            <w:sz w:val="20"/>
            <w:szCs w:val="20"/>
          </w:rPr>
          <w:t xml:space="preserve">ς του </w:t>
        </w:r>
        <w:r>
          <w:rPr>
            <w:rFonts w:ascii="Verdana" w:hAnsi="Verdana"/>
            <w:sz w:val="20"/>
            <w:szCs w:val="20"/>
          </w:rPr>
          <w:t xml:space="preserve">υποτρόφου </w:t>
        </w:r>
        <w:r w:rsidR="00DF5430">
          <w:rPr>
            <w:rFonts w:ascii="Verdana" w:hAnsi="Verdana"/>
            <w:sz w:val="20"/>
            <w:szCs w:val="20"/>
          </w:rPr>
          <w:t>στην πράξη,</w:t>
        </w:r>
        <w:r w:rsidR="00DF5430" w:rsidRPr="004F3427">
          <w:rPr>
            <w:rFonts w:ascii="Verdana" w:hAnsi="Verdana"/>
            <w:sz w:val="20"/>
            <w:szCs w:val="20"/>
          </w:rPr>
          <w:t xml:space="preserve"> </w:t>
        </w:r>
        <w:r w:rsidRPr="004F3427">
          <w:rPr>
            <w:rFonts w:ascii="Verdana" w:hAnsi="Verdana"/>
            <w:sz w:val="20"/>
            <w:szCs w:val="20"/>
          </w:rPr>
          <w:t>ανά ημέρα</w:t>
        </w:r>
        <w:r w:rsidR="00DF5430">
          <w:rPr>
            <w:rFonts w:ascii="Verdana" w:hAnsi="Verdana"/>
            <w:sz w:val="20"/>
            <w:szCs w:val="20"/>
          </w:rPr>
          <w:t>,</w:t>
        </w:r>
        <w:r w:rsidRPr="004F3427">
          <w:rPr>
            <w:rFonts w:ascii="Verdana" w:hAnsi="Verdana"/>
            <w:sz w:val="20"/>
            <w:szCs w:val="20"/>
          </w:rPr>
          <w:t xml:space="preserve"> υπογεγραμμένα από τον </w:t>
        </w:r>
        <w:r>
          <w:rPr>
            <w:rFonts w:ascii="Verdana" w:hAnsi="Verdana"/>
            <w:sz w:val="20"/>
            <w:szCs w:val="20"/>
          </w:rPr>
          <w:t>υπότρο</w:t>
        </w:r>
        <w:r w:rsidR="0044609F">
          <w:rPr>
            <w:rFonts w:ascii="Verdana" w:hAnsi="Verdana"/>
            <w:sz w:val="20"/>
            <w:szCs w:val="20"/>
          </w:rPr>
          <w:t>φο</w:t>
        </w:r>
        <w:r w:rsidRPr="004F3427">
          <w:rPr>
            <w:rFonts w:ascii="Verdana" w:hAnsi="Verdana"/>
            <w:sz w:val="20"/>
            <w:szCs w:val="20"/>
          </w:rPr>
          <w:t xml:space="preserve"> και τον υπεύθυνο της διοίκησης του δικαιούχου</w:t>
        </w:r>
        <w:r w:rsidR="00DF5430">
          <w:rPr>
            <w:rFonts w:ascii="Verdana" w:hAnsi="Verdana"/>
            <w:sz w:val="20"/>
            <w:szCs w:val="20"/>
          </w:rPr>
          <w:t xml:space="preserve">, όταν η σύμβαση ή η απόφαση για τη χορήγηση της υποτροφίας προσδιορίζει </w:t>
        </w:r>
        <w:r w:rsidR="00C911A8">
          <w:rPr>
            <w:rFonts w:ascii="Verdana" w:hAnsi="Verdana"/>
            <w:sz w:val="20"/>
            <w:szCs w:val="20"/>
          </w:rPr>
          <w:t xml:space="preserve">ωριαία αποζημίωση για </w:t>
        </w:r>
        <w:r w:rsidR="00DF5430">
          <w:rPr>
            <w:rFonts w:ascii="Verdana" w:hAnsi="Verdana"/>
            <w:sz w:val="20"/>
            <w:szCs w:val="20"/>
          </w:rPr>
          <w:t>τη συμμετοχή στην πράξη</w:t>
        </w:r>
        <w:r w:rsidR="00C911A8">
          <w:rPr>
            <w:rFonts w:ascii="Verdana" w:hAnsi="Verdana"/>
            <w:sz w:val="20"/>
            <w:szCs w:val="20"/>
          </w:rPr>
          <w:t>.</w:t>
        </w:r>
      </w:ins>
    </w:p>
    <w:bookmarkEnd w:id="945"/>
    <w:p w14:paraId="1462A8AD" w14:textId="77777777" w:rsidR="001344DB" w:rsidRDefault="001344DB" w:rsidP="000A0C9D">
      <w:pPr>
        <w:pStyle w:val="a"/>
      </w:pPr>
    </w:p>
    <w:p w14:paraId="27EDB98F" w14:textId="76707A18" w:rsidR="006B3F18" w:rsidRDefault="004F3427">
      <w:pPr>
        <w:pStyle w:val="3"/>
        <w:numPr>
          <w:ilvl w:val="0"/>
          <w:numId w:val="0"/>
        </w:numPr>
        <w:spacing w:before="120" w:after="0" w:line="264" w:lineRule="auto"/>
        <w:jc w:val="center"/>
        <w:rPr>
          <w:rFonts w:ascii="Verdana" w:hAnsi="Verdana"/>
          <w:i w:val="0"/>
          <w:sz w:val="20"/>
        </w:rPr>
      </w:pPr>
      <w:bookmarkStart w:id="1144" w:name="_Toc423136536"/>
      <w:bookmarkStart w:id="1145" w:name="_Toc423140442"/>
      <w:bookmarkStart w:id="1146" w:name="_Toc423141037"/>
      <w:bookmarkStart w:id="1147" w:name="_Toc423136537"/>
      <w:bookmarkStart w:id="1148" w:name="_Toc423140443"/>
      <w:bookmarkStart w:id="1149" w:name="_Toc423141038"/>
      <w:bookmarkStart w:id="1150" w:name="_Toc423136538"/>
      <w:bookmarkStart w:id="1151" w:name="_Toc423140444"/>
      <w:bookmarkStart w:id="1152" w:name="_Toc423141039"/>
      <w:bookmarkStart w:id="1153" w:name="_Toc423136539"/>
      <w:bookmarkStart w:id="1154" w:name="_Toc423140445"/>
      <w:bookmarkStart w:id="1155" w:name="_Toc423141040"/>
      <w:bookmarkStart w:id="1156" w:name="_Toc423136540"/>
      <w:bookmarkStart w:id="1157" w:name="_Toc423140446"/>
      <w:bookmarkStart w:id="1158" w:name="_Toc423141041"/>
      <w:bookmarkStart w:id="1159" w:name="_Toc423141042"/>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r w:rsidRPr="004F3427">
        <w:rPr>
          <w:rFonts w:ascii="Verdana" w:hAnsi="Verdana"/>
          <w:i w:val="0"/>
          <w:sz w:val="20"/>
        </w:rPr>
        <w:t>Δαπάνες</w:t>
      </w:r>
      <w:del w:id="1160" w:author="ΕΥΘΥ" w:date="2018-12-10T15:33:00Z">
        <w:r w:rsidRPr="004F3427">
          <w:rPr>
            <w:rFonts w:ascii="Verdana" w:hAnsi="Verdana"/>
            <w:i w:val="0"/>
            <w:sz w:val="20"/>
          </w:rPr>
          <w:delText xml:space="preserve"> </w:delText>
        </w:r>
        <w:r w:rsidR="005D4951" w:rsidRPr="004F3427">
          <w:rPr>
            <w:rFonts w:ascii="Verdana" w:hAnsi="Verdana"/>
            <w:i w:val="0"/>
            <w:sz w:val="20"/>
          </w:rPr>
          <w:delText>ταξιδιών</w:delText>
        </w:r>
        <w:r w:rsidRPr="004F3427">
          <w:rPr>
            <w:rFonts w:ascii="Verdana" w:hAnsi="Verdana"/>
            <w:i w:val="0"/>
            <w:sz w:val="20"/>
          </w:rPr>
          <w:delText xml:space="preserve"> και</w:delText>
        </w:r>
      </w:del>
      <w:r w:rsidRPr="004F3427">
        <w:rPr>
          <w:rFonts w:ascii="Verdana" w:hAnsi="Verdana"/>
          <w:i w:val="0"/>
          <w:sz w:val="20"/>
        </w:rPr>
        <w:t xml:space="preserve"> μετακινήσεων</w:t>
      </w:r>
      <w:bookmarkEnd w:id="1159"/>
    </w:p>
    <w:p w14:paraId="65F46C14" w14:textId="77777777" w:rsidR="006B3F18" w:rsidRDefault="004F3427">
      <w:pPr>
        <w:pStyle w:val="msonospacing0"/>
        <w:spacing w:before="120" w:after="120" w:line="264" w:lineRule="auto"/>
        <w:ind w:left="425" w:hanging="425"/>
        <w:jc w:val="both"/>
        <w:rPr>
          <w:rFonts w:ascii="Verdana" w:hAnsi="Verdana"/>
          <w:sz w:val="20"/>
          <w:szCs w:val="20"/>
        </w:rPr>
      </w:pPr>
      <w:r w:rsidRPr="004F3427">
        <w:rPr>
          <w:rFonts w:ascii="Verdana" w:hAnsi="Verdana"/>
          <w:sz w:val="20"/>
          <w:szCs w:val="20"/>
        </w:rPr>
        <w:t xml:space="preserve">1. </w:t>
      </w:r>
      <w:r w:rsidR="001A248F">
        <w:rPr>
          <w:rFonts w:ascii="Verdana" w:hAnsi="Verdana"/>
          <w:sz w:val="20"/>
          <w:szCs w:val="20"/>
        </w:rPr>
        <w:tab/>
      </w:r>
      <w:r w:rsidRPr="004F3427">
        <w:rPr>
          <w:rFonts w:ascii="Verdana" w:hAnsi="Verdana"/>
          <w:sz w:val="20"/>
          <w:szCs w:val="20"/>
        </w:rPr>
        <w:t xml:space="preserve">Οι δαπάνες μετακίνησης του </w:t>
      </w:r>
      <w:r w:rsidR="007756B4">
        <w:rPr>
          <w:rFonts w:ascii="Verdana" w:hAnsi="Verdana"/>
          <w:sz w:val="20"/>
          <w:szCs w:val="20"/>
        </w:rPr>
        <w:t xml:space="preserve">τακτικού </w:t>
      </w:r>
      <w:r w:rsidRPr="004F3427">
        <w:rPr>
          <w:rFonts w:ascii="Verdana" w:hAnsi="Verdana"/>
          <w:sz w:val="20"/>
          <w:szCs w:val="20"/>
        </w:rPr>
        <w:t xml:space="preserve">προσωπικού του δικαιούχου </w:t>
      </w:r>
      <w:r w:rsidR="007756B4">
        <w:rPr>
          <w:rFonts w:ascii="Verdana" w:hAnsi="Verdana"/>
          <w:sz w:val="20"/>
          <w:szCs w:val="20"/>
        </w:rPr>
        <w:t>ή/</w:t>
      </w:r>
      <w:r w:rsidRPr="004F3427">
        <w:rPr>
          <w:rFonts w:ascii="Verdana" w:hAnsi="Verdana"/>
          <w:sz w:val="20"/>
          <w:szCs w:val="20"/>
        </w:rPr>
        <w:t>και των επί μέρους φορέων που συμμετέχουν στην εκτέλεση της πράξης, για :</w:t>
      </w:r>
    </w:p>
    <w:p w14:paraId="6CE31FE4" w14:textId="77777777" w:rsidR="006B3F18" w:rsidRDefault="004F3427">
      <w:pPr>
        <w:pStyle w:val="msonospacing0"/>
        <w:spacing w:after="120" w:line="264" w:lineRule="auto"/>
        <w:ind w:left="852" w:hanging="426"/>
        <w:jc w:val="both"/>
        <w:rPr>
          <w:rFonts w:ascii="Verdana" w:hAnsi="Verdana"/>
          <w:sz w:val="20"/>
          <w:szCs w:val="20"/>
        </w:rPr>
      </w:pPr>
      <w:r w:rsidRPr="004F3427">
        <w:rPr>
          <w:rFonts w:ascii="Verdana" w:hAnsi="Verdana"/>
          <w:sz w:val="20"/>
          <w:szCs w:val="20"/>
        </w:rPr>
        <w:t xml:space="preserve">α) </w:t>
      </w:r>
      <w:r w:rsidR="001A248F">
        <w:rPr>
          <w:rFonts w:ascii="Verdana" w:hAnsi="Verdana"/>
          <w:sz w:val="20"/>
          <w:szCs w:val="20"/>
        </w:rPr>
        <w:tab/>
      </w:r>
      <w:r w:rsidRPr="004F3427">
        <w:rPr>
          <w:rFonts w:ascii="Verdana" w:hAnsi="Verdana"/>
          <w:sz w:val="20"/>
          <w:szCs w:val="20"/>
        </w:rPr>
        <w:t>τα έξοδα κίνησης και ειδικότερα το αντίτιμο των εισιτηρίων των μέσων μαζικής μεταφοράς (ή συγκοινωνιακών μέσων) η δαπάνη χιλιομετρικής αποζημίωσης λόγω χρήσης ιδιόκτητου ή μισθωμένου μεταφορικού μέσου στις περιπτώσεις που επιτρέπεται η χρήση του, η δαπάνη διοδίων, ο ναύλος οχήματος σε μετακινήσεις με θαλάσσιο μέσο μεταφοράς, η μίσθωση οχήματος ή η δαπάνη λόγω χρήσης επιβατικού αυτοκινήτου δημόσιας χρήσης (ταξί) στις περιπτώσεις που επιτρέπεται η χρήση τους,</w:t>
      </w:r>
    </w:p>
    <w:p w14:paraId="604B6BDB" w14:textId="77777777" w:rsidR="006B3F18" w:rsidRDefault="004F3427">
      <w:pPr>
        <w:pStyle w:val="msonospacing0"/>
        <w:spacing w:after="120" w:line="264" w:lineRule="auto"/>
        <w:ind w:left="852" w:hanging="426"/>
        <w:jc w:val="both"/>
        <w:rPr>
          <w:rFonts w:ascii="Verdana" w:hAnsi="Verdana"/>
          <w:sz w:val="20"/>
          <w:szCs w:val="20"/>
        </w:rPr>
      </w:pPr>
      <w:r w:rsidRPr="004F3427">
        <w:rPr>
          <w:rFonts w:ascii="Verdana" w:hAnsi="Verdana"/>
          <w:sz w:val="20"/>
          <w:szCs w:val="20"/>
        </w:rPr>
        <w:t xml:space="preserve">β) </w:t>
      </w:r>
      <w:r w:rsidR="001A248F">
        <w:rPr>
          <w:rFonts w:ascii="Verdana" w:hAnsi="Verdana"/>
          <w:sz w:val="20"/>
          <w:szCs w:val="20"/>
        </w:rPr>
        <w:tab/>
      </w:r>
      <w:r w:rsidRPr="004F3427">
        <w:rPr>
          <w:rFonts w:ascii="Verdana" w:hAnsi="Verdana"/>
          <w:sz w:val="20"/>
          <w:szCs w:val="20"/>
        </w:rPr>
        <w:t xml:space="preserve">τα έξοδα διανυκτέρευσης για το αναγνωριζόμενο ποσό για κάθε τύπο ξενοδοχειακής μονάδας ή ενοικιαζόμενου καταλύματος και </w:t>
      </w:r>
    </w:p>
    <w:p w14:paraId="48759E54" w14:textId="77777777" w:rsidR="006B3F18" w:rsidRDefault="004F3427">
      <w:pPr>
        <w:pStyle w:val="msonospacing0"/>
        <w:spacing w:after="120" w:line="264" w:lineRule="auto"/>
        <w:ind w:left="852" w:hanging="426"/>
        <w:jc w:val="both"/>
        <w:rPr>
          <w:rFonts w:ascii="Verdana" w:hAnsi="Verdana"/>
          <w:sz w:val="20"/>
          <w:szCs w:val="20"/>
        </w:rPr>
      </w:pPr>
      <w:r w:rsidRPr="004F3427">
        <w:rPr>
          <w:rFonts w:ascii="Verdana" w:hAnsi="Verdana"/>
          <w:sz w:val="20"/>
          <w:szCs w:val="20"/>
        </w:rPr>
        <w:t xml:space="preserve">γ) </w:t>
      </w:r>
      <w:r w:rsidR="001A248F">
        <w:rPr>
          <w:rFonts w:ascii="Verdana" w:hAnsi="Verdana"/>
          <w:sz w:val="20"/>
          <w:szCs w:val="20"/>
        </w:rPr>
        <w:tab/>
      </w:r>
      <w:r w:rsidRPr="004F3427">
        <w:rPr>
          <w:rFonts w:ascii="Verdana" w:hAnsi="Verdana"/>
          <w:sz w:val="20"/>
          <w:szCs w:val="20"/>
        </w:rPr>
        <w:t>την ημερήσια αποζημίωση, η οποία καταβάλλεται στον μετακινούμενο για την κάλυψη των εξόδων, τα οποία προκαλούνται λόγω της μετακίνησης και παραμονής του εκτός έδρας για εκτέλεση υπηρεσίας</w:t>
      </w:r>
      <w:r w:rsidR="001A248F">
        <w:rPr>
          <w:rFonts w:ascii="Verdana" w:hAnsi="Verdana"/>
          <w:sz w:val="20"/>
          <w:szCs w:val="20"/>
        </w:rPr>
        <w:t>,</w:t>
      </w:r>
    </w:p>
    <w:p w14:paraId="6347DA53" w14:textId="77777777" w:rsidR="006B3F18" w:rsidRDefault="004F3427">
      <w:pPr>
        <w:pStyle w:val="msonospacing0"/>
        <w:spacing w:after="120" w:line="264" w:lineRule="auto"/>
        <w:ind w:left="426"/>
        <w:jc w:val="both"/>
        <w:rPr>
          <w:rFonts w:ascii="Verdana" w:hAnsi="Verdana"/>
          <w:sz w:val="20"/>
          <w:szCs w:val="20"/>
        </w:rPr>
      </w:pPr>
      <w:r w:rsidRPr="004F3427">
        <w:rPr>
          <w:rFonts w:ascii="Verdana" w:hAnsi="Verdana"/>
          <w:sz w:val="20"/>
          <w:szCs w:val="20"/>
        </w:rPr>
        <w:t>είναι επιλέξιμες, εφόσον οι μετακινήσεις είναι απαραίτητες για την υλοποίηση της πράξης, προβλέπονται στην απόφαση ένταξης και πραγματοποιούνται σύμφωνα με το σχετικό θεσμικό πλαίσιο που εφαρμόζει ο δικαιούχος.</w:t>
      </w:r>
    </w:p>
    <w:p w14:paraId="568F8BE0"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2. </w:t>
      </w:r>
      <w:r w:rsidR="001A248F">
        <w:rPr>
          <w:rFonts w:ascii="Verdana" w:hAnsi="Verdana"/>
          <w:sz w:val="20"/>
          <w:szCs w:val="20"/>
        </w:rPr>
        <w:tab/>
      </w:r>
      <w:r w:rsidRPr="004F3427">
        <w:rPr>
          <w:rFonts w:ascii="Verdana" w:hAnsi="Verdana"/>
          <w:sz w:val="20"/>
          <w:szCs w:val="20"/>
        </w:rPr>
        <w:t xml:space="preserve">Οι δαπάνες της ανωτέρω παραγράφου αποτελούν επιλέξιμες δαπάνες, μέχρι τα ανώτατα όρια που ορίζονται </w:t>
      </w:r>
      <w:r w:rsidR="0096289F">
        <w:rPr>
          <w:rFonts w:ascii="Verdana" w:hAnsi="Verdana"/>
          <w:sz w:val="20"/>
          <w:szCs w:val="20"/>
        </w:rPr>
        <w:t xml:space="preserve">στις διατάξεις της υποπαραγράφου Δ9 της παραγράφου Δ του άρθρου 2 του ν. 4336/2015 (ΦΕΚ 94/Α') «Δαπάνες μετακινούμενων εντός και εκτός επικράτειας», όπως αυτές ισχύουν κάθε φορά, καθώς και στην ΚΥΑ </w:t>
      </w:r>
      <w:r w:rsidR="0014096E">
        <w:rPr>
          <w:rFonts w:ascii="Verdana" w:hAnsi="Verdana"/>
          <w:sz w:val="20"/>
          <w:szCs w:val="20"/>
        </w:rPr>
        <w:t xml:space="preserve">με </w:t>
      </w:r>
      <w:proofErr w:type="spellStart"/>
      <w:r w:rsidR="0096289F">
        <w:rPr>
          <w:rFonts w:ascii="Verdana" w:hAnsi="Verdana"/>
          <w:sz w:val="20"/>
          <w:szCs w:val="20"/>
        </w:rPr>
        <w:t>αριθμ</w:t>
      </w:r>
      <w:proofErr w:type="spellEnd"/>
      <w:r w:rsidR="0096289F">
        <w:rPr>
          <w:rFonts w:ascii="Verdana" w:hAnsi="Verdana"/>
          <w:sz w:val="20"/>
          <w:szCs w:val="20"/>
        </w:rPr>
        <w:t xml:space="preserve">. </w:t>
      </w:r>
      <w:proofErr w:type="spellStart"/>
      <w:r w:rsidR="0096289F">
        <w:rPr>
          <w:rFonts w:ascii="Verdana" w:hAnsi="Verdana"/>
          <w:sz w:val="20"/>
          <w:szCs w:val="20"/>
        </w:rPr>
        <w:t>πρωτ</w:t>
      </w:r>
      <w:proofErr w:type="spellEnd"/>
      <w:r w:rsidR="0096289F">
        <w:rPr>
          <w:rFonts w:ascii="Verdana" w:hAnsi="Verdana"/>
          <w:sz w:val="20"/>
          <w:szCs w:val="20"/>
        </w:rPr>
        <w:t xml:space="preserve">. 2/68332/ΔΕΠ (ΦΕΚ/Β/2943/16.9.2016) «Ρυθμίσεις για τις μετακινήσεις στο πλαίσιο ενεργειών Τεχνικής Βοήθειας του ΕΣΠΑ, συμπεριλαμβανομένων των ΠΑΑ και </w:t>
      </w:r>
      <w:proofErr w:type="spellStart"/>
      <w:r w:rsidR="0096289F">
        <w:rPr>
          <w:rFonts w:ascii="Verdana" w:hAnsi="Verdana"/>
          <w:sz w:val="20"/>
          <w:szCs w:val="20"/>
        </w:rPr>
        <w:t>ΕΠΑλΘ</w:t>
      </w:r>
      <w:proofErr w:type="spellEnd"/>
      <w:r w:rsidR="0096289F">
        <w:rPr>
          <w:rFonts w:ascii="Verdana" w:hAnsi="Verdana"/>
          <w:sz w:val="20"/>
          <w:szCs w:val="20"/>
        </w:rPr>
        <w:t>, του ΕΟΧ και του Μηχανισμού Διευκόλυνση Συνδέοντας την Ευρώπη»</w:t>
      </w:r>
      <w:r w:rsidRPr="004F3427">
        <w:rPr>
          <w:rFonts w:ascii="Verdana" w:hAnsi="Verdana"/>
          <w:sz w:val="20"/>
          <w:szCs w:val="20"/>
        </w:rPr>
        <w:t>, εκτός εάν ορίζονται χαμηλότερα όρια από το θεσμικό πλαίσιο λειτουργίας των δικαιούχων.</w:t>
      </w:r>
    </w:p>
    <w:p w14:paraId="5BF5F587" w14:textId="5408F1AA" w:rsidR="00EE173E" w:rsidRPr="00942371"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3. </w:t>
      </w:r>
      <w:r w:rsidR="001A248F">
        <w:rPr>
          <w:rFonts w:ascii="Verdana" w:hAnsi="Verdana"/>
          <w:sz w:val="20"/>
          <w:szCs w:val="20"/>
        </w:rPr>
        <w:tab/>
      </w:r>
      <w:r w:rsidRPr="004F3427">
        <w:rPr>
          <w:rFonts w:ascii="Verdana" w:hAnsi="Verdana"/>
          <w:sz w:val="20"/>
          <w:szCs w:val="20"/>
        </w:rPr>
        <w:t xml:space="preserve">Οι δαπάνες του δικαιούχου για τη μετακίνηση φυσικών προσώπων που συμμετέχουν στην υλοποίηση της πράξης </w:t>
      </w:r>
      <w:r w:rsidR="007756B4">
        <w:rPr>
          <w:rFonts w:ascii="Verdana" w:hAnsi="Verdana"/>
          <w:sz w:val="20"/>
          <w:szCs w:val="20"/>
        </w:rPr>
        <w:t>βάσ</w:t>
      </w:r>
      <w:r w:rsidR="008860D4">
        <w:rPr>
          <w:rFonts w:ascii="Verdana" w:hAnsi="Verdana"/>
          <w:sz w:val="20"/>
          <w:szCs w:val="20"/>
        </w:rPr>
        <w:t>ει</w:t>
      </w:r>
      <w:r w:rsidR="007756B4">
        <w:rPr>
          <w:rFonts w:ascii="Verdana" w:hAnsi="Verdana"/>
          <w:sz w:val="20"/>
          <w:szCs w:val="20"/>
        </w:rPr>
        <w:t xml:space="preserve"> σύμβασης μίσθωσης έργου ή υποτροφίας </w:t>
      </w:r>
      <w:r w:rsidRPr="004F3427">
        <w:rPr>
          <w:rFonts w:ascii="Verdana" w:hAnsi="Verdana"/>
          <w:sz w:val="20"/>
          <w:szCs w:val="20"/>
        </w:rPr>
        <w:t xml:space="preserve">είναι επιλέξιμες, εφόσον </w:t>
      </w:r>
      <w:r w:rsidR="007D5ECA" w:rsidRPr="004F3427">
        <w:rPr>
          <w:rFonts w:ascii="Verdana" w:hAnsi="Verdana"/>
          <w:sz w:val="20"/>
          <w:szCs w:val="20"/>
        </w:rPr>
        <w:t xml:space="preserve">οι μετακινήσεις </w:t>
      </w:r>
      <w:del w:id="1161" w:author="ΕΥΘΥ" w:date="2018-12-10T15:33:00Z">
        <w:r w:rsidR="003950F5">
          <w:rPr>
            <w:rFonts w:ascii="Verdana" w:hAnsi="Verdana"/>
            <w:sz w:val="20"/>
            <w:szCs w:val="20"/>
          </w:rPr>
          <w:delText>δικαιολογούνται</w:delText>
        </w:r>
      </w:del>
      <w:ins w:id="1162" w:author="ΕΥΘΥ" w:date="2018-12-10T15:33:00Z">
        <w:r w:rsidR="00F14240">
          <w:rPr>
            <w:rFonts w:ascii="Verdana" w:hAnsi="Verdana"/>
            <w:sz w:val="20"/>
            <w:szCs w:val="20"/>
          </w:rPr>
          <w:t>είναι απαραίτητες,</w:t>
        </w:r>
      </w:ins>
      <w:r w:rsidR="00F14240">
        <w:rPr>
          <w:rFonts w:ascii="Verdana" w:hAnsi="Verdana"/>
          <w:sz w:val="20"/>
          <w:szCs w:val="20"/>
        </w:rPr>
        <w:t xml:space="preserve"> </w:t>
      </w:r>
      <w:r w:rsidR="007D5ECA" w:rsidRPr="004F3427">
        <w:rPr>
          <w:rFonts w:ascii="Verdana" w:hAnsi="Verdana"/>
          <w:sz w:val="20"/>
          <w:szCs w:val="20"/>
        </w:rPr>
        <w:t>προσδιορίζονται σ</w:t>
      </w:r>
      <w:r w:rsidR="007D5ECA">
        <w:rPr>
          <w:rFonts w:ascii="Verdana" w:hAnsi="Verdana"/>
          <w:sz w:val="20"/>
          <w:szCs w:val="20"/>
        </w:rPr>
        <w:t>τη</w:t>
      </w:r>
      <w:r w:rsidR="007D5ECA" w:rsidRPr="004F3427">
        <w:rPr>
          <w:rFonts w:ascii="Verdana" w:hAnsi="Verdana"/>
          <w:sz w:val="20"/>
          <w:szCs w:val="20"/>
        </w:rPr>
        <w:t xml:space="preserve"> σχετική σύμβαση </w:t>
      </w:r>
      <w:r w:rsidR="007756B4">
        <w:rPr>
          <w:rFonts w:ascii="Verdana" w:hAnsi="Verdana"/>
          <w:sz w:val="20"/>
          <w:szCs w:val="20"/>
        </w:rPr>
        <w:t xml:space="preserve">και </w:t>
      </w:r>
      <w:r w:rsidRPr="004F3427">
        <w:rPr>
          <w:rFonts w:ascii="Verdana" w:hAnsi="Verdana"/>
          <w:sz w:val="20"/>
          <w:szCs w:val="20"/>
        </w:rPr>
        <w:t xml:space="preserve">αποζημιώνονται από το δικαιούχο σύμφωνα με τα εφαρμοζόμενα για το προσωπικό του </w:t>
      </w:r>
      <w:r w:rsidR="0091063B" w:rsidRPr="00942371">
        <w:rPr>
          <w:rFonts w:ascii="Verdana" w:hAnsi="Verdana"/>
          <w:sz w:val="20"/>
          <w:szCs w:val="20"/>
        </w:rPr>
        <w:t xml:space="preserve">δικαιούχου </w:t>
      </w:r>
      <w:r w:rsidRPr="00942371">
        <w:rPr>
          <w:rFonts w:ascii="Verdana" w:hAnsi="Verdana"/>
          <w:sz w:val="20"/>
          <w:szCs w:val="20"/>
        </w:rPr>
        <w:t>που συμμετέχει στην πράξη</w:t>
      </w:r>
      <w:r w:rsidR="00EE173E" w:rsidRPr="00942371">
        <w:rPr>
          <w:rFonts w:ascii="Verdana" w:hAnsi="Verdana"/>
          <w:sz w:val="20"/>
          <w:szCs w:val="20"/>
        </w:rPr>
        <w:t>.</w:t>
      </w:r>
    </w:p>
    <w:p w14:paraId="05D91E21" w14:textId="0D1D5634" w:rsidR="0097388D" w:rsidRPr="00942371" w:rsidRDefault="004F3427" w:rsidP="0097388D">
      <w:pPr>
        <w:pStyle w:val="msonospacing0"/>
        <w:spacing w:after="120" w:line="264" w:lineRule="auto"/>
        <w:ind w:left="426" w:hanging="426"/>
        <w:jc w:val="both"/>
        <w:rPr>
          <w:rFonts w:ascii="Verdana" w:hAnsi="Verdana"/>
          <w:sz w:val="20"/>
          <w:szCs w:val="20"/>
        </w:rPr>
      </w:pPr>
      <w:r w:rsidRPr="00942371">
        <w:rPr>
          <w:rFonts w:ascii="Verdana" w:hAnsi="Verdana"/>
          <w:sz w:val="20"/>
          <w:szCs w:val="20"/>
        </w:rPr>
        <w:t xml:space="preserve">4. </w:t>
      </w:r>
      <w:r w:rsidR="001A248F" w:rsidRPr="00942371">
        <w:rPr>
          <w:rFonts w:ascii="Verdana" w:hAnsi="Verdana"/>
          <w:sz w:val="20"/>
          <w:szCs w:val="20"/>
        </w:rPr>
        <w:tab/>
      </w:r>
      <w:r w:rsidR="0097388D" w:rsidRPr="00942371">
        <w:rPr>
          <w:rFonts w:ascii="Verdana" w:hAnsi="Verdana"/>
          <w:sz w:val="20"/>
          <w:szCs w:val="20"/>
        </w:rPr>
        <w:t xml:space="preserve"> Δαπάνες μετακίνησης προσωπικού του δικαιούχου ή άλλων φυσικών προσώπων, το κόστος απασχόλησης των οποίων δεν προσδιορίζεται και δεν συμπεριλαμβάνεται στον προϋπολογισμό της πράξης</w:t>
      </w:r>
      <w:del w:id="1163" w:author="ΕΥΘΥ" w:date="2018-12-10T15:33:00Z">
        <w:r w:rsidRPr="004F3427">
          <w:rPr>
            <w:rFonts w:ascii="Verdana" w:hAnsi="Verdana"/>
            <w:sz w:val="20"/>
            <w:szCs w:val="20"/>
          </w:rPr>
          <w:delText xml:space="preserve"> με οποιοδήποτε τρόπο</w:delText>
        </w:r>
        <w:r w:rsidR="007D5ECA">
          <w:rPr>
            <w:rFonts w:ascii="Verdana" w:hAnsi="Verdana"/>
            <w:sz w:val="20"/>
            <w:szCs w:val="20"/>
          </w:rPr>
          <w:delText xml:space="preserve"> ή προσδιορίζεται ως μηδενικό</w:delText>
        </w:r>
      </w:del>
      <w:r w:rsidR="0097388D" w:rsidRPr="00942371">
        <w:rPr>
          <w:rFonts w:ascii="Verdana" w:hAnsi="Verdana"/>
          <w:sz w:val="20"/>
          <w:szCs w:val="20"/>
        </w:rPr>
        <w:t>, δεν είναι επιλέξιμες</w:t>
      </w:r>
      <w:del w:id="1164" w:author="ΕΥΘΥ" w:date="2018-12-10T15:33:00Z">
        <w:r w:rsidR="00267BE9">
          <w:rPr>
            <w:rFonts w:ascii="Verdana" w:hAnsi="Verdana"/>
            <w:sz w:val="20"/>
            <w:szCs w:val="20"/>
          </w:rPr>
          <w:delText>.</w:delText>
        </w:r>
      </w:del>
      <w:ins w:id="1165" w:author="ΕΥΘΥ" w:date="2018-12-10T15:33:00Z">
        <w:r w:rsidR="0097388D" w:rsidRPr="00942371">
          <w:rPr>
            <w:rFonts w:ascii="Verdana" w:hAnsi="Verdana"/>
            <w:sz w:val="20"/>
            <w:szCs w:val="20"/>
          </w:rPr>
          <w:t xml:space="preserve"> εφόσον δεν προβλέπεται </w:t>
        </w:r>
        <w:r w:rsidR="00871304" w:rsidRPr="00942371">
          <w:rPr>
            <w:rFonts w:ascii="Verdana" w:hAnsi="Verdana"/>
            <w:sz w:val="20"/>
            <w:szCs w:val="20"/>
          </w:rPr>
          <w:t xml:space="preserve">ρητά </w:t>
        </w:r>
        <w:r w:rsidR="0097388D" w:rsidRPr="00942371">
          <w:rPr>
            <w:rFonts w:ascii="Verdana" w:hAnsi="Verdana"/>
            <w:sz w:val="20"/>
            <w:szCs w:val="20"/>
          </w:rPr>
          <w:t>η συμμετοχή τους στην υλοποίηση του έργου</w:t>
        </w:r>
        <w:r w:rsidR="00871304" w:rsidRPr="00942371">
          <w:rPr>
            <w:rFonts w:ascii="Verdana" w:hAnsi="Verdana"/>
            <w:sz w:val="20"/>
            <w:szCs w:val="20"/>
          </w:rPr>
          <w:t>.</w:t>
        </w:r>
        <w:r w:rsidR="0097388D" w:rsidRPr="00942371">
          <w:rPr>
            <w:rFonts w:ascii="Verdana" w:hAnsi="Verdana"/>
            <w:sz w:val="20"/>
            <w:szCs w:val="20"/>
          </w:rPr>
          <w:t xml:space="preserve"> </w:t>
        </w:r>
      </w:ins>
    </w:p>
    <w:p w14:paraId="7565828B" w14:textId="77777777" w:rsidR="007D5ECA" w:rsidRPr="001E6816" w:rsidRDefault="00430D91">
      <w:pPr>
        <w:pStyle w:val="msonospacing0"/>
        <w:spacing w:after="120" w:line="264" w:lineRule="auto"/>
        <w:ind w:left="426" w:hanging="426"/>
        <w:jc w:val="both"/>
        <w:rPr>
          <w:rFonts w:ascii="Verdana" w:hAnsi="Verdana"/>
          <w:sz w:val="20"/>
          <w:szCs w:val="20"/>
        </w:rPr>
      </w:pPr>
      <w:r w:rsidRPr="00D2251D">
        <w:rPr>
          <w:rFonts w:ascii="Verdana" w:hAnsi="Verdana"/>
          <w:sz w:val="20"/>
          <w:szCs w:val="20"/>
        </w:rPr>
        <w:t>5.</w:t>
      </w:r>
      <w:r w:rsidRPr="00D2251D">
        <w:rPr>
          <w:rFonts w:ascii="Verdana" w:hAnsi="Verdana"/>
          <w:sz w:val="20"/>
          <w:szCs w:val="20"/>
        </w:rPr>
        <w:tab/>
        <w:t>Οι δαπάνες μετακίνησης ειδικών εμπειρογνωμόνων που συμμετέχουν σε ενέργειες για την υλοποίηση της πράξης</w:t>
      </w:r>
      <w:r w:rsidR="0022180B">
        <w:rPr>
          <w:rFonts w:ascii="Verdana" w:hAnsi="Verdana"/>
          <w:sz w:val="20"/>
          <w:szCs w:val="20"/>
        </w:rPr>
        <w:t>,</w:t>
      </w:r>
      <w:r w:rsidRPr="00D2251D">
        <w:rPr>
          <w:rFonts w:ascii="Verdana" w:hAnsi="Verdana"/>
          <w:sz w:val="20"/>
          <w:szCs w:val="20"/>
        </w:rPr>
        <w:t xml:space="preserve"> είναι επιλέξιμες εφόσον προβλέπονται στην απόφαση ένταξης και αποζημιώνονται στη βάση του πραγματικού κόστους.</w:t>
      </w:r>
    </w:p>
    <w:p w14:paraId="524E154B" w14:textId="77777777" w:rsidR="00F73E9B" w:rsidRDefault="00F73E9B" w:rsidP="00F73E9B">
      <w:pPr>
        <w:pStyle w:val="a"/>
      </w:pPr>
    </w:p>
    <w:p w14:paraId="1893AF65" w14:textId="77777777" w:rsidR="006B3F18" w:rsidRDefault="004F3427">
      <w:pPr>
        <w:pStyle w:val="3"/>
        <w:numPr>
          <w:ilvl w:val="0"/>
          <w:numId w:val="0"/>
        </w:numPr>
        <w:spacing w:before="0" w:after="120" w:line="264" w:lineRule="auto"/>
        <w:jc w:val="center"/>
        <w:rPr>
          <w:rFonts w:ascii="Verdana" w:hAnsi="Verdana"/>
          <w:i w:val="0"/>
          <w:sz w:val="20"/>
        </w:rPr>
      </w:pPr>
      <w:bookmarkStart w:id="1166" w:name="_Toc423136542"/>
      <w:bookmarkStart w:id="1167" w:name="_Toc423140448"/>
      <w:bookmarkStart w:id="1168" w:name="_Toc423141043"/>
      <w:bookmarkStart w:id="1169" w:name="_Ref390777031"/>
      <w:bookmarkStart w:id="1170" w:name="_Toc423141044"/>
      <w:bookmarkEnd w:id="1166"/>
      <w:bookmarkEnd w:id="1167"/>
      <w:bookmarkEnd w:id="1168"/>
      <w:r w:rsidRPr="004F3427">
        <w:rPr>
          <w:rFonts w:ascii="Verdana" w:hAnsi="Verdana"/>
          <w:i w:val="0"/>
          <w:sz w:val="20"/>
        </w:rPr>
        <w:t>Εισφορές σε είδος</w:t>
      </w:r>
      <w:bookmarkEnd w:id="1169"/>
      <w:bookmarkEnd w:id="1170"/>
    </w:p>
    <w:p w14:paraId="74BC84AA" w14:textId="77777777" w:rsidR="006B3F18" w:rsidRDefault="004F3427">
      <w:pPr>
        <w:pStyle w:val="CM4"/>
        <w:tabs>
          <w:tab w:val="left" w:pos="426"/>
        </w:tabs>
        <w:spacing w:before="0" w:after="120" w:line="264" w:lineRule="auto"/>
        <w:ind w:left="426" w:hanging="426"/>
        <w:jc w:val="both"/>
        <w:rPr>
          <w:rFonts w:ascii="Verdana" w:eastAsia="EUAlbertina-ReguItal-Identity-H" w:hAnsi="Verdana" w:cs="EUAlbertina-Regu"/>
          <w:sz w:val="20"/>
          <w:szCs w:val="20"/>
        </w:rPr>
      </w:pPr>
      <w:r w:rsidRPr="004F3427">
        <w:rPr>
          <w:rFonts w:ascii="Verdana" w:eastAsia="EUAlbertina-Regu-Identity-H" w:hAnsi="Verdana" w:cs="EUAlbertina-Regu-Identity-H"/>
          <w:sz w:val="20"/>
          <w:szCs w:val="20"/>
        </w:rPr>
        <w:t xml:space="preserve">1. </w:t>
      </w:r>
      <w:r w:rsidR="008A0918">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Οι εισφορές σε είδος υπό μορφή παροχής εργασιών</w:t>
      </w:r>
      <w:r w:rsidRPr="004F3427">
        <w:rPr>
          <w:rFonts w:ascii="Verdana" w:eastAsia="EUAlbertina-ReguItal-Identity-H" w:hAnsi="Verdana" w:cs="EUAlbertina-Regu"/>
          <w:sz w:val="20"/>
          <w:szCs w:val="20"/>
        </w:rPr>
        <w:t xml:space="preserve">, </w:t>
      </w:r>
      <w:r w:rsidRPr="004F3427">
        <w:rPr>
          <w:rFonts w:ascii="Verdana" w:eastAsia="EUAlbertina-Regu-Identity-H" w:hAnsi="Verdana" w:cs="EUAlbertina-Regu-Identity-H"/>
          <w:sz w:val="20"/>
          <w:szCs w:val="20"/>
        </w:rPr>
        <w:t>αγαθών</w:t>
      </w:r>
      <w:r w:rsidRPr="004F3427">
        <w:rPr>
          <w:rFonts w:ascii="Verdana" w:eastAsia="EUAlbertina-ReguItal-Identity-H" w:hAnsi="Verdana" w:cs="EUAlbertina-Regu"/>
          <w:sz w:val="20"/>
          <w:szCs w:val="20"/>
        </w:rPr>
        <w:t xml:space="preserve">, </w:t>
      </w:r>
      <w:r w:rsidRPr="004F3427">
        <w:rPr>
          <w:rFonts w:ascii="Verdana" w:eastAsia="EUAlbertina-Regu-Identity-H" w:hAnsi="Verdana" w:cs="EUAlbertina-Regu-Identity-H"/>
          <w:sz w:val="20"/>
          <w:szCs w:val="20"/>
        </w:rPr>
        <w:t>υπηρεσιών</w:t>
      </w:r>
      <w:r w:rsidRPr="004F3427">
        <w:rPr>
          <w:rFonts w:ascii="Verdana" w:eastAsia="EUAlbertina-ReguItal-Identity-H" w:hAnsi="Verdana" w:cs="EUAlbertina-Regu"/>
          <w:sz w:val="20"/>
          <w:szCs w:val="20"/>
        </w:rPr>
        <w:t xml:space="preserve">, </w:t>
      </w:r>
      <w:r w:rsidRPr="004F3427">
        <w:rPr>
          <w:rFonts w:ascii="Verdana" w:eastAsia="EUAlbertina-Regu-Identity-H" w:hAnsi="Verdana" w:cs="EUAlbertina-Regu-Identity-H"/>
          <w:sz w:val="20"/>
          <w:szCs w:val="20"/>
        </w:rPr>
        <w:t>γης και ακινήτων για τις οποίες δεν έχει πραγματοποιηθεί πληρωμή που να τεκμηριώνεται με τιμολόγια ή έγγραφα ισοδύναμης αποδεικτικής ισχύος</w:t>
      </w:r>
      <w:r w:rsidRPr="004F3427">
        <w:rPr>
          <w:rFonts w:ascii="Verdana" w:eastAsia="EUAlbertina-ReguItal-Identity-H" w:hAnsi="Verdana" w:cs="EUAlbertina-Regu"/>
          <w:sz w:val="20"/>
          <w:szCs w:val="20"/>
        </w:rPr>
        <w:t xml:space="preserve">, </w:t>
      </w:r>
      <w:r w:rsidRPr="004F3427">
        <w:rPr>
          <w:rFonts w:ascii="Verdana" w:eastAsia="EUAlbertina-Regu-Identity-H" w:hAnsi="Verdana" w:cs="EUAlbertina-Regu-Identity-H"/>
          <w:sz w:val="20"/>
          <w:szCs w:val="20"/>
        </w:rPr>
        <w:t>μπορεί να συνιστούν επιλέξιμη δαπάνη</w:t>
      </w:r>
      <w:r w:rsidRPr="004F3427">
        <w:rPr>
          <w:rFonts w:ascii="Verdana" w:eastAsia="EUAlbertina-ReguItal-Identity-H" w:hAnsi="Verdana" w:cs="EUAlbertina-Regu"/>
          <w:sz w:val="20"/>
          <w:szCs w:val="20"/>
        </w:rPr>
        <w:t xml:space="preserve">, </w:t>
      </w:r>
      <w:r w:rsidRPr="00B55565">
        <w:rPr>
          <w:rFonts w:ascii="Verdana" w:eastAsia="EUAlbertina-Regu-Identity-H" w:hAnsi="Verdana" w:cs="EUAlbertina-Regu-Identity-H"/>
          <w:sz w:val="20"/>
          <w:szCs w:val="20"/>
        </w:rPr>
        <w:t>υπό την προϋπόθεση ότι το επιτρέπο</w:t>
      </w:r>
      <w:r w:rsidR="00B55565" w:rsidRPr="00B55565">
        <w:rPr>
          <w:rFonts w:ascii="Verdana" w:eastAsia="EUAlbertina-Regu-Identity-H" w:hAnsi="Verdana" w:cs="EUAlbertina-Regu-Identity-H"/>
          <w:sz w:val="20"/>
          <w:szCs w:val="20"/>
        </w:rPr>
        <w:t>υν οι κανόνες επιλεξιμότητας του</w:t>
      </w:r>
      <w:r w:rsidR="0022180B">
        <w:rPr>
          <w:rFonts w:ascii="Verdana" w:eastAsia="EUAlbertina-Regu-Identity-H" w:hAnsi="Verdana" w:cs="EUAlbertina-Regu-Identity-H"/>
          <w:sz w:val="20"/>
          <w:szCs w:val="20"/>
        </w:rPr>
        <w:t xml:space="preserve"> </w:t>
      </w:r>
      <w:r w:rsidR="00E12A6C" w:rsidRPr="00B55565">
        <w:rPr>
          <w:rFonts w:ascii="Verdana" w:eastAsia="EUAlbertina-Regu-Identity-H" w:hAnsi="Verdana" w:cs="EUAlbertina-Regu-Identity-H"/>
          <w:sz w:val="20"/>
          <w:szCs w:val="20"/>
        </w:rPr>
        <w:t>Ταμε</w:t>
      </w:r>
      <w:r w:rsidR="00B55565" w:rsidRPr="00B55565">
        <w:rPr>
          <w:rFonts w:ascii="Verdana" w:eastAsia="EUAlbertina-Regu-Identity-H" w:hAnsi="Verdana" w:cs="EUAlbertina-Regu-Identity-H"/>
          <w:sz w:val="20"/>
          <w:szCs w:val="20"/>
        </w:rPr>
        <w:t>ίου</w:t>
      </w:r>
      <w:r w:rsidR="0022180B">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και πληρούνται όλα τα ακόλουθα κριτήρια</w:t>
      </w:r>
      <w:r w:rsidRPr="004F3427">
        <w:rPr>
          <w:rFonts w:ascii="Verdana" w:eastAsia="EUAlbertina-ReguItal-Identity-H" w:hAnsi="Verdana" w:cs="EUAlbertina-Regu"/>
          <w:sz w:val="20"/>
          <w:szCs w:val="20"/>
        </w:rPr>
        <w:t xml:space="preserve">: </w:t>
      </w:r>
    </w:p>
    <w:p w14:paraId="7F3A58D4" w14:textId="77777777" w:rsidR="006B3F18" w:rsidRDefault="004F3427">
      <w:pPr>
        <w:tabs>
          <w:tab w:val="left" w:pos="426"/>
        </w:tabs>
        <w:autoSpaceDE w:val="0"/>
        <w:autoSpaceDN w:val="0"/>
        <w:adjustRightInd w:val="0"/>
        <w:ind w:left="852" w:hanging="426"/>
        <w:jc w:val="both"/>
        <w:rPr>
          <w:rFonts w:ascii="Verdana" w:hAnsi="Verdana"/>
          <w:sz w:val="20"/>
          <w:szCs w:val="20"/>
        </w:rPr>
      </w:pPr>
      <w:r w:rsidRPr="004F3427">
        <w:rPr>
          <w:rFonts w:ascii="Verdana" w:eastAsia="EUAlbertina-Regu-Identity-H" w:hAnsi="Verdana" w:cs="EUAlbertina-Regu-Identity-H"/>
          <w:sz w:val="20"/>
          <w:szCs w:val="20"/>
        </w:rPr>
        <w:t>α</w:t>
      </w:r>
      <w:r w:rsidRPr="004F3427">
        <w:rPr>
          <w:rFonts w:ascii="Verdana" w:eastAsia="EUAlbertina-ReguItal-Identity-H" w:hAnsi="Verdana" w:cs="EUAlbertina-Regu"/>
          <w:sz w:val="20"/>
          <w:szCs w:val="20"/>
        </w:rPr>
        <w:t xml:space="preserve">) </w:t>
      </w:r>
      <w:r w:rsidR="008A0918">
        <w:rPr>
          <w:rFonts w:ascii="Verdana" w:eastAsia="EUAlbertina-ReguItal-Identity-H" w:hAnsi="Verdana" w:cs="EUAlbertina-Regu"/>
          <w:sz w:val="20"/>
          <w:szCs w:val="20"/>
        </w:rPr>
        <w:tab/>
      </w:r>
      <w:r w:rsidRPr="004F3427">
        <w:rPr>
          <w:rFonts w:ascii="Verdana" w:eastAsia="EUAlbertina-Regu-Identity-H" w:hAnsi="Verdana" w:cs="EUAlbertina-Regu-Identity-H"/>
          <w:sz w:val="20"/>
          <w:szCs w:val="20"/>
        </w:rPr>
        <w:t>η δημόσια δαπάνη που καταβάλλεται για την πράξη η οποία περιλαμβάνει εισφορές σε είδος δεν υπερβαίνει τη συνολική επιλέξιμη δαπάνη</w:t>
      </w:r>
      <w:r w:rsidRPr="004F3427">
        <w:rPr>
          <w:rFonts w:ascii="Verdana" w:eastAsia="EUAlbertina-ReguItal-Identity-H" w:hAnsi="Verdana" w:cs="EUAlbertina-Regu"/>
          <w:sz w:val="20"/>
          <w:szCs w:val="20"/>
        </w:rPr>
        <w:t xml:space="preserve">, </w:t>
      </w:r>
      <w:r w:rsidRPr="004F3427">
        <w:rPr>
          <w:rFonts w:ascii="Verdana" w:eastAsia="EUAlbertina-Regu-Identity-H" w:hAnsi="Verdana" w:cs="EUAlbertina-Regu-Identity-H"/>
          <w:sz w:val="20"/>
          <w:szCs w:val="20"/>
        </w:rPr>
        <w:t>εξαιρουμένων των εισφορών σε είδος</w:t>
      </w:r>
      <w:r w:rsidRPr="004F3427">
        <w:rPr>
          <w:rFonts w:ascii="Verdana" w:eastAsia="EUAlbertina-ReguItal-Identity-H" w:hAnsi="Verdana" w:cs="EUAlbertina-Regu"/>
          <w:sz w:val="20"/>
          <w:szCs w:val="20"/>
        </w:rPr>
        <w:t xml:space="preserve">, </w:t>
      </w:r>
      <w:r w:rsidRPr="004F3427">
        <w:rPr>
          <w:rFonts w:ascii="Verdana" w:eastAsia="EUAlbertina-Regu-Identity-H" w:hAnsi="Verdana" w:cs="EUAlbertina-Regu-Identity-H"/>
          <w:sz w:val="20"/>
          <w:szCs w:val="20"/>
        </w:rPr>
        <w:t xml:space="preserve">κατά την περάτωση της πράξης. </w:t>
      </w:r>
      <w:r w:rsidRPr="004F3427">
        <w:rPr>
          <w:rFonts w:ascii="Verdana" w:hAnsi="Verdana"/>
          <w:sz w:val="20"/>
          <w:szCs w:val="20"/>
        </w:rPr>
        <w:t xml:space="preserve">Οι συνεισφορές σε είδος μειώνουν ισόποσα τις χορηγούμενες από το Π.Δ.Ε. πιστώσεις στο </w:t>
      </w:r>
      <w:r w:rsidR="001F5C96">
        <w:rPr>
          <w:rFonts w:ascii="Verdana" w:hAnsi="Verdana"/>
          <w:sz w:val="20"/>
          <w:szCs w:val="20"/>
        </w:rPr>
        <w:t>δ</w:t>
      </w:r>
      <w:r w:rsidRPr="004F3427">
        <w:rPr>
          <w:rFonts w:ascii="Verdana" w:hAnsi="Verdana"/>
          <w:sz w:val="20"/>
          <w:szCs w:val="20"/>
        </w:rPr>
        <w:t>ικαιούχο.</w:t>
      </w:r>
    </w:p>
    <w:p w14:paraId="7C6EAC95" w14:textId="77777777" w:rsidR="006B3F18" w:rsidRDefault="004F3427">
      <w:pPr>
        <w:tabs>
          <w:tab w:val="left" w:pos="426"/>
        </w:tabs>
        <w:autoSpaceDE w:val="0"/>
        <w:autoSpaceDN w:val="0"/>
        <w:adjustRightInd w:val="0"/>
        <w:ind w:left="852"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β</w:t>
      </w:r>
      <w:r w:rsidRPr="004F3427">
        <w:rPr>
          <w:rFonts w:ascii="Verdana" w:eastAsia="EUAlbertina-ReguItal-Identity-H" w:hAnsi="Verdana" w:cs="EUAlbertina-Regu"/>
          <w:sz w:val="20"/>
          <w:szCs w:val="20"/>
        </w:rPr>
        <w:t xml:space="preserve">) </w:t>
      </w:r>
      <w:r w:rsidR="008A0918">
        <w:rPr>
          <w:rFonts w:ascii="Verdana" w:eastAsia="EUAlbertina-ReguItal-Identity-H" w:hAnsi="Verdana" w:cs="EUAlbertina-Regu"/>
          <w:sz w:val="20"/>
          <w:szCs w:val="20"/>
        </w:rPr>
        <w:tab/>
      </w:r>
      <w:r w:rsidRPr="004F3427">
        <w:rPr>
          <w:rFonts w:ascii="Verdana" w:eastAsia="EUAlbertina-Regu-Identity-H" w:hAnsi="Verdana" w:cs="EUAlbertina-Regu-Identity-H"/>
          <w:sz w:val="20"/>
          <w:szCs w:val="20"/>
        </w:rPr>
        <w:t>η αξία που αποδίδεται στις εισφορές σε είδος δεν υπερβαίνει τις δαπάνες που είναι γενικά αποδεκτές στην εν λόγω αγορά,</w:t>
      </w:r>
    </w:p>
    <w:p w14:paraId="3CDFBBCD" w14:textId="77777777" w:rsidR="006B3F18" w:rsidRDefault="004F3427">
      <w:pPr>
        <w:tabs>
          <w:tab w:val="left" w:pos="426"/>
        </w:tabs>
        <w:autoSpaceDE w:val="0"/>
        <w:autoSpaceDN w:val="0"/>
        <w:adjustRightInd w:val="0"/>
        <w:ind w:left="852"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γ) </w:t>
      </w:r>
      <w:r w:rsidR="008A0918">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η αξία και η χορήγηση της εισφοράς μπορεί να </w:t>
      </w:r>
      <w:r w:rsidR="00B55565">
        <w:rPr>
          <w:rFonts w:ascii="Verdana" w:eastAsia="EUAlbertina-Regu-Identity-H" w:hAnsi="Verdana" w:cs="EUAlbertina-Regu-Identity-H"/>
          <w:sz w:val="20"/>
          <w:szCs w:val="20"/>
        </w:rPr>
        <w:t xml:space="preserve">αποτελέσει αντικείμενο ανεξάρτητης εκτίμησης </w:t>
      </w:r>
      <w:r w:rsidRPr="004F3427">
        <w:rPr>
          <w:rFonts w:ascii="Verdana" w:eastAsia="EUAlbertina-Regu-Identity-H" w:hAnsi="Verdana" w:cs="EUAlbertina-Regu-Identity-H"/>
          <w:sz w:val="20"/>
          <w:szCs w:val="20"/>
        </w:rPr>
        <w:t>και επαλ</w:t>
      </w:r>
      <w:r w:rsidR="00B55565">
        <w:rPr>
          <w:rFonts w:ascii="Verdana" w:eastAsia="EUAlbertina-Regu-Identity-H" w:hAnsi="Verdana" w:cs="EUAlbertina-Regu-Identity-H"/>
          <w:sz w:val="20"/>
          <w:szCs w:val="20"/>
        </w:rPr>
        <w:t>ήθευσης</w:t>
      </w:r>
      <w:r w:rsidRPr="004F3427">
        <w:rPr>
          <w:rFonts w:ascii="Verdana" w:eastAsia="EUAlbertina-Regu-Identity-H" w:hAnsi="Verdana" w:cs="EUAlbertina-Regu-Identity-H"/>
          <w:sz w:val="20"/>
          <w:szCs w:val="20"/>
        </w:rPr>
        <w:t xml:space="preserve">, </w:t>
      </w:r>
    </w:p>
    <w:p w14:paraId="6E34820F" w14:textId="77777777" w:rsidR="006B3F18" w:rsidRDefault="004F3427">
      <w:pPr>
        <w:tabs>
          <w:tab w:val="left" w:pos="426"/>
        </w:tabs>
        <w:autoSpaceDE w:val="0"/>
        <w:autoSpaceDN w:val="0"/>
        <w:adjustRightInd w:val="0"/>
        <w:ind w:left="852"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δ) </w:t>
      </w:r>
      <w:r w:rsidR="008A0918">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στην περίπτωση παροχής γης ή ακινήτων, μπορεί να πραγματοποιηθεί πληρωμή σε μετρητά για τους σκοπούς σύμβασης </w:t>
      </w:r>
      <w:r w:rsidRPr="001F5C96">
        <w:rPr>
          <w:rFonts w:ascii="Verdana" w:eastAsia="EUAlbertina-Regu-Identity-H" w:hAnsi="Verdana" w:cs="EUAlbertina-Regu-Identity-H"/>
          <w:sz w:val="20"/>
          <w:szCs w:val="20"/>
        </w:rPr>
        <w:t xml:space="preserve">χρηματοδοτικής μίσθωσης ετήσιου ονομαστικού ύψους που δεν υπερβαίνει </w:t>
      </w:r>
      <w:r w:rsidR="001F5C96" w:rsidRPr="001F5C96">
        <w:rPr>
          <w:rFonts w:ascii="Verdana" w:eastAsia="EUAlbertina-Regu-Identity-H" w:hAnsi="Verdana" w:cs="EUAlbertina-Regu-Identity-H"/>
          <w:sz w:val="20"/>
          <w:szCs w:val="20"/>
        </w:rPr>
        <w:t>το 1€</w:t>
      </w:r>
      <w:r w:rsidRPr="001F5C96">
        <w:rPr>
          <w:rFonts w:ascii="Verdana" w:eastAsia="EUAlbertina-Regu-Identity-H" w:hAnsi="Verdana" w:cs="EUAlbertina-Regu-Identity-H"/>
          <w:sz w:val="20"/>
          <w:szCs w:val="20"/>
        </w:rPr>
        <w:t>. Η</w:t>
      </w:r>
      <w:r w:rsidRPr="004F3427">
        <w:rPr>
          <w:rFonts w:ascii="Verdana" w:eastAsia="EUAlbertina-Regu-Identity-H" w:hAnsi="Verdana" w:cs="EUAlbertina-Regu-Identity-H"/>
          <w:sz w:val="20"/>
          <w:szCs w:val="20"/>
        </w:rPr>
        <w:t xml:space="preserve"> αξία της γης ή των ακινήτων πιστοποιείται από ανεξάρτητο ειδικευμένο εμπειρογνώμονα ή δεόντως εξουσιοδοτημένο επίσημο φορέα και δεν υπερβαίνει το όριο </w:t>
      </w:r>
      <w:r w:rsidR="00B55565">
        <w:rPr>
          <w:rFonts w:ascii="Verdana" w:eastAsia="EUAlbertina-Regu-Identity-H" w:hAnsi="Verdana" w:cs="EUAlbertina-Regu-Identity-H"/>
          <w:sz w:val="20"/>
          <w:szCs w:val="20"/>
        </w:rPr>
        <w:t>του 10% των συνολικών επιλέξιμων δαπανών για την οικεία πράξη</w:t>
      </w:r>
      <w:r w:rsidR="00F33714">
        <w:rPr>
          <w:rFonts w:ascii="Verdana" w:eastAsia="EUAlbertina-Regu-Identity-H" w:hAnsi="Verdana" w:cs="EUAlbertina-Regu-Identity-H"/>
          <w:sz w:val="20"/>
          <w:szCs w:val="20"/>
        </w:rPr>
        <w:t xml:space="preserve">, </w:t>
      </w:r>
    </w:p>
    <w:p w14:paraId="6F6E6A70" w14:textId="77777777" w:rsidR="006B3F18" w:rsidRDefault="004F3427">
      <w:pPr>
        <w:tabs>
          <w:tab w:val="left" w:pos="426"/>
        </w:tabs>
        <w:autoSpaceDE w:val="0"/>
        <w:autoSpaceDN w:val="0"/>
        <w:adjustRightInd w:val="0"/>
        <w:ind w:left="852"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ε) </w:t>
      </w:r>
      <w:r w:rsidR="008A0918">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στην περίπτωση εισφορών σε είδος υπό μορφή άμισθης εργασίας, η αξία της εν λόγω εργασίας αποτιμάται με βάση τον επαληθευμένο χρόνο εργασίας και το</w:t>
      </w:r>
      <w:r w:rsidR="00B55565">
        <w:rPr>
          <w:rFonts w:ascii="Verdana" w:eastAsia="EUAlbertina-Regu-Identity-H" w:hAnsi="Verdana" w:cs="EUAlbertina-Regu-Identity-H"/>
          <w:sz w:val="20"/>
          <w:szCs w:val="20"/>
        </w:rPr>
        <w:t xml:space="preserve"> μικτό ωριαίο κόστος απασχόλησης </w:t>
      </w:r>
      <w:r w:rsidRPr="004F3427">
        <w:rPr>
          <w:rFonts w:ascii="Verdana" w:eastAsia="EUAlbertina-Regu-Identity-H" w:hAnsi="Verdana" w:cs="EUAlbertina-Regu-Identity-H"/>
          <w:sz w:val="20"/>
          <w:szCs w:val="20"/>
        </w:rPr>
        <w:t xml:space="preserve">για ισοδύναμη εργασία. </w:t>
      </w:r>
    </w:p>
    <w:p w14:paraId="79F64797" w14:textId="77777777" w:rsidR="006B3F18" w:rsidRDefault="004F3427">
      <w:pPr>
        <w:pStyle w:val="CM4"/>
        <w:tabs>
          <w:tab w:val="left" w:pos="426"/>
          <w:tab w:val="left" w:pos="5070"/>
        </w:tabs>
        <w:spacing w:before="0" w:after="120" w:line="264" w:lineRule="auto"/>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2</w:t>
      </w:r>
      <w:r w:rsidRPr="00B55565">
        <w:rPr>
          <w:rFonts w:ascii="Verdana" w:eastAsia="EUAlbertina-Regu-Identity-H" w:hAnsi="Verdana" w:cs="EUAlbertina-Regu-Identity-H"/>
          <w:sz w:val="20"/>
          <w:szCs w:val="20"/>
        </w:rPr>
        <w:t xml:space="preserve">. </w:t>
      </w:r>
      <w:r w:rsidR="00F33714">
        <w:rPr>
          <w:rFonts w:ascii="Verdana" w:eastAsia="EUAlbertina-Regu-Identity-H" w:hAnsi="Verdana" w:cs="EUAlbertina-Regu-Identity-H"/>
          <w:sz w:val="20"/>
          <w:szCs w:val="20"/>
        </w:rPr>
        <w:tab/>
      </w:r>
      <w:r w:rsidRPr="00B55565">
        <w:rPr>
          <w:rFonts w:ascii="Verdana" w:eastAsia="EUAlbertina-Regu-Identity-H" w:hAnsi="Verdana" w:cs="EUAlbertina-Regu-Identity-H"/>
          <w:sz w:val="20"/>
          <w:szCs w:val="20"/>
        </w:rPr>
        <w:t>Για πράξεις συγχρηματοδοτούμενες από ΕΚΤ: Οι συνεισφορές σε είδος με τη μορφή επιδομάτων ή μισθών που καταβάλλονται από τρίτον υπέρ των συμμετεχόντων σε μια πράξη δύνανται να είναι επιλέξιμες για συνδρομή από το ΕΚΤ, εφόσον οι συνεισφορές σε είδος γίνονται σύμφωνα με τους εθνικούς κανόνες, συμπεριλαμβανομένων των λογιστικών κανόνων και δεν υπερβαίνουν το κόστος που βαρύνει τον τρίτο.</w:t>
      </w:r>
    </w:p>
    <w:p w14:paraId="78256443" w14:textId="77777777" w:rsidR="006B3F18" w:rsidRDefault="004F3427">
      <w:pPr>
        <w:tabs>
          <w:tab w:val="left" w:pos="426"/>
        </w:tabs>
        <w:autoSpaceDE w:val="0"/>
        <w:autoSpaceDN w:val="0"/>
        <w:adjustRightInd w:val="0"/>
        <w:ind w:left="426" w:hanging="426"/>
        <w:jc w:val="both"/>
        <w:rPr>
          <w:rFonts w:ascii="Verdana" w:hAnsi="Verdana"/>
          <w:sz w:val="20"/>
          <w:szCs w:val="20"/>
        </w:rPr>
      </w:pPr>
      <w:r w:rsidRPr="004F3427">
        <w:rPr>
          <w:rFonts w:ascii="Verdana" w:hAnsi="Verdana"/>
          <w:sz w:val="20"/>
          <w:szCs w:val="20"/>
        </w:rPr>
        <w:t xml:space="preserve">3. </w:t>
      </w:r>
      <w:r w:rsidR="008A0918">
        <w:rPr>
          <w:rFonts w:ascii="Verdana" w:hAnsi="Verdana"/>
          <w:sz w:val="20"/>
          <w:szCs w:val="20"/>
        </w:rPr>
        <w:tab/>
      </w:r>
      <w:r w:rsidRPr="004F3427">
        <w:rPr>
          <w:rFonts w:ascii="Verdana" w:hAnsi="Verdana"/>
          <w:sz w:val="20"/>
          <w:szCs w:val="20"/>
        </w:rPr>
        <w:t>Στις περιπτώσεις κρατικών ενισχύσεων ισχύουν οι ειδικότεροι όροι του καθεστώτος ενίσχυσης.</w:t>
      </w:r>
    </w:p>
    <w:p w14:paraId="4D845AA5" w14:textId="77777777" w:rsidR="000A0C9D" w:rsidRDefault="000A0C9D" w:rsidP="000A0C9D">
      <w:pPr>
        <w:pStyle w:val="a"/>
      </w:pPr>
      <w:bookmarkStart w:id="1171" w:name="_Toc423136544"/>
      <w:bookmarkStart w:id="1172" w:name="_Toc423140450"/>
      <w:bookmarkStart w:id="1173" w:name="_Toc423141045"/>
      <w:bookmarkStart w:id="1174" w:name="_Toc423136545"/>
      <w:bookmarkStart w:id="1175" w:name="_Toc423140451"/>
      <w:bookmarkStart w:id="1176" w:name="_Toc423141046"/>
      <w:bookmarkStart w:id="1177" w:name="_Toc423136546"/>
      <w:bookmarkStart w:id="1178" w:name="_Toc423140452"/>
      <w:bookmarkStart w:id="1179" w:name="_Toc423141047"/>
      <w:bookmarkStart w:id="1180" w:name="_Toc423136547"/>
      <w:bookmarkStart w:id="1181" w:name="_Toc423140453"/>
      <w:bookmarkStart w:id="1182" w:name="_Toc423141048"/>
      <w:bookmarkStart w:id="1183" w:name="_Toc423136548"/>
      <w:bookmarkStart w:id="1184" w:name="_Toc423140454"/>
      <w:bookmarkStart w:id="1185" w:name="_Toc423141049"/>
      <w:bookmarkStart w:id="1186" w:name="_Toc423136549"/>
      <w:bookmarkStart w:id="1187" w:name="_Toc423140455"/>
      <w:bookmarkStart w:id="1188" w:name="_Toc423141050"/>
      <w:bookmarkStart w:id="1189" w:name="_Toc423136550"/>
      <w:bookmarkStart w:id="1190" w:name="_Toc423140456"/>
      <w:bookmarkStart w:id="1191" w:name="_Toc423141051"/>
      <w:bookmarkStart w:id="1192" w:name="_Toc423136551"/>
      <w:bookmarkStart w:id="1193" w:name="_Toc423140457"/>
      <w:bookmarkStart w:id="1194" w:name="_Toc423141052"/>
      <w:bookmarkStart w:id="1195" w:name="_Ref390948285"/>
      <w:bookmarkStart w:id="1196" w:name="_Toc42314105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14:paraId="699652F7" w14:textId="77777777" w:rsidR="006B3F18" w:rsidRDefault="004F3427">
      <w:pPr>
        <w:pStyle w:val="3"/>
        <w:numPr>
          <w:ilvl w:val="0"/>
          <w:numId w:val="0"/>
        </w:numPr>
        <w:spacing w:before="0" w:after="120" w:line="264" w:lineRule="auto"/>
        <w:jc w:val="center"/>
        <w:rPr>
          <w:rFonts w:ascii="Verdana" w:hAnsi="Verdana"/>
          <w:i w:val="0"/>
          <w:sz w:val="20"/>
        </w:rPr>
      </w:pPr>
      <w:r w:rsidRPr="004F3427">
        <w:rPr>
          <w:rFonts w:ascii="Verdana" w:hAnsi="Verdana"/>
          <w:i w:val="0"/>
          <w:sz w:val="20"/>
        </w:rPr>
        <w:t>Αποσβέσεις</w:t>
      </w:r>
      <w:bookmarkEnd w:id="1195"/>
      <w:bookmarkEnd w:id="1196"/>
    </w:p>
    <w:p w14:paraId="46F9C491" w14:textId="77777777" w:rsidR="006B3F18" w:rsidRDefault="004F3427">
      <w:pPr>
        <w:pStyle w:val="msonospacing0"/>
        <w:spacing w:after="120" w:line="264" w:lineRule="auto"/>
        <w:jc w:val="both"/>
        <w:rPr>
          <w:rFonts w:ascii="Verdana" w:hAnsi="Verdana"/>
          <w:sz w:val="20"/>
          <w:szCs w:val="20"/>
        </w:rPr>
      </w:pPr>
      <w:r w:rsidRPr="004F3427">
        <w:rPr>
          <w:rFonts w:ascii="Verdana" w:hAnsi="Verdana"/>
          <w:sz w:val="20"/>
          <w:szCs w:val="20"/>
        </w:rPr>
        <w:t xml:space="preserve">Οι δαπάνες απόσβεσης παγίων στοιχείων μπορεί να θεωρηθούν επιλέξιμες όταν πληρούνται οι ακόλουθες προϋποθέσεις: </w:t>
      </w:r>
    </w:p>
    <w:p w14:paraId="76F6CBA9"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α) </w:t>
      </w:r>
      <w:r w:rsidR="008A0918">
        <w:rPr>
          <w:rFonts w:ascii="Verdana" w:hAnsi="Verdana"/>
          <w:sz w:val="20"/>
          <w:szCs w:val="20"/>
        </w:rPr>
        <w:tab/>
      </w:r>
      <w:r w:rsidRPr="004F3427">
        <w:rPr>
          <w:rFonts w:ascii="Verdana" w:hAnsi="Verdana"/>
          <w:sz w:val="20"/>
          <w:szCs w:val="20"/>
        </w:rPr>
        <w:t>τα πάγια στοιχεία χρησιμοποιούνται για την εκτέλεση της πράξης</w:t>
      </w:r>
      <w:r w:rsidR="00795AC4">
        <w:rPr>
          <w:rFonts w:ascii="Verdana" w:hAnsi="Verdana"/>
          <w:sz w:val="20"/>
          <w:szCs w:val="20"/>
        </w:rPr>
        <w:t>,</w:t>
      </w:r>
    </w:p>
    <w:p w14:paraId="74EFFC31"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β) </w:t>
      </w:r>
      <w:r w:rsidR="008A0918">
        <w:rPr>
          <w:rFonts w:ascii="Verdana" w:hAnsi="Verdana"/>
          <w:sz w:val="20"/>
          <w:szCs w:val="20"/>
        </w:rPr>
        <w:tab/>
      </w:r>
      <w:r w:rsidRPr="004F3427">
        <w:rPr>
          <w:rFonts w:ascii="Verdana" w:hAnsi="Verdana"/>
          <w:sz w:val="20"/>
          <w:szCs w:val="20"/>
        </w:rPr>
        <w:t>δεν έχουν χρησιμοποιηθεί για την αγορά τους δημόσιες επιχορηγήσεις, κοινοτικές ή εθνικές</w:t>
      </w:r>
      <w:r w:rsidR="00795AC4">
        <w:rPr>
          <w:rFonts w:ascii="Verdana" w:hAnsi="Verdana"/>
          <w:sz w:val="20"/>
          <w:szCs w:val="20"/>
        </w:rPr>
        <w:t>,</w:t>
      </w:r>
    </w:p>
    <w:p w14:paraId="35AACFEC"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γ) </w:t>
      </w:r>
      <w:r w:rsidR="008A0918">
        <w:rPr>
          <w:rFonts w:ascii="Verdana" w:hAnsi="Verdana"/>
          <w:sz w:val="20"/>
          <w:szCs w:val="20"/>
        </w:rPr>
        <w:tab/>
      </w:r>
      <w:r w:rsidRPr="004F3427">
        <w:rPr>
          <w:rFonts w:ascii="Verdana" w:hAnsi="Verdana"/>
          <w:sz w:val="20"/>
          <w:szCs w:val="20"/>
        </w:rPr>
        <w:t xml:space="preserve">υπολογίζονται με τους κατάλληλους λογιστικούς κανόνες και αποτυπώνονται στο λογιστικό σύστημα που τηρεί ο </w:t>
      </w:r>
      <w:r w:rsidR="008C6ED7">
        <w:rPr>
          <w:rFonts w:ascii="Verdana" w:hAnsi="Verdana"/>
          <w:sz w:val="20"/>
          <w:szCs w:val="20"/>
        </w:rPr>
        <w:t>δικαιούχος</w:t>
      </w:r>
      <w:r w:rsidR="00795AC4">
        <w:rPr>
          <w:rFonts w:ascii="Verdana" w:hAnsi="Verdana"/>
          <w:sz w:val="20"/>
          <w:szCs w:val="20"/>
        </w:rPr>
        <w:t>,</w:t>
      </w:r>
    </w:p>
    <w:p w14:paraId="74F76EC4"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δ) </w:t>
      </w:r>
      <w:r w:rsidR="008A0918">
        <w:rPr>
          <w:rFonts w:ascii="Verdana" w:hAnsi="Verdana"/>
          <w:sz w:val="20"/>
          <w:szCs w:val="20"/>
        </w:rPr>
        <w:tab/>
      </w:r>
      <w:r w:rsidRPr="004F3427">
        <w:rPr>
          <w:rFonts w:ascii="Verdana" w:hAnsi="Verdana"/>
          <w:sz w:val="20"/>
          <w:szCs w:val="20"/>
        </w:rPr>
        <w:t>το ποσό της δαπάνης δικαιολογείται με δικαιολογητικά έγγραφα που έχουν ισοδύναμη αποδεικτική αξία με τιμολόγια</w:t>
      </w:r>
      <w:r w:rsidR="00795AC4">
        <w:rPr>
          <w:rFonts w:ascii="Verdana" w:hAnsi="Verdana"/>
          <w:sz w:val="20"/>
          <w:szCs w:val="20"/>
        </w:rPr>
        <w:t>,</w:t>
      </w:r>
    </w:p>
    <w:p w14:paraId="536153D5"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ε) </w:t>
      </w:r>
      <w:r w:rsidR="008A0918">
        <w:rPr>
          <w:rFonts w:ascii="Verdana" w:hAnsi="Verdana"/>
          <w:sz w:val="20"/>
          <w:szCs w:val="20"/>
        </w:rPr>
        <w:tab/>
      </w:r>
      <w:r w:rsidRPr="004F3427">
        <w:rPr>
          <w:rFonts w:ascii="Verdana" w:hAnsi="Verdana"/>
          <w:sz w:val="20"/>
          <w:szCs w:val="20"/>
        </w:rPr>
        <w:t>οι δαπάνες απόσβεσης αφορούν αποκλειστικά την περίοδο υλοποίησης της πράξης και ειδικότερα την χρονική περίοδο που τα πάγια χρησιμοποιούνται για τους σκοπούς της πράξης.</w:t>
      </w:r>
    </w:p>
    <w:p w14:paraId="57D9EB2B" w14:textId="77777777" w:rsidR="000A0C9D" w:rsidRDefault="000A0C9D" w:rsidP="000A0C9D">
      <w:pPr>
        <w:pStyle w:val="a"/>
      </w:pPr>
      <w:bookmarkStart w:id="1197" w:name="_Toc423136554"/>
      <w:bookmarkStart w:id="1198" w:name="_Toc423140460"/>
      <w:bookmarkStart w:id="1199" w:name="_Toc423141055"/>
      <w:bookmarkStart w:id="1200" w:name="_Toc423136555"/>
      <w:bookmarkStart w:id="1201" w:name="_Toc423140461"/>
      <w:bookmarkStart w:id="1202" w:name="_Toc423141056"/>
      <w:bookmarkStart w:id="1203" w:name="_Toc423136556"/>
      <w:bookmarkStart w:id="1204" w:name="_Toc423140462"/>
      <w:bookmarkStart w:id="1205" w:name="_Toc423141057"/>
      <w:bookmarkStart w:id="1206" w:name="_Toc423136557"/>
      <w:bookmarkStart w:id="1207" w:name="_Toc423140463"/>
      <w:bookmarkStart w:id="1208" w:name="_Toc423141058"/>
      <w:bookmarkStart w:id="1209" w:name="_Toc423136558"/>
      <w:bookmarkStart w:id="1210" w:name="_Toc423140464"/>
      <w:bookmarkStart w:id="1211" w:name="_Toc423141059"/>
      <w:bookmarkStart w:id="1212" w:name="_Toc423136559"/>
      <w:bookmarkStart w:id="1213" w:name="_Toc423140465"/>
      <w:bookmarkStart w:id="1214" w:name="_Toc423141060"/>
      <w:bookmarkStart w:id="1215" w:name="_Toc423136560"/>
      <w:bookmarkStart w:id="1216" w:name="_Toc423140466"/>
      <w:bookmarkStart w:id="1217" w:name="_Toc423141061"/>
      <w:bookmarkStart w:id="1218" w:name="_Toc423136561"/>
      <w:bookmarkStart w:id="1219" w:name="_Toc423140467"/>
      <w:bookmarkStart w:id="1220" w:name="_Toc423141062"/>
      <w:bookmarkStart w:id="1221" w:name="_Toc423136562"/>
      <w:bookmarkStart w:id="1222" w:name="_Toc423140468"/>
      <w:bookmarkStart w:id="1223" w:name="_Toc423141063"/>
      <w:bookmarkStart w:id="1224" w:name="_Toc423136563"/>
      <w:bookmarkStart w:id="1225" w:name="_Toc423140469"/>
      <w:bookmarkStart w:id="1226" w:name="_Toc423141064"/>
      <w:bookmarkStart w:id="1227" w:name="_Toc423136564"/>
      <w:bookmarkStart w:id="1228" w:name="_Toc423140470"/>
      <w:bookmarkStart w:id="1229" w:name="_Toc423141065"/>
      <w:bookmarkStart w:id="1230" w:name="_Toc423136565"/>
      <w:bookmarkStart w:id="1231" w:name="_Toc423140471"/>
      <w:bookmarkStart w:id="1232" w:name="_Toc423141066"/>
      <w:bookmarkStart w:id="1233" w:name="_Toc423136566"/>
      <w:bookmarkStart w:id="1234" w:name="_Toc423140472"/>
      <w:bookmarkStart w:id="1235" w:name="_Toc423141067"/>
      <w:bookmarkStart w:id="1236" w:name="_Toc423136567"/>
      <w:bookmarkStart w:id="1237" w:name="_Toc423140473"/>
      <w:bookmarkStart w:id="1238" w:name="_Toc423141068"/>
      <w:bookmarkStart w:id="1239" w:name="_Toc423136568"/>
      <w:bookmarkStart w:id="1240" w:name="_Toc423140474"/>
      <w:bookmarkStart w:id="1241" w:name="_Toc423141069"/>
      <w:bookmarkStart w:id="1242" w:name="_Toc423136569"/>
      <w:bookmarkStart w:id="1243" w:name="_Toc423140475"/>
      <w:bookmarkStart w:id="1244" w:name="_Toc423141070"/>
      <w:bookmarkStart w:id="1245" w:name="_Toc423136570"/>
      <w:bookmarkStart w:id="1246" w:name="_Toc423140476"/>
      <w:bookmarkStart w:id="1247" w:name="_Toc423141071"/>
      <w:bookmarkStart w:id="1248" w:name="_Toc423136571"/>
      <w:bookmarkStart w:id="1249" w:name="_Toc423140477"/>
      <w:bookmarkStart w:id="1250" w:name="_Toc423141072"/>
      <w:bookmarkStart w:id="1251" w:name="_Toc423136572"/>
      <w:bookmarkStart w:id="1252" w:name="_Toc423140478"/>
      <w:bookmarkStart w:id="1253" w:name="_Toc423141073"/>
      <w:bookmarkStart w:id="1254" w:name="_Toc423136573"/>
      <w:bookmarkStart w:id="1255" w:name="_Toc423140479"/>
      <w:bookmarkStart w:id="1256" w:name="_Toc423141074"/>
      <w:bookmarkStart w:id="1257" w:name="_Toc423136574"/>
      <w:bookmarkStart w:id="1258" w:name="_Toc423140480"/>
      <w:bookmarkStart w:id="1259" w:name="_Toc423141075"/>
      <w:bookmarkStart w:id="1260" w:name="_Toc423136575"/>
      <w:bookmarkStart w:id="1261" w:name="_Toc423140481"/>
      <w:bookmarkStart w:id="1262" w:name="_Toc423141076"/>
      <w:bookmarkStart w:id="1263" w:name="_Toc423136576"/>
      <w:bookmarkStart w:id="1264" w:name="_Toc423140482"/>
      <w:bookmarkStart w:id="1265" w:name="_Toc423141077"/>
      <w:bookmarkStart w:id="1266" w:name="_Toc423136577"/>
      <w:bookmarkStart w:id="1267" w:name="_Toc423140483"/>
      <w:bookmarkStart w:id="1268" w:name="_Toc423141078"/>
      <w:bookmarkStart w:id="1269" w:name="_Toc423136578"/>
      <w:bookmarkStart w:id="1270" w:name="_Toc423140484"/>
      <w:bookmarkStart w:id="1271" w:name="_Toc423141079"/>
      <w:bookmarkStart w:id="1272" w:name="_Toc423136579"/>
      <w:bookmarkStart w:id="1273" w:name="_Toc423140485"/>
      <w:bookmarkStart w:id="1274" w:name="_Toc423141080"/>
      <w:bookmarkStart w:id="1275" w:name="_Toc423136580"/>
      <w:bookmarkStart w:id="1276" w:name="_Toc423140486"/>
      <w:bookmarkStart w:id="1277" w:name="_Toc423141081"/>
      <w:bookmarkStart w:id="1278" w:name="_Toc423136581"/>
      <w:bookmarkStart w:id="1279" w:name="_Toc423140487"/>
      <w:bookmarkStart w:id="1280" w:name="_Toc423141082"/>
      <w:bookmarkStart w:id="1281" w:name="_Toc423136582"/>
      <w:bookmarkStart w:id="1282" w:name="_Toc423140488"/>
      <w:bookmarkStart w:id="1283" w:name="_Toc423141083"/>
      <w:bookmarkStart w:id="1284" w:name="_Toc423136583"/>
      <w:bookmarkStart w:id="1285" w:name="_Toc423140489"/>
      <w:bookmarkStart w:id="1286" w:name="_Toc423141084"/>
      <w:bookmarkStart w:id="1287" w:name="_Toc423136584"/>
      <w:bookmarkStart w:id="1288" w:name="_Toc423140490"/>
      <w:bookmarkStart w:id="1289" w:name="_Toc423141085"/>
      <w:bookmarkStart w:id="1290" w:name="_Toc423136585"/>
      <w:bookmarkStart w:id="1291" w:name="_Toc423140491"/>
      <w:bookmarkStart w:id="1292" w:name="_Toc423141086"/>
      <w:bookmarkStart w:id="1293" w:name="_Toc423136586"/>
      <w:bookmarkStart w:id="1294" w:name="_Toc423140492"/>
      <w:bookmarkStart w:id="1295" w:name="_Toc423141087"/>
      <w:bookmarkStart w:id="1296" w:name="_Toc423136587"/>
      <w:bookmarkStart w:id="1297" w:name="_Toc423140493"/>
      <w:bookmarkStart w:id="1298" w:name="_Toc423141088"/>
      <w:bookmarkStart w:id="1299" w:name="_Toc423136588"/>
      <w:bookmarkStart w:id="1300" w:name="_Toc423140494"/>
      <w:bookmarkStart w:id="1301" w:name="_Toc423141089"/>
      <w:bookmarkStart w:id="1302" w:name="_Toc423136589"/>
      <w:bookmarkStart w:id="1303" w:name="_Toc423140495"/>
      <w:bookmarkStart w:id="1304" w:name="_Toc423141090"/>
      <w:bookmarkStart w:id="1305" w:name="_Toc423136590"/>
      <w:bookmarkStart w:id="1306" w:name="_Toc423140496"/>
      <w:bookmarkStart w:id="1307" w:name="_Toc423141091"/>
      <w:bookmarkStart w:id="1308" w:name="_Toc423136591"/>
      <w:bookmarkStart w:id="1309" w:name="_Toc423140497"/>
      <w:bookmarkStart w:id="1310" w:name="_Toc423141092"/>
      <w:bookmarkStart w:id="1311" w:name="_Toc423136592"/>
      <w:bookmarkStart w:id="1312" w:name="_Toc423140498"/>
      <w:bookmarkStart w:id="1313" w:name="_Toc423141093"/>
      <w:bookmarkStart w:id="1314" w:name="_Toc423136593"/>
      <w:bookmarkStart w:id="1315" w:name="_Toc423140499"/>
      <w:bookmarkStart w:id="1316" w:name="_Toc423141094"/>
      <w:bookmarkStart w:id="1317" w:name="_Toc423136594"/>
      <w:bookmarkStart w:id="1318" w:name="_Toc423140500"/>
      <w:bookmarkStart w:id="1319" w:name="_Toc423141095"/>
      <w:bookmarkStart w:id="1320" w:name="_Toc423136595"/>
      <w:bookmarkStart w:id="1321" w:name="_Toc423140501"/>
      <w:bookmarkStart w:id="1322" w:name="_Toc423141096"/>
      <w:bookmarkStart w:id="1323" w:name="_Toc423136596"/>
      <w:bookmarkStart w:id="1324" w:name="_Toc423140502"/>
      <w:bookmarkStart w:id="1325" w:name="_Toc423141097"/>
      <w:bookmarkStart w:id="1326" w:name="_Toc423136597"/>
      <w:bookmarkStart w:id="1327" w:name="_Toc423140503"/>
      <w:bookmarkStart w:id="1328" w:name="_Toc423141098"/>
      <w:bookmarkStart w:id="1329" w:name="_Toc423136598"/>
      <w:bookmarkStart w:id="1330" w:name="_Toc423140504"/>
      <w:bookmarkStart w:id="1331" w:name="_Toc423141099"/>
      <w:bookmarkStart w:id="1332" w:name="_Toc423136599"/>
      <w:bookmarkStart w:id="1333" w:name="_Toc423140505"/>
      <w:bookmarkStart w:id="1334" w:name="_Toc423141100"/>
      <w:bookmarkStart w:id="1335" w:name="_Toc423136600"/>
      <w:bookmarkStart w:id="1336" w:name="_Toc423140506"/>
      <w:bookmarkStart w:id="1337" w:name="_Toc423141101"/>
      <w:bookmarkStart w:id="1338" w:name="_Toc423136601"/>
      <w:bookmarkStart w:id="1339" w:name="_Toc423140507"/>
      <w:bookmarkStart w:id="1340" w:name="_Toc423141102"/>
      <w:bookmarkStart w:id="1341" w:name="_Toc423136602"/>
      <w:bookmarkStart w:id="1342" w:name="_Toc423140508"/>
      <w:bookmarkStart w:id="1343" w:name="_Toc423141103"/>
      <w:bookmarkStart w:id="1344" w:name="_Toc423136603"/>
      <w:bookmarkStart w:id="1345" w:name="_Toc423140509"/>
      <w:bookmarkStart w:id="1346" w:name="_Toc423141104"/>
      <w:bookmarkStart w:id="1347" w:name="_Toc423136604"/>
      <w:bookmarkStart w:id="1348" w:name="_Toc423140510"/>
      <w:bookmarkStart w:id="1349" w:name="_Toc423141105"/>
      <w:bookmarkStart w:id="1350" w:name="_Toc423136605"/>
      <w:bookmarkStart w:id="1351" w:name="_Toc423140511"/>
      <w:bookmarkStart w:id="1352" w:name="_Toc423141106"/>
      <w:bookmarkStart w:id="1353" w:name="_Toc423136606"/>
      <w:bookmarkStart w:id="1354" w:name="_Toc423140512"/>
      <w:bookmarkStart w:id="1355" w:name="_Toc423141107"/>
      <w:bookmarkStart w:id="1356" w:name="_Toc423136607"/>
      <w:bookmarkStart w:id="1357" w:name="_Toc423140513"/>
      <w:bookmarkStart w:id="1358" w:name="_Toc423141108"/>
      <w:bookmarkStart w:id="1359" w:name="_Toc423136608"/>
      <w:bookmarkStart w:id="1360" w:name="_Toc423140514"/>
      <w:bookmarkStart w:id="1361" w:name="_Toc423141109"/>
      <w:bookmarkStart w:id="1362" w:name="_Toc423136609"/>
      <w:bookmarkStart w:id="1363" w:name="_Toc423140515"/>
      <w:bookmarkStart w:id="1364" w:name="_Toc423141110"/>
      <w:bookmarkStart w:id="1365" w:name="_Toc423136610"/>
      <w:bookmarkStart w:id="1366" w:name="_Toc423140516"/>
      <w:bookmarkStart w:id="1367" w:name="_Toc423141111"/>
      <w:bookmarkStart w:id="1368" w:name="_Toc423136611"/>
      <w:bookmarkStart w:id="1369" w:name="_Toc423140517"/>
      <w:bookmarkStart w:id="1370" w:name="_Toc423141112"/>
      <w:bookmarkStart w:id="1371" w:name="_Toc423136612"/>
      <w:bookmarkStart w:id="1372" w:name="_Toc423140518"/>
      <w:bookmarkStart w:id="1373" w:name="_Toc423141113"/>
      <w:bookmarkStart w:id="1374" w:name="_Toc423136613"/>
      <w:bookmarkStart w:id="1375" w:name="_Toc423140519"/>
      <w:bookmarkStart w:id="1376" w:name="_Toc423141114"/>
      <w:bookmarkStart w:id="1377" w:name="_Toc423136614"/>
      <w:bookmarkStart w:id="1378" w:name="_Toc423140520"/>
      <w:bookmarkStart w:id="1379" w:name="_Toc423141115"/>
      <w:bookmarkStart w:id="1380" w:name="_Toc423136615"/>
      <w:bookmarkStart w:id="1381" w:name="_Toc423140521"/>
      <w:bookmarkStart w:id="1382" w:name="_Toc423141116"/>
      <w:bookmarkStart w:id="1383" w:name="_Toc423136616"/>
      <w:bookmarkStart w:id="1384" w:name="_Toc423140522"/>
      <w:bookmarkStart w:id="1385" w:name="_Toc423141117"/>
      <w:bookmarkStart w:id="1386" w:name="_Toc423136617"/>
      <w:bookmarkStart w:id="1387" w:name="_Toc423140523"/>
      <w:bookmarkStart w:id="1388" w:name="_Toc423141118"/>
      <w:bookmarkStart w:id="1389" w:name="_Toc423136618"/>
      <w:bookmarkStart w:id="1390" w:name="_Toc423140524"/>
      <w:bookmarkStart w:id="1391" w:name="_Toc423141119"/>
      <w:bookmarkStart w:id="1392" w:name="_Toc423136619"/>
      <w:bookmarkStart w:id="1393" w:name="_Toc423140525"/>
      <w:bookmarkStart w:id="1394" w:name="_Toc423141120"/>
      <w:bookmarkStart w:id="1395" w:name="_Toc423136620"/>
      <w:bookmarkStart w:id="1396" w:name="_Toc423140526"/>
      <w:bookmarkStart w:id="1397" w:name="_Toc423141121"/>
      <w:bookmarkStart w:id="1398" w:name="_Toc423136621"/>
      <w:bookmarkStart w:id="1399" w:name="_Toc423140527"/>
      <w:bookmarkStart w:id="1400" w:name="_Toc423141122"/>
      <w:bookmarkStart w:id="1401" w:name="_Toc423136622"/>
      <w:bookmarkStart w:id="1402" w:name="_Toc423140528"/>
      <w:bookmarkStart w:id="1403" w:name="_Toc423141123"/>
      <w:bookmarkStart w:id="1404" w:name="_Toc423136623"/>
      <w:bookmarkStart w:id="1405" w:name="_Toc423140529"/>
      <w:bookmarkStart w:id="1406" w:name="_Toc423141124"/>
      <w:bookmarkStart w:id="1407" w:name="_Toc423136624"/>
      <w:bookmarkStart w:id="1408" w:name="_Toc423140530"/>
      <w:bookmarkStart w:id="1409" w:name="_Toc423141125"/>
      <w:bookmarkStart w:id="1410" w:name="_Toc423136625"/>
      <w:bookmarkStart w:id="1411" w:name="_Toc423140531"/>
      <w:bookmarkStart w:id="1412" w:name="_Toc423141126"/>
      <w:bookmarkStart w:id="1413" w:name="_Toc423136626"/>
      <w:bookmarkStart w:id="1414" w:name="_Toc423140532"/>
      <w:bookmarkStart w:id="1415" w:name="_Toc423141127"/>
      <w:bookmarkStart w:id="1416" w:name="_Toc423136627"/>
      <w:bookmarkStart w:id="1417" w:name="_Toc423140533"/>
      <w:bookmarkStart w:id="1418" w:name="_Toc423141128"/>
      <w:bookmarkStart w:id="1419" w:name="_Toc423136628"/>
      <w:bookmarkStart w:id="1420" w:name="_Toc423140534"/>
      <w:bookmarkStart w:id="1421" w:name="_Toc423141129"/>
      <w:bookmarkStart w:id="1422" w:name="_Toc423136629"/>
      <w:bookmarkStart w:id="1423" w:name="_Toc423140535"/>
      <w:bookmarkStart w:id="1424" w:name="_Toc423141130"/>
      <w:bookmarkStart w:id="1425" w:name="_Toc423136630"/>
      <w:bookmarkStart w:id="1426" w:name="_Toc423140536"/>
      <w:bookmarkStart w:id="1427" w:name="_Toc423141131"/>
      <w:bookmarkStart w:id="1428" w:name="_Toc423136631"/>
      <w:bookmarkStart w:id="1429" w:name="_Toc423140537"/>
      <w:bookmarkStart w:id="1430" w:name="_Toc423141132"/>
      <w:bookmarkStart w:id="1431" w:name="_Toc423136632"/>
      <w:bookmarkStart w:id="1432" w:name="_Toc423140538"/>
      <w:bookmarkStart w:id="1433" w:name="_Toc423141133"/>
      <w:bookmarkStart w:id="1434" w:name="_Toc423136633"/>
      <w:bookmarkStart w:id="1435" w:name="_Toc423140539"/>
      <w:bookmarkStart w:id="1436" w:name="_Toc423141134"/>
      <w:bookmarkStart w:id="1437" w:name="_Toc423136634"/>
      <w:bookmarkStart w:id="1438" w:name="_Toc423140540"/>
      <w:bookmarkStart w:id="1439" w:name="_Toc423141135"/>
      <w:bookmarkStart w:id="1440" w:name="_Toc423136635"/>
      <w:bookmarkStart w:id="1441" w:name="_Toc423140541"/>
      <w:bookmarkStart w:id="1442" w:name="_Toc423141136"/>
      <w:bookmarkStart w:id="1443" w:name="_Toc423136636"/>
      <w:bookmarkStart w:id="1444" w:name="_Toc423140542"/>
      <w:bookmarkStart w:id="1445" w:name="_Toc423141137"/>
      <w:bookmarkStart w:id="1446" w:name="_Toc423136637"/>
      <w:bookmarkStart w:id="1447" w:name="_Toc423140543"/>
      <w:bookmarkStart w:id="1448" w:name="_Toc423141138"/>
      <w:bookmarkStart w:id="1449" w:name="_Toc423136638"/>
      <w:bookmarkStart w:id="1450" w:name="_Toc423140544"/>
      <w:bookmarkStart w:id="1451" w:name="_Toc423141139"/>
      <w:bookmarkStart w:id="1452" w:name="_Toc423136639"/>
      <w:bookmarkStart w:id="1453" w:name="_Toc423140545"/>
      <w:bookmarkStart w:id="1454" w:name="_Toc423141140"/>
      <w:bookmarkStart w:id="1455" w:name="_Toc423136640"/>
      <w:bookmarkStart w:id="1456" w:name="_Toc423140546"/>
      <w:bookmarkStart w:id="1457" w:name="_Toc423141141"/>
      <w:bookmarkStart w:id="1458" w:name="_Toc423136641"/>
      <w:bookmarkStart w:id="1459" w:name="_Toc423140547"/>
      <w:bookmarkStart w:id="1460" w:name="_Toc423141142"/>
      <w:bookmarkStart w:id="1461" w:name="_Toc423136642"/>
      <w:bookmarkStart w:id="1462" w:name="_Toc423140548"/>
      <w:bookmarkStart w:id="1463" w:name="_Toc423141143"/>
      <w:bookmarkStart w:id="1464" w:name="_Toc423136643"/>
      <w:bookmarkStart w:id="1465" w:name="_Toc423140549"/>
      <w:bookmarkStart w:id="1466" w:name="_Toc423141144"/>
      <w:bookmarkStart w:id="1467" w:name="_Toc423136644"/>
      <w:bookmarkStart w:id="1468" w:name="_Toc423140550"/>
      <w:bookmarkStart w:id="1469" w:name="_Toc423141145"/>
      <w:bookmarkStart w:id="1470" w:name="_Toc423136645"/>
      <w:bookmarkStart w:id="1471" w:name="_Toc423140551"/>
      <w:bookmarkStart w:id="1472" w:name="_Toc423141146"/>
      <w:bookmarkStart w:id="1473" w:name="_Toc423136646"/>
      <w:bookmarkStart w:id="1474" w:name="_Toc423140552"/>
      <w:bookmarkStart w:id="1475" w:name="_Toc423141147"/>
      <w:bookmarkStart w:id="1476" w:name="_Toc423136647"/>
      <w:bookmarkStart w:id="1477" w:name="_Toc423140553"/>
      <w:bookmarkStart w:id="1478" w:name="_Toc423141148"/>
      <w:bookmarkStart w:id="1479" w:name="_Toc423136648"/>
      <w:bookmarkStart w:id="1480" w:name="_Toc423140554"/>
      <w:bookmarkStart w:id="1481" w:name="_Toc423141149"/>
      <w:bookmarkStart w:id="1482" w:name="_Toc423136649"/>
      <w:bookmarkStart w:id="1483" w:name="_Toc423140555"/>
      <w:bookmarkStart w:id="1484" w:name="_Toc423141150"/>
      <w:bookmarkStart w:id="1485" w:name="_Toc423136650"/>
      <w:bookmarkStart w:id="1486" w:name="_Toc423140556"/>
      <w:bookmarkStart w:id="1487" w:name="_Toc423141151"/>
      <w:bookmarkStart w:id="1488" w:name="_Toc423136651"/>
      <w:bookmarkStart w:id="1489" w:name="_Toc423140557"/>
      <w:bookmarkStart w:id="1490" w:name="_Toc423141152"/>
      <w:bookmarkStart w:id="1491" w:name="_Toc419355680"/>
      <w:bookmarkStart w:id="1492" w:name="_Toc419355839"/>
      <w:bookmarkStart w:id="1493" w:name="_Toc419355997"/>
      <w:bookmarkStart w:id="1494" w:name="_Toc419356155"/>
      <w:bookmarkStart w:id="1495" w:name="_Toc419356313"/>
      <w:bookmarkStart w:id="1496" w:name="_Toc419356471"/>
      <w:bookmarkStart w:id="1497" w:name="_Toc423136652"/>
      <w:bookmarkStart w:id="1498" w:name="_Toc423140558"/>
      <w:bookmarkStart w:id="1499" w:name="_Toc423141153"/>
      <w:bookmarkStart w:id="1500" w:name="_Toc419355681"/>
      <w:bookmarkStart w:id="1501" w:name="_Toc419355840"/>
      <w:bookmarkStart w:id="1502" w:name="_Toc419355998"/>
      <w:bookmarkStart w:id="1503" w:name="_Toc419356156"/>
      <w:bookmarkStart w:id="1504" w:name="_Toc419356314"/>
      <w:bookmarkStart w:id="1505" w:name="_Toc419356472"/>
      <w:bookmarkStart w:id="1506" w:name="_Toc423136653"/>
      <w:bookmarkStart w:id="1507" w:name="_Toc423140559"/>
      <w:bookmarkStart w:id="1508" w:name="_Toc423141154"/>
      <w:bookmarkStart w:id="1509" w:name="_Toc419355682"/>
      <w:bookmarkStart w:id="1510" w:name="_Toc419355841"/>
      <w:bookmarkStart w:id="1511" w:name="_Toc419355999"/>
      <w:bookmarkStart w:id="1512" w:name="_Toc419356157"/>
      <w:bookmarkStart w:id="1513" w:name="_Toc419356315"/>
      <w:bookmarkStart w:id="1514" w:name="_Toc419356473"/>
      <w:bookmarkStart w:id="1515" w:name="_Toc423136654"/>
      <w:bookmarkStart w:id="1516" w:name="_Toc423140560"/>
      <w:bookmarkStart w:id="1517" w:name="_Toc423141155"/>
      <w:bookmarkStart w:id="1518" w:name="_Toc419355683"/>
      <w:bookmarkStart w:id="1519" w:name="_Toc419355842"/>
      <w:bookmarkStart w:id="1520" w:name="_Toc419356000"/>
      <w:bookmarkStart w:id="1521" w:name="_Toc419356158"/>
      <w:bookmarkStart w:id="1522" w:name="_Toc419356316"/>
      <w:bookmarkStart w:id="1523" w:name="_Toc419356474"/>
      <w:bookmarkStart w:id="1524" w:name="_Toc423136655"/>
      <w:bookmarkStart w:id="1525" w:name="_Toc423140561"/>
      <w:bookmarkStart w:id="1526" w:name="_Toc423141156"/>
      <w:bookmarkStart w:id="1527" w:name="_Toc419355684"/>
      <w:bookmarkStart w:id="1528" w:name="_Toc419355843"/>
      <w:bookmarkStart w:id="1529" w:name="_Toc419356001"/>
      <w:bookmarkStart w:id="1530" w:name="_Toc419356159"/>
      <w:bookmarkStart w:id="1531" w:name="_Toc419356317"/>
      <w:bookmarkStart w:id="1532" w:name="_Toc419356475"/>
      <w:bookmarkStart w:id="1533" w:name="_Toc423136656"/>
      <w:bookmarkStart w:id="1534" w:name="_Toc423140562"/>
      <w:bookmarkStart w:id="1535" w:name="_Toc423141157"/>
      <w:bookmarkStart w:id="1536" w:name="_Toc419355685"/>
      <w:bookmarkStart w:id="1537" w:name="_Toc419355844"/>
      <w:bookmarkStart w:id="1538" w:name="_Toc419356002"/>
      <w:bookmarkStart w:id="1539" w:name="_Toc419356160"/>
      <w:bookmarkStart w:id="1540" w:name="_Toc419356318"/>
      <w:bookmarkStart w:id="1541" w:name="_Toc419356476"/>
      <w:bookmarkStart w:id="1542" w:name="_Toc423136657"/>
      <w:bookmarkStart w:id="1543" w:name="_Toc423140563"/>
      <w:bookmarkStart w:id="1544" w:name="_Toc423141158"/>
      <w:bookmarkStart w:id="1545" w:name="_Toc419355686"/>
      <w:bookmarkStart w:id="1546" w:name="_Toc419355845"/>
      <w:bookmarkStart w:id="1547" w:name="_Toc419356003"/>
      <w:bookmarkStart w:id="1548" w:name="_Toc419356161"/>
      <w:bookmarkStart w:id="1549" w:name="_Toc419356319"/>
      <w:bookmarkStart w:id="1550" w:name="_Toc419356477"/>
      <w:bookmarkStart w:id="1551" w:name="_Toc423136658"/>
      <w:bookmarkStart w:id="1552" w:name="_Toc423140564"/>
      <w:bookmarkStart w:id="1553" w:name="_Toc423141159"/>
      <w:bookmarkStart w:id="1554" w:name="_Toc419355687"/>
      <w:bookmarkStart w:id="1555" w:name="_Toc419355846"/>
      <w:bookmarkStart w:id="1556" w:name="_Toc419356004"/>
      <w:bookmarkStart w:id="1557" w:name="_Toc419356162"/>
      <w:bookmarkStart w:id="1558" w:name="_Toc419356320"/>
      <w:bookmarkStart w:id="1559" w:name="_Toc419356478"/>
      <w:bookmarkStart w:id="1560" w:name="_Toc423136659"/>
      <w:bookmarkStart w:id="1561" w:name="_Toc423140565"/>
      <w:bookmarkStart w:id="1562" w:name="_Toc423141160"/>
      <w:bookmarkStart w:id="1563" w:name="_Toc419355688"/>
      <w:bookmarkStart w:id="1564" w:name="_Toc419355847"/>
      <w:bookmarkStart w:id="1565" w:name="_Toc419356005"/>
      <w:bookmarkStart w:id="1566" w:name="_Toc419356163"/>
      <w:bookmarkStart w:id="1567" w:name="_Toc419356321"/>
      <w:bookmarkStart w:id="1568" w:name="_Toc419356479"/>
      <w:bookmarkStart w:id="1569" w:name="_Toc423136660"/>
      <w:bookmarkStart w:id="1570" w:name="_Toc423140566"/>
      <w:bookmarkStart w:id="1571" w:name="_Toc423141161"/>
      <w:bookmarkStart w:id="1572" w:name="_Toc419355689"/>
      <w:bookmarkStart w:id="1573" w:name="_Toc419355848"/>
      <w:bookmarkStart w:id="1574" w:name="_Toc419356006"/>
      <w:bookmarkStart w:id="1575" w:name="_Toc419356164"/>
      <w:bookmarkStart w:id="1576" w:name="_Toc419356322"/>
      <w:bookmarkStart w:id="1577" w:name="_Toc419356480"/>
      <w:bookmarkStart w:id="1578" w:name="_Toc423136661"/>
      <w:bookmarkStart w:id="1579" w:name="_Toc423140567"/>
      <w:bookmarkStart w:id="1580" w:name="_Toc423141162"/>
      <w:bookmarkStart w:id="1581" w:name="_Toc419355690"/>
      <w:bookmarkStart w:id="1582" w:name="_Toc419355849"/>
      <w:bookmarkStart w:id="1583" w:name="_Toc419356007"/>
      <w:bookmarkStart w:id="1584" w:name="_Toc419356165"/>
      <w:bookmarkStart w:id="1585" w:name="_Toc419356323"/>
      <w:bookmarkStart w:id="1586" w:name="_Toc419356481"/>
      <w:bookmarkStart w:id="1587" w:name="_Toc423136662"/>
      <w:bookmarkStart w:id="1588" w:name="_Toc423140568"/>
      <w:bookmarkStart w:id="1589" w:name="_Toc423141163"/>
      <w:bookmarkStart w:id="1590" w:name="_Toc419355691"/>
      <w:bookmarkStart w:id="1591" w:name="_Toc419355850"/>
      <w:bookmarkStart w:id="1592" w:name="_Toc419356008"/>
      <w:bookmarkStart w:id="1593" w:name="_Toc419356166"/>
      <w:bookmarkStart w:id="1594" w:name="_Toc419356324"/>
      <w:bookmarkStart w:id="1595" w:name="_Toc419356482"/>
      <w:bookmarkStart w:id="1596" w:name="_Toc423136663"/>
      <w:bookmarkStart w:id="1597" w:name="_Toc423140569"/>
      <w:bookmarkStart w:id="1598" w:name="_Toc423141164"/>
      <w:bookmarkStart w:id="1599" w:name="_Toc419355692"/>
      <w:bookmarkStart w:id="1600" w:name="_Toc419355851"/>
      <w:bookmarkStart w:id="1601" w:name="_Toc419356009"/>
      <w:bookmarkStart w:id="1602" w:name="_Toc419356167"/>
      <w:bookmarkStart w:id="1603" w:name="_Toc419356325"/>
      <w:bookmarkStart w:id="1604" w:name="_Toc419356483"/>
      <w:bookmarkStart w:id="1605" w:name="_Toc423136664"/>
      <w:bookmarkStart w:id="1606" w:name="_Toc423140570"/>
      <w:bookmarkStart w:id="1607" w:name="_Toc423141165"/>
      <w:bookmarkStart w:id="1608" w:name="_Toc419355693"/>
      <w:bookmarkStart w:id="1609" w:name="_Toc419355852"/>
      <w:bookmarkStart w:id="1610" w:name="_Toc419356010"/>
      <w:bookmarkStart w:id="1611" w:name="_Toc419356168"/>
      <w:bookmarkStart w:id="1612" w:name="_Toc419356326"/>
      <w:bookmarkStart w:id="1613" w:name="_Toc419356484"/>
      <w:bookmarkStart w:id="1614" w:name="_Toc423136665"/>
      <w:bookmarkStart w:id="1615" w:name="_Toc423140571"/>
      <w:bookmarkStart w:id="1616" w:name="_Toc423141166"/>
      <w:bookmarkStart w:id="1617" w:name="_Toc419355694"/>
      <w:bookmarkStart w:id="1618" w:name="_Toc419355853"/>
      <w:bookmarkStart w:id="1619" w:name="_Toc419356011"/>
      <w:bookmarkStart w:id="1620" w:name="_Toc419356169"/>
      <w:bookmarkStart w:id="1621" w:name="_Toc419356327"/>
      <w:bookmarkStart w:id="1622" w:name="_Toc419356485"/>
      <w:bookmarkStart w:id="1623" w:name="_Toc423136666"/>
      <w:bookmarkStart w:id="1624" w:name="_Toc423140572"/>
      <w:bookmarkStart w:id="1625" w:name="_Toc423141167"/>
      <w:bookmarkStart w:id="1626" w:name="_Toc423136667"/>
      <w:bookmarkStart w:id="1627" w:name="_Toc423140573"/>
      <w:bookmarkStart w:id="1628" w:name="_Toc423141168"/>
      <w:bookmarkStart w:id="1629" w:name="_Toc423136668"/>
      <w:bookmarkStart w:id="1630" w:name="_Toc423140574"/>
      <w:bookmarkStart w:id="1631" w:name="_Toc423141169"/>
      <w:bookmarkStart w:id="1632" w:name="_Toc423136669"/>
      <w:bookmarkStart w:id="1633" w:name="_Toc423140575"/>
      <w:bookmarkStart w:id="1634" w:name="_Toc423141170"/>
      <w:bookmarkStart w:id="1635" w:name="_Toc423136670"/>
      <w:bookmarkStart w:id="1636" w:name="_Toc423140576"/>
      <w:bookmarkStart w:id="1637" w:name="_Toc423141171"/>
      <w:bookmarkStart w:id="1638" w:name="_Toc423136671"/>
      <w:bookmarkStart w:id="1639" w:name="_Toc423140577"/>
      <w:bookmarkStart w:id="1640" w:name="_Toc423141172"/>
      <w:bookmarkStart w:id="1641" w:name="_Toc423136672"/>
      <w:bookmarkStart w:id="1642" w:name="_Toc423140578"/>
      <w:bookmarkStart w:id="1643" w:name="_Toc423141173"/>
      <w:bookmarkStart w:id="1644" w:name="_Toc423136673"/>
      <w:bookmarkStart w:id="1645" w:name="_Toc423140579"/>
      <w:bookmarkStart w:id="1646" w:name="_Toc423141174"/>
      <w:bookmarkStart w:id="1647" w:name="_Toc423136674"/>
      <w:bookmarkStart w:id="1648" w:name="_Toc423140580"/>
      <w:bookmarkStart w:id="1649" w:name="_Toc423141175"/>
      <w:bookmarkStart w:id="1650" w:name="_Toc423136675"/>
      <w:bookmarkStart w:id="1651" w:name="_Toc423140581"/>
      <w:bookmarkStart w:id="1652" w:name="_Toc423141176"/>
      <w:bookmarkStart w:id="1653" w:name="_Toc423136676"/>
      <w:bookmarkStart w:id="1654" w:name="_Toc423140582"/>
      <w:bookmarkStart w:id="1655" w:name="_Toc423141177"/>
      <w:bookmarkStart w:id="1656" w:name="_Toc423136677"/>
      <w:bookmarkStart w:id="1657" w:name="_Toc423140583"/>
      <w:bookmarkStart w:id="1658" w:name="_Toc423141178"/>
      <w:bookmarkStart w:id="1659" w:name="_Toc423136678"/>
      <w:bookmarkStart w:id="1660" w:name="_Toc423140584"/>
      <w:bookmarkStart w:id="1661" w:name="_Toc423141179"/>
      <w:bookmarkStart w:id="1662" w:name="_Toc423136679"/>
      <w:bookmarkStart w:id="1663" w:name="_Toc423140585"/>
      <w:bookmarkStart w:id="1664" w:name="_Toc423141180"/>
      <w:bookmarkStart w:id="1665" w:name="_Toc423141181"/>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bookmarkEnd w:id="1665"/>
    <w:p w14:paraId="5E1FB3D3" w14:textId="77777777" w:rsidR="006B3F18" w:rsidRDefault="00B13C87">
      <w:pPr>
        <w:pStyle w:val="3"/>
        <w:numPr>
          <w:ilvl w:val="0"/>
          <w:numId w:val="0"/>
        </w:numPr>
        <w:spacing w:before="0" w:after="120" w:line="264" w:lineRule="auto"/>
        <w:jc w:val="center"/>
        <w:rPr>
          <w:rFonts w:ascii="Verdana" w:hAnsi="Verdana"/>
          <w:i w:val="0"/>
          <w:sz w:val="20"/>
        </w:rPr>
      </w:pPr>
      <w:r>
        <w:rPr>
          <w:rFonts w:ascii="Verdana" w:hAnsi="Verdana"/>
          <w:i w:val="0"/>
          <w:sz w:val="20"/>
        </w:rPr>
        <w:t xml:space="preserve">Πάγια </w:t>
      </w:r>
      <w:r w:rsidR="000D17ED">
        <w:rPr>
          <w:rFonts w:ascii="Verdana" w:hAnsi="Verdana"/>
          <w:i w:val="0"/>
          <w:sz w:val="20"/>
        </w:rPr>
        <w:t>σ</w:t>
      </w:r>
      <w:r>
        <w:rPr>
          <w:rFonts w:ascii="Verdana" w:hAnsi="Verdana"/>
          <w:i w:val="0"/>
          <w:sz w:val="20"/>
        </w:rPr>
        <w:t>τοιχεία</w:t>
      </w:r>
      <w:r w:rsidR="00BD50A3">
        <w:rPr>
          <w:rFonts w:ascii="Verdana" w:hAnsi="Verdana"/>
          <w:i w:val="0"/>
          <w:sz w:val="20"/>
        </w:rPr>
        <w:t xml:space="preserve"> </w:t>
      </w:r>
    </w:p>
    <w:p w14:paraId="01429261" w14:textId="1019FD4F" w:rsidR="006B3F18" w:rsidRDefault="004F3427" w:rsidP="00BF1F2A">
      <w:pPr>
        <w:pStyle w:val="msonospacing0"/>
        <w:numPr>
          <w:ilvl w:val="0"/>
          <w:numId w:val="11"/>
        </w:numPr>
        <w:spacing w:after="120" w:line="264" w:lineRule="auto"/>
        <w:ind w:left="426" w:hanging="284"/>
        <w:jc w:val="both"/>
        <w:rPr>
          <w:rFonts w:ascii="Verdana" w:hAnsi="Verdana"/>
          <w:sz w:val="20"/>
          <w:szCs w:val="20"/>
        </w:rPr>
      </w:pPr>
      <w:r w:rsidRPr="004F3427">
        <w:rPr>
          <w:rFonts w:ascii="Verdana" w:hAnsi="Verdana"/>
          <w:sz w:val="20"/>
          <w:szCs w:val="20"/>
        </w:rPr>
        <w:t>Οι δαπάνες κτήσης ή κατασκευής παγίων (αγορά γηπέδων, κατασκευή έργων υποδομής, κτιρίων, επίπλωσης, εξοπλισμού, μηχανημάτων, οχημάτων</w:t>
      </w:r>
      <w:r w:rsidR="00DA5230" w:rsidRPr="00DA5230">
        <w:rPr>
          <w:rFonts w:ascii="Verdana" w:hAnsi="Verdana"/>
          <w:sz w:val="20"/>
          <w:szCs w:val="20"/>
        </w:rPr>
        <w:t>,</w:t>
      </w:r>
      <w:ins w:id="1666" w:author="ΕΥΘΥ" w:date="2018-12-10T15:33:00Z">
        <w:r w:rsidR="00CE474F">
          <w:rPr>
            <w:rFonts w:ascii="Verdana" w:hAnsi="Verdana"/>
            <w:sz w:val="20"/>
            <w:szCs w:val="20"/>
          </w:rPr>
          <w:t xml:space="preserve"> κλπ</w:t>
        </w:r>
      </w:ins>
      <w:r w:rsidR="00DA5230" w:rsidRPr="00DA5230">
        <w:rPr>
          <w:rFonts w:ascii="Verdana" w:hAnsi="Verdana"/>
          <w:sz w:val="20"/>
          <w:szCs w:val="20"/>
        </w:rPr>
        <w:t>)</w:t>
      </w:r>
      <w:r w:rsidR="00CE474F">
        <w:rPr>
          <w:rFonts w:ascii="Verdana" w:hAnsi="Verdana"/>
          <w:sz w:val="20"/>
          <w:szCs w:val="20"/>
        </w:rPr>
        <w:t xml:space="preserve"> </w:t>
      </w:r>
      <w:r w:rsidRPr="004F3427">
        <w:rPr>
          <w:rFonts w:ascii="Verdana" w:hAnsi="Verdana"/>
          <w:sz w:val="20"/>
          <w:szCs w:val="20"/>
        </w:rPr>
        <w:t>απαραίτητων για την ικανοποίηση του στόχου της πράξης, είναι επιλέξιμες για συγχρηματοδότηση από το ΕΤΠΑ</w:t>
      </w:r>
      <w:r w:rsidR="00BD50A3">
        <w:rPr>
          <w:rFonts w:ascii="Verdana" w:hAnsi="Verdana"/>
          <w:sz w:val="20"/>
          <w:szCs w:val="20"/>
        </w:rPr>
        <w:t>, το ΕΓΤΑΑ</w:t>
      </w:r>
      <w:ins w:id="1667" w:author="ΕΥΘΥ" w:date="2018-12-10T15:33:00Z">
        <w:r w:rsidR="006C40B2">
          <w:rPr>
            <w:rFonts w:ascii="Verdana" w:hAnsi="Verdana"/>
            <w:sz w:val="20"/>
            <w:szCs w:val="20"/>
          </w:rPr>
          <w:t>, το ΕΤΘΑ</w:t>
        </w:r>
      </w:ins>
      <w:r w:rsidRPr="004F3427">
        <w:rPr>
          <w:rFonts w:ascii="Verdana" w:hAnsi="Verdana"/>
          <w:sz w:val="20"/>
          <w:szCs w:val="20"/>
        </w:rPr>
        <w:t xml:space="preserve"> και το Ταμείο Συνοχής, υπό τους ακόλουθους όρους και προϋποθέσεις</w:t>
      </w:r>
      <w:r w:rsidR="00F33714">
        <w:rPr>
          <w:rFonts w:ascii="Verdana" w:hAnsi="Verdana"/>
          <w:sz w:val="20"/>
          <w:szCs w:val="20"/>
        </w:rPr>
        <w:t>:</w:t>
      </w:r>
    </w:p>
    <w:p w14:paraId="71F635DA" w14:textId="77777777" w:rsidR="00CC06A4" w:rsidRDefault="00CC06A4" w:rsidP="00BF1F2A">
      <w:pPr>
        <w:pStyle w:val="4"/>
        <w:numPr>
          <w:ilvl w:val="0"/>
          <w:numId w:val="10"/>
        </w:numPr>
        <w:spacing w:before="0" w:after="120"/>
        <w:ind w:left="786"/>
        <w:rPr>
          <w:moveTo w:id="1668" w:author="ΕΥΘΥ" w:date="2018-12-10T15:33:00Z"/>
          <w:rFonts w:ascii="Verdana" w:hAnsi="Verdana"/>
          <w:i/>
          <w:sz w:val="20"/>
          <w:szCs w:val="20"/>
          <w:u w:val="none"/>
        </w:rPr>
      </w:pPr>
      <w:bookmarkStart w:id="1669" w:name="_Ref391029249"/>
      <w:moveToRangeStart w:id="1670" w:author="ΕΥΘΥ" w:date="2018-12-10T15:33:00Z" w:name="move532219318"/>
      <w:moveTo w:id="1671" w:author="ΕΥΘΥ" w:date="2018-12-10T15:33:00Z">
        <w:r>
          <w:rPr>
            <w:rFonts w:ascii="Verdana" w:hAnsi="Verdana"/>
            <w:i/>
            <w:sz w:val="20"/>
            <w:szCs w:val="20"/>
            <w:u w:val="none"/>
          </w:rPr>
          <w:t>Ακίνητα</w:t>
        </w:r>
      </w:moveTo>
    </w:p>
    <w:moveToRangeEnd w:id="1670"/>
    <w:p w14:paraId="0D7CE941" w14:textId="77777777" w:rsidR="006B3F18" w:rsidRPr="00EF2A5D" w:rsidRDefault="00CC06A4" w:rsidP="00CB3E7D">
      <w:pPr>
        <w:pStyle w:val="4"/>
        <w:numPr>
          <w:ilvl w:val="0"/>
          <w:numId w:val="0"/>
        </w:numPr>
        <w:spacing w:before="0" w:after="120"/>
        <w:ind w:left="426"/>
        <w:rPr>
          <w:rFonts w:ascii="Verdana" w:hAnsi="Verdana"/>
          <w:i/>
          <w:sz w:val="20"/>
          <w:szCs w:val="20"/>
          <w:u w:val="none"/>
        </w:rPr>
      </w:pPr>
      <w:ins w:id="1672" w:author="ΕΥΘΥ" w:date="2018-12-10T15:33:00Z">
        <w:r>
          <w:rPr>
            <w:rFonts w:ascii="Verdana" w:hAnsi="Verdana"/>
            <w:i/>
            <w:sz w:val="20"/>
            <w:szCs w:val="20"/>
            <w:u w:val="none"/>
          </w:rPr>
          <w:t xml:space="preserve">Α.1. </w:t>
        </w:r>
      </w:ins>
      <w:r w:rsidR="004F3427" w:rsidRPr="00EF2A5D">
        <w:rPr>
          <w:rFonts w:ascii="Verdana" w:hAnsi="Verdana"/>
          <w:i/>
          <w:sz w:val="20"/>
          <w:szCs w:val="20"/>
          <w:u w:val="none"/>
        </w:rPr>
        <w:t>Εδαφικές Εκτάσεις</w:t>
      </w:r>
      <w:bookmarkEnd w:id="1669"/>
    </w:p>
    <w:p w14:paraId="0C0D27A0" w14:textId="77777777" w:rsidR="006B3F18" w:rsidRDefault="004F3427" w:rsidP="002E595E">
      <w:pPr>
        <w:pStyle w:val="msonospacing0"/>
        <w:spacing w:after="120" w:line="264" w:lineRule="auto"/>
        <w:ind w:left="852" w:hanging="426"/>
        <w:jc w:val="both"/>
        <w:rPr>
          <w:rFonts w:ascii="Verdana" w:hAnsi="Verdana"/>
          <w:sz w:val="20"/>
          <w:szCs w:val="20"/>
        </w:rPr>
      </w:pPr>
      <w:r w:rsidRPr="004F3427">
        <w:rPr>
          <w:rFonts w:ascii="Verdana" w:hAnsi="Verdana"/>
          <w:sz w:val="20"/>
          <w:szCs w:val="20"/>
        </w:rPr>
        <w:t xml:space="preserve">1. </w:t>
      </w:r>
      <w:r w:rsidR="008A0918">
        <w:rPr>
          <w:rFonts w:ascii="Verdana" w:hAnsi="Verdana"/>
          <w:sz w:val="20"/>
          <w:szCs w:val="20"/>
        </w:rPr>
        <w:tab/>
      </w:r>
      <w:r w:rsidRPr="004F3427">
        <w:rPr>
          <w:rFonts w:ascii="Verdana" w:hAnsi="Verdana"/>
          <w:sz w:val="20"/>
          <w:szCs w:val="20"/>
        </w:rPr>
        <w:t xml:space="preserve">Οι δαπάνες για την απόκτηση των απαραίτητων για την πράξη εδαφικών εκτάσεων είναι επιλέξιμες εφ’ όσον πληρούνται σωρευτικά οι ακόλουθοι όροι: </w:t>
      </w:r>
    </w:p>
    <w:p w14:paraId="6FB5E3C3" w14:textId="491F1E70" w:rsidR="006B3F18" w:rsidRDefault="004F3427" w:rsidP="002E595E">
      <w:pPr>
        <w:autoSpaceDE w:val="0"/>
        <w:autoSpaceDN w:val="0"/>
        <w:adjustRightInd w:val="0"/>
        <w:ind w:left="1278" w:hanging="426"/>
        <w:jc w:val="both"/>
        <w:rPr>
          <w:rFonts w:ascii="Verdana" w:hAnsi="Verdana"/>
          <w:sz w:val="20"/>
          <w:szCs w:val="20"/>
        </w:rPr>
      </w:pPr>
      <w:r w:rsidRPr="004F3427">
        <w:rPr>
          <w:rFonts w:ascii="Verdana" w:hAnsi="Verdana"/>
          <w:sz w:val="20"/>
          <w:szCs w:val="20"/>
        </w:rPr>
        <w:t xml:space="preserve">(α) </w:t>
      </w:r>
      <w:r w:rsidR="008A0918">
        <w:rPr>
          <w:rFonts w:ascii="Verdana" w:hAnsi="Verdana"/>
          <w:sz w:val="20"/>
          <w:szCs w:val="20"/>
        </w:rPr>
        <w:tab/>
      </w:r>
      <w:r w:rsidRPr="00F77FDD">
        <w:rPr>
          <w:rFonts w:ascii="Verdana" w:hAnsi="Verdana"/>
          <w:sz w:val="20"/>
          <w:szCs w:val="20"/>
        </w:rPr>
        <w:t xml:space="preserve">Η αξία της εδαφικής έκτασης πιστοποιείται από ανεξάρτητο </w:t>
      </w:r>
      <w:del w:id="1673" w:author="ΕΥΘΥ" w:date="2018-12-10T15:33:00Z">
        <w:r w:rsidRPr="004F3427">
          <w:rPr>
            <w:rFonts w:ascii="Verdana" w:eastAsia="EUAlbertina-Regu-Identity-H" w:hAnsi="Verdana" w:cs="EUAlbertina-Regu-Identity-H"/>
            <w:sz w:val="20"/>
            <w:szCs w:val="20"/>
          </w:rPr>
          <w:delText>ειδικευμένο εμπειρογνώμονα</w:delText>
        </w:r>
      </w:del>
      <w:ins w:id="1674" w:author="ΕΥΘΥ" w:date="2018-12-10T15:33:00Z">
        <w:r w:rsidR="004756B7">
          <w:rPr>
            <w:rFonts w:ascii="Verdana" w:hAnsi="Verdana"/>
            <w:sz w:val="20"/>
            <w:szCs w:val="20"/>
          </w:rPr>
          <w:t>πιστοποιημένο εκτιμητή</w:t>
        </w:r>
      </w:ins>
      <w:r w:rsidR="004756B7">
        <w:rPr>
          <w:rFonts w:ascii="Verdana" w:hAnsi="Verdana"/>
          <w:sz w:val="20"/>
          <w:szCs w:val="20"/>
        </w:rPr>
        <w:t xml:space="preserve"> </w:t>
      </w:r>
      <w:r w:rsidRPr="00F77FDD">
        <w:rPr>
          <w:rFonts w:ascii="Verdana" w:hAnsi="Verdana"/>
          <w:sz w:val="20"/>
          <w:szCs w:val="20"/>
        </w:rPr>
        <w:t>ή δεόντως εξουσιοδοτημένο επίσημο φορέα</w:t>
      </w:r>
      <w:del w:id="1675" w:author="ΕΥΘΥ" w:date="2018-12-10T15:33:00Z">
        <w:r w:rsidRPr="004F3427">
          <w:rPr>
            <w:rFonts w:ascii="Verdana" w:eastAsia="EUAlbertina-Regu-Identity-H" w:hAnsi="Verdana" w:cs="EUAlbertina-Regu-Identity-H"/>
            <w:sz w:val="20"/>
            <w:szCs w:val="20"/>
          </w:rPr>
          <w:delText xml:space="preserve"> </w:delText>
        </w:r>
        <w:r w:rsidRPr="004F3427">
          <w:rPr>
            <w:rFonts w:ascii="Verdana" w:hAnsi="Verdana"/>
            <w:sz w:val="20"/>
            <w:szCs w:val="20"/>
          </w:rPr>
          <w:delText>που βεβαιώνει ότι η τιμή αγοράς δεν υπερβαίνει την εμπορική αξία της εδαφικής έκτασης και την αντικειμενική αξία για τις περιπτώσεις όπου εφαρμόζεται το σύστημα του αντικειμενικού προσδιορισμού</w:delText>
        </w:r>
      </w:del>
      <w:r w:rsidR="004756B7">
        <w:rPr>
          <w:rFonts w:ascii="Verdana" w:hAnsi="Verdana"/>
          <w:sz w:val="20"/>
          <w:szCs w:val="20"/>
        </w:rPr>
        <w:t>.</w:t>
      </w:r>
    </w:p>
    <w:p w14:paraId="2FEFAA59" w14:textId="77777777" w:rsidR="006B3F18" w:rsidRDefault="004F3427" w:rsidP="002E595E">
      <w:pPr>
        <w:autoSpaceDE w:val="0"/>
        <w:autoSpaceDN w:val="0"/>
        <w:adjustRightInd w:val="0"/>
        <w:ind w:left="1278" w:hanging="426"/>
        <w:jc w:val="both"/>
        <w:rPr>
          <w:rFonts w:ascii="Verdana" w:hAnsi="Verdana"/>
          <w:sz w:val="20"/>
          <w:szCs w:val="20"/>
        </w:rPr>
      </w:pPr>
      <w:r w:rsidRPr="004F3427">
        <w:rPr>
          <w:rFonts w:ascii="Verdana" w:hAnsi="Verdana"/>
          <w:sz w:val="20"/>
          <w:szCs w:val="20"/>
        </w:rPr>
        <w:t xml:space="preserve">(β) </w:t>
      </w:r>
      <w:r w:rsidR="008A0918">
        <w:rPr>
          <w:rFonts w:ascii="Verdana" w:hAnsi="Verdana"/>
          <w:sz w:val="20"/>
          <w:szCs w:val="20"/>
        </w:rPr>
        <w:tab/>
      </w:r>
      <w:r w:rsidRPr="004F3427">
        <w:rPr>
          <w:rFonts w:ascii="Verdana" w:hAnsi="Verdana"/>
          <w:sz w:val="20"/>
          <w:szCs w:val="20"/>
        </w:rPr>
        <w:t>Η έκταση δεν ανήκει στο δημόσιο ή σε νομικό πρόσωπο του ευρύτερου δημόσιου τομέα.</w:t>
      </w:r>
    </w:p>
    <w:p w14:paraId="1866F193" w14:textId="77777777" w:rsidR="006B3F18" w:rsidRDefault="004F3427" w:rsidP="002E595E">
      <w:pPr>
        <w:autoSpaceDE w:val="0"/>
        <w:autoSpaceDN w:val="0"/>
        <w:adjustRightInd w:val="0"/>
        <w:ind w:left="1278" w:hanging="426"/>
        <w:jc w:val="both"/>
        <w:rPr>
          <w:rFonts w:ascii="Verdana" w:hAnsi="Verdana"/>
          <w:strike/>
          <w:sz w:val="20"/>
          <w:szCs w:val="20"/>
        </w:rPr>
      </w:pPr>
      <w:r w:rsidRPr="004F3427">
        <w:rPr>
          <w:rFonts w:ascii="Verdana" w:hAnsi="Verdana"/>
          <w:sz w:val="20"/>
          <w:szCs w:val="20"/>
        </w:rPr>
        <w:t xml:space="preserve">(γ) </w:t>
      </w:r>
      <w:r w:rsidR="00F33714">
        <w:rPr>
          <w:rFonts w:ascii="Verdana" w:hAnsi="Verdana"/>
          <w:sz w:val="20"/>
          <w:szCs w:val="20"/>
        </w:rPr>
        <w:tab/>
      </w:r>
      <w:r w:rsidRPr="004F3427">
        <w:rPr>
          <w:rFonts w:ascii="Verdana" w:hAnsi="Verdana"/>
          <w:sz w:val="20"/>
          <w:szCs w:val="20"/>
        </w:rPr>
        <w:t xml:space="preserve">η επιλέξιμη, </w:t>
      </w:r>
      <w:r w:rsidRPr="004F3427">
        <w:rPr>
          <w:rFonts w:ascii="Verdana" w:eastAsia="EUAlbertina-Regu-Identity-H" w:hAnsi="Verdana" w:cs="EUAlbertina-Regu-Identity-H"/>
          <w:sz w:val="20"/>
          <w:szCs w:val="20"/>
        </w:rPr>
        <w:t xml:space="preserve">για συνεισφορά από τα Ταμεία, </w:t>
      </w:r>
      <w:r w:rsidRPr="004F3427">
        <w:rPr>
          <w:rFonts w:ascii="Verdana" w:hAnsi="Verdana"/>
          <w:sz w:val="20"/>
          <w:szCs w:val="20"/>
        </w:rPr>
        <w:t xml:space="preserve">δαπάνη </w:t>
      </w:r>
      <w:r w:rsidRPr="004F3427">
        <w:rPr>
          <w:rFonts w:ascii="Verdana" w:eastAsia="EUAlbertina-Regu-Identity-H" w:hAnsi="Verdana" w:cs="EUAlbertina-Regu-Identity-H"/>
          <w:sz w:val="20"/>
          <w:szCs w:val="20"/>
        </w:rPr>
        <w:t xml:space="preserve">για αγορά μη οικοδομημένης και οικοδομημένης γης </w:t>
      </w:r>
      <w:r w:rsidRPr="004F3427">
        <w:rPr>
          <w:rFonts w:ascii="Verdana" w:hAnsi="Verdana"/>
          <w:sz w:val="20"/>
          <w:szCs w:val="20"/>
        </w:rPr>
        <w:t xml:space="preserve">δεν </w:t>
      </w:r>
      <w:r w:rsidRPr="004F3427">
        <w:rPr>
          <w:rFonts w:ascii="Verdana" w:eastAsia="EUAlbertina-Regu-Identity-H" w:hAnsi="Verdana" w:cs="EUAlbertina-Regu-Identity-H"/>
          <w:sz w:val="20"/>
          <w:szCs w:val="20"/>
        </w:rPr>
        <w:t xml:space="preserve">υπερβαίνει το 10% των συνολικών επιλέξιμων δαπανών για την οικεία πράξη. Για εγκαταλελειμμένες και πρώην βιομηχανικές εγκαταστάσεις που περιλαμβάνουν κτίρια, το όριο αυτό αυξάνεται στο 15%. Σε εξαιρετικές και δεόντως αιτιολογημένες περιπτώσεις, το όριο μπορεί να αυξηθεί υπερβαίνοντας τα αντίστοιχα προαναφερθέντα ποσοστά για πράξεις που αφορούν διατήρηση του περιβάλλοντος. </w:t>
      </w:r>
    </w:p>
    <w:p w14:paraId="404E54B1" w14:textId="77777777" w:rsidR="006B3F18" w:rsidRDefault="004F3427" w:rsidP="002E595E">
      <w:pPr>
        <w:pStyle w:val="msonospacing0"/>
        <w:spacing w:after="120" w:line="264" w:lineRule="auto"/>
        <w:ind w:left="852" w:hanging="426"/>
        <w:jc w:val="both"/>
        <w:rPr>
          <w:rFonts w:ascii="Verdana" w:hAnsi="Verdana"/>
          <w:sz w:val="20"/>
          <w:szCs w:val="20"/>
        </w:rPr>
      </w:pPr>
      <w:r w:rsidRPr="004F3427">
        <w:rPr>
          <w:rFonts w:ascii="Verdana" w:hAnsi="Verdana"/>
          <w:sz w:val="20"/>
          <w:szCs w:val="20"/>
        </w:rPr>
        <w:t xml:space="preserve">2. </w:t>
      </w:r>
      <w:r w:rsidR="008A0918">
        <w:rPr>
          <w:rFonts w:ascii="Verdana" w:hAnsi="Verdana"/>
          <w:sz w:val="20"/>
          <w:szCs w:val="20"/>
        </w:rPr>
        <w:tab/>
      </w:r>
      <w:r w:rsidRPr="004F3427">
        <w:rPr>
          <w:rFonts w:ascii="Verdana" w:hAnsi="Verdana"/>
          <w:sz w:val="20"/>
          <w:szCs w:val="20"/>
        </w:rPr>
        <w:t>Σε περίπτωση απαλλοτριώσεων, εφαρμόζονται οι όροι που αναφέρονται στις ανωτέρω παραγράφους (α), (β) και (γ).</w:t>
      </w:r>
      <w:r w:rsidR="0096289F">
        <w:rPr>
          <w:rFonts w:ascii="Verdana" w:hAnsi="Verdana"/>
          <w:sz w:val="20"/>
          <w:szCs w:val="20"/>
        </w:rPr>
        <w:t xml:space="preserve"> Ως δαπάνη αγοράς νοείται η τιμή της αναγκαστικής απαλλοτρίωσης, η οποία καθορίζεται από τα αρμόδια δικαστήρια</w:t>
      </w:r>
      <w:ins w:id="1676" w:author="ΕΥΘΥ" w:date="2018-12-10T15:33:00Z">
        <w:r w:rsidR="00E110AE">
          <w:rPr>
            <w:rFonts w:ascii="Verdana" w:hAnsi="Verdana"/>
            <w:sz w:val="20"/>
            <w:szCs w:val="20"/>
          </w:rPr>
          <w:t>.</w:t>
        </w:r>
      </w:ins>
    </w:p>
    <w:p w14:paraId="1813DE4C" w14:textId="49DF8A1A" w:rsidR="006B3F18" w:rsidRPr="00EF2A5D" w:rsidRDefault="00B13C87" w:rsidP="002E595E">
      <w:pPr>
        <w:pStyle w:val="4"/>
        <w:numPr>
          <w:ilvl w:val="0"/>
          <w:numId w:val="0"/>
        </w:numPr>
        <w:spacing w:before="0" w:after="120"/>
        <w:ind w:left="426"/>
        <w:rPr>
          <w:ins w:id="1677" w:author="ΕΥΘΥ" w:date="2018-12-10T15:33:00Z"/>
          <w:rFonts w:ascii="Verdana" w:hAnsi="Verdana"/>
          <w:i/>
          <w:sz w:val="20"/>
          <w:szCs w:val="20"/>
          <w:u w:val="none"/>
        </w:rPr>
      </w:pPr>
      <w:del w:id="1678" w:author="ΕΥΘΥ" w:date="2018-12-10T15:33:00Z">
        <w:r w:rsidRPr="00EF2A5D">
          <w:rPr>
            <w:rFonts w:ascii="Verdana" w:hAnsi="Verdana"/>
            <w:i/>
            <w:sz w:val="20"/>
            <w:szCs w:val="20"/>
            <w:u w:val="none"/>
            <w:lang w:val="en-US"/>
          </w:rPr>
          <w:delText>B</w:delText>
        </w:r>
        <w:r w:rsidRPr="00EF2A5D">
          <w:rPr>
            <w:rFonts w:ascii="Verdana" w:hAnsi="Verdana"/>
            <w:i/>
            <w:sz w:val="20"/>
            <w:szCs w:val="20"/>
            <w:u w:val="none"/>
          </w:rPr>
          <w:delText xml:space="preserve">. </w:delText>
        </w:r>
      </w:del>
      <w:ins w:id="1679" w:author="ΕΥΘΥ" w:date="2018-12-10T15:33:00Z">
        <w:r w:rsidR="00CC06A4">
          <w:rPr>
            <w:rFonts w:ascii="Verdana" w:hAnsi="Verdana"/>
            <w:i/>
            <w:sz w:val="20"/>
            <w:szCs w:val="20"/>
            <w:u w:val="none"/>
          </w:rPr>
          <w:t>Α.2</w:t>
        </w:r>
        <w:r w:rsidRPr="00EF2A5D">
          <w:rPr>
            <w:rFonts w:ascii="Verdana" w:hAnsi="Verdana"/>
            <w:i/>
            <w:sz w:val="20"/>
            <w:szCs w:val="20"/>
            <w:u w:val="none"/>
          </w:rPr>
          <w:t xml:space="preserve">. </w:t>
        </w:r>
        <w:r w:rsidR="00C6113E">
          <w:rPr>
            <w:rFonts w:ascii="Verdana" w:hAnsi="Verdana"/>
            <w:i/>
            <w:sz w:val="20"/>
            <w:szCs w:val="20"/>
            <w:u w:val="none"/>
          </w:rPr>
          <w:t>Κτιριακές εγκαταστάσεις</w:t>
        </w:r>
      </w:ins>
    </w:p>
    <w:p w14:paraId="1FC1D200" w14:textId="77777777" w:rsidR="00CC06A4" w:rsidRDefault="00CC06A4" w:rsidP="00BF1F2A">
      <w:pPr>
        <w:pStyle w:val="4"/>
        <w:numPr>
          <w:ilvl w:val="0"/>
          <w:numId w:val="10"/>
        </w:numPr>
        <w:spacing w:before="0" w:after="120"/>
        <w:ind w:left="786"/>
        <w:rPr>
          <w:moveFrom w:id="1680" w:author="ΕΥΘΥ" w:date="2018-12-10T15:33:00Z"/>
          <w:rFonts w:ascii="Verdana" w:hAnsi="Verdana"/>
          <w:i/>
          <w:sz w:val="20"/>
          <w:szCs w:val="20"/>
          <w:u w:val="none"/>
        </w:rPr>
      </w:pPr>
      <w:moveFromRangeStart w:id="1681" w:author="ΕΥΘΥ" w:date="2018-12-10T15:33:00Z" w:name="move532219318"/>
      <w:moveFrom w:id="1682" w:author="ΕΥΘΥ" w:date="2018-12-10T15:33:00Z">
        <w:r>
          <w:rPr>
            <w:rFonts w:ascii="Verdana" w:hAnsi="Verdana"/>
            <w:i/>
            <w:sz w:val="20"/>
            <w:szCs w:val="20"/>
            <w:u w:val="none"/>
          </w:rPr>
          <w:t>Ακίνητα</w:t>
        </w:r>
      </w:moveFrom>
    </w:p>
    <w:moveFromRangeEnd w:id="1681"/>
    <w:p w14:paraId="4D43D4D6" w14:textId="6752C0A9" w:rsidR="006B3F18" w:rsidRDefault="004F3427" w:rsidP="00CB3E7D">
      <w:pPr>
        <w:pStyle w:val="msonospacing0"/>
        <w:spacing w:after="120" w:line="264" w:lineRule="auto"/>
        <w:ind w:left="426"/>
        <w:jc w:val="both"/>
        <w:rPr>
          <w:rFonts w:ascii="Verdana" w:hAnsi="Verdana"/>
          <w:sz w:val="20"/>
          <w:szCs w:val="20"/>
        </w:rPr>
      </w:pPr>
      <w:del w:id="1683" w:author="ΕΥΘΥ" w:date="2018-12-10T15:33:00Z">
        <w:r w:rsidRPr="004F3427">
          <w:rPr>
            <w:rFonts w:ascii="Verdana" w:hAnsi="Verdana"/>
            <w:sz w:val="20"/>
            <w:szCs w:val="20"/>
          </w:rPr>
          <w:delText xml:space="preserve">1. </w:delText>
        </w:r>
        <w:r w:rsidR="008A0918">
          <w:rPr>
            <w:rFonts w:ascii="Verdana" w:hAnsi="Verdana"/>
            <w:sz w:val="20"/>
            <w:szCs w:val="20"/>
          </w:rPr>
          <w:tab/>
        </w:r>
      </w:del>
      <w:r w:rsidRPr="004F3427">
        <w:rPr>
          <w:rFonts w:ascii="Verdana" w:hAnsi="Verdana"/>
          <w:sz w:val="20"/>
          <w:szCs w:val="20"/>
        </w:rPr>
        <w:t xml:space="preserve">Το κόστος για την αγορά κτιριακών εγκαταστάσεων και </w:t>
      </w:r>
      <w:ins w:id="1684" w:author="ΕΥΘΥ" w:date="2018-12-10T15:33:00Z">
        <w:r w:rsidR="00C6113E">
          <w:rPr>
            <w:rFonts w:ascii="Verdana" w:hAnsi="Verdana"/>
            <w:sz w:val="20"/>
            <w:szCs w:val="20"/>
          </w:rPr>
          <w:t xml:space="preserve">των υποκειμένων εδαφικών </w:t>
        </w:r>
      </w:ins>
      <w:r w:rsidRPr="004F3427">
        <w:rPr>
          <w:rFonts w:ascii="Verdana" w:hAnsi="Verdana"/>
          <w:sz w:val="20"/>
          <w:szCs w:val="20"/>
        </w:rPr>
        <w:t>εκτάσεων</w:t>
      </w:r>
      <w:del w:id="1685" w:author="ΕΥΘΥ" w:date="2018-12-10T15:33:00Z">
        <w:r w:rsidRPr="004F3427">
          <w:rPr>
            <w:rFonts w:ascii="Verdana" w:hAnsi="Verdana"/>
            <w:sz w:val="20"/>
            <w:szCs w:val="20"/>
          </w:rPr>
          <w:delText xml:space="preserve"> στις οποίες βρίσκονται τα εν λόγω κτίρια</w:delText>
        </w:r>
      </w:del>
      <w:r w:rsidRPr="004F3427">
        <w:rPr>
          <w:rFonts w:ascii="Verdana" w:hAnsi="Verdana"/>
          <w:sz w:val="20"/>
          <w:szCs w:val="20"/>
        </w:rPr>
        <w:t xml:space="preserve">, δύναται να είναι επιλέξιμο μόνο στην περίπτωση που πρόκειται για ήδη υπάρχοντα κτίρια, προσαρμοσμένα στις ειδικές λειτουργικές ανάγκες </w:t>
      </w:r>
      <w:del w:id="1686" w:author="ΕΥΘΥ" w:date="2018-12-10T15:33:00Z">
        <w:r w:rsidRPr="004F3427">
          <w:rPr>
            <w:rFonts w:ascii="Verdana" w:hAnsi="Verdana"/>
            <w:sz w:val="20"/>
            <w:szCs w:val="20"/>
          </w:rPr>
          <w:delText>ενός έργου</w:delText>
        </w:r>
      </w:del>
      <w:ins w:id="1687" w:author="ΕΥΘΥ" w:date="2018-12-10T15:33:00Z">
        <w:r w:rsidR="00A26797">
          <w:rPr>
            <w:rFonts w:ascii="Verdana" w:hAnsi="Verdana"/>
            <w:sz w:val="20"/>
            <w:szCs w:val="20"/>
          </w:rPr>
          <w:t>της πράξης</w:t>
        </w:r>
      </w:ins>
      <w:r w:rsidRPr="004F3427">
        <w:rPr>
          <w:rFonts w:ascii="Verdana" w:hAnsi="Verdana"/>
          <w:sz w:val="20"/>
          <w:szCs w:val="20"/>
        </w:rPr>
        <w:t xml:space="preserve"> και πληρούνται σωρευτικά οι ακόλουθοι όροι:</w:t>
      </w:r>
    </w:p>
    <w:p w14:paraId="3E48FDAB" w14:textId="4E5F6315" w:rsidR="006B3F18" w:rsidRDefault="004F3427" w:rsidP="002E595E">
      <w:pPr>
        <w:pStyle w:val="msonospacing0"/>
        <w:spacing w:after="120" w:line="264" w:lineRule="auto"/>
        <w:ind w:left="1277" w:hanging="425"/>
        <w:jc w:val="both"/>
        <w:rPr>
          <w:rFonts w:ascii="Verdana" w:eastAsiaTheme="minorHAnsi" w:hAnsi="Verdana" w:cstheme="minorBidi"/>
          <w:sz w:val="20"/>
          <w:szCs w:val="20"/>
          <w:lang w:eastAsia="en-US"/>
        </w:rPr>
      </w:pPr>
      <w:r w:rsidRPr="004F3427">
        <w:rPr>
          <w:rFonts w:ascii="Verdana" w:eastAsiaTheme="minorHAnsi" w:hAnsi="Verdana" w:cstheme="minorBidi"/>
          <w:sz w:val="20"/>
          <w:szCs w:val="20"/>
          <w:lang w:eastAsia="en-US"/>
        </w:rPr>
        <w:t xml:space="preserve">(α) </w:t>
      </w:r>
      <w:r w:rsidR="008A0918">
        <w:rPr>
          <w:rFonts w:ascii="Verdana" w:eastAsiaTheme="minorHAnsi" w:hAnsi="Verdana" w:cstheme="minorBidi"/>
          <w:sz w:val="20"/>
          <w:szCs w:val="20"/>
          <w:lang w:eastAsia="en-US"/>
        </w:rPr>
        <w:tab/>
      </w:r>
      <w:r w:rsidRPr="004F3427">
        <w:rPr>
          <w:rFonts w:ascii="Verdana" w:eastAsia="EUAlbertina-Regu-Identity-H" w:hAnsi="Verdana" w:cs="EUAlbertina-Regu-Identity-H"/>
          <w:sz w:val="20"/>
          <w:szCs w:val="20"/>
        </w:rPr>
        <w:t xml:space="preserve">Η αξία της εδαφικής έκτασης </w:t>
      </w:r>
      <w:del w:id="1688" w:author="ΕΥΘΥ" w:date="2018-12-10T15:33:00Z">
        <w:r w:rsidRPr="004F3427">
          <w:rPr>
            <w:rFonts w:ascii="Verdana" w:eastAsia="EUAlbertina-Regu-Identity-H" w:hAnsi="Verdana" w:cs="EUAlbertina-Regu-Identity-H"/>
            <w:sz w:val="20"/>
            <w:szCs w:val="20"/>
          </w:rPr>
          <w:delText>ή</w:delText>
        </w:r>
      </w:del>
      <w:ins w:id="1689" w:author="ΕΥΘΥ" w:date="2018-12-10T15:33:00Z">
        <w:r w:rsidR="00C6113E">
          <w:rPr>
            <w:rFonts w:ascii="Verdana" w:eastAsia="EUAlbertina-Regu-Identity-H" w:hAnsi="Verdana" w:cs="EUAlbertina-Regu-Identity-H"/>
            <w:sz w:val="20"/>
            <w:szCs w:val="20"/>
          </w:rPr>
          <w:t>και</w:t>
        </w:r>
      </w:ins>
      <w:r w:rsidR="00C6113E" w:rsidRPr="004F3427">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 xml:space="preserve">των </w:t>
      </w:r>
      <w:del w:id="1690" w:author="ΕΥΘΥ" w:date="2018-12-10T15:33:00Z">
        <w:r w:rsidRPr="004F3427">
          <w:rPr>
            <w:rFonts w:ascii="Verdana" w:eastAsia="EUAlbertina-Regu-Identity-H" w:hAnsi="Verdana" w:cs="EUAlbertina-Regu-Identity-H"/>
            <w:sz w:val="20"/>
            <w:szCs w:val="20"/>
          </w:rPr>
          <w:delText>ακινήτων</w:delText>
        </w:r>
      </w:del>
      <w:ins w:id="1691" w:author="ΕΥΘΥ" w:date="2018-12-10T15:33:00Z">
        <w:r w:rsidR="00C6113E">
          <w:rPr>
            <w:rFonts w:ascii="Verdana" w:eastAsia="EUAlbertina-Regu-Identity-H" w:hAnsi="Verdana" w:cs="EUAlbertina-Regu-Identity-H"/>
            <w:sz w:val="20"/>
            <w:szCs w:val="20"/>
          </w:rPr>
          <w:t>κτιριακών εγκαταστάσεων</w:t>
        </w:r>
      </w:ins>
      <w:r w:rsidR="00C6113E" w:rsidRPr="004F3427">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 xml:space="preserve">πιστοποιείται από ανεξάρτητο </w:t>
      </w:r>
      <w:del w:id="1692" w:author="ΕΥΘΥ" w:date="2018-12-10T15:33:00Z">
        <w:r w:rsidRPr="004F3427">
          <w:rPr>
            <w:rFonts w:ascii="Verdana" w:eastAsia="EUAlbertina-Regu-Identity-H" w:hAnsi="Verdana" w:cs="EUAlbertina-Regu-Identity-H"/>
            <w:sz w:val="20"/>
            <w:szCs w:val="20"/>
          </w:rPr>
          <w:delText>ειδικευμένο εμπειρογνώμονα</w:delText>
        </w:r>
      </w:del>
      <w:ins w:id="1693" w:author="ΕΥΘΥ" w:date="2018-12-10T15:33:00Z">
        <w:r w:rsidR="004756B7" w:rsidRPr="00F77FDD">
          <w:rPr>
            <w:rFonts w:ascii="Verdana" w:eastAsiaTheme="minorHAnsi" w:hAnsi="Verdana" w:cstheme="minorBidi"/>
            <w:sz w:val="20"/>
            <w:szCs w:val="20"/>
            <w:lang w:eastAsia="en-US"/>
          </w:rPr>
          <w:t xml:space="preserve">πιστοποιημένο </w:t>
        </w:r>
        <w:r w:rsidR="004756B7">
          <w:rPr>
            <w:rFonts w:ascii="Verdana" w:eastAsiaTheme="minorHAnsi" w:hAnsi="Verdana" w:cstheme="minorBidi"/>
            <w:sz w:val="20"/>
            <w:szCs w:val="20"/>
            <w:lang w:eastAsia="en-US"/>
          </w:rPr>
          <w:t>ε</w:t>
        </w:r>
        <w:r w:rsidR="004756B7" w:rsidRPr="00F77FDD">
          <w:rPr>
            <w:rFonts w:ascii="Verdana" w:eastAsiaTheme="minorHAnsi" w:hAnsi="Verdana" w:cstheme="minorBidi"/>
            <w:sz w:val="20"/>
            <w:szCs w:val="20"/>
            <w:lang w:eastAsia="en-US"/>
          </w:rPr>
          <w:t>κτιμητή</w:t>
        </w:r>
      </w:ins>
      <w:r w:rsidR="004756B7" w:rsidRPr="004F3427">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ή δεόντως εξουσιοδοτημένο επίσημο φορέα</w:t>
      </w:r>
      <w:del w:id="1694" w:author="ΕΥΘΥ" w:date="2018-12-10T15:33:00Z">
        <w:r w:rsidRPr="004F3427">
          <w:rPr>
            <w:rFonts w:ascii="Verdana" w:eastAsia="EUAlbertina-Regu-Identity-H" w:hAnsi="Verdana" w:cs="EUAlbertina-Regu-Identity-H"/>
            <w:sz w:val="20"/>
            <w:szCs w:val="20"/>
          </w:rPr>
          <w:delText xml:space="preserve"> </w:delText>
        </w:r>
        <w:r w:rsidRPr="004F3427">
          <w:rPr>
            <w:rFonts w:ascii="Verdana" w:eastAsiaTheme="minorHAnsi" w:hAnsi="Verdana" w:cstheme="minorBidi"/>
            <w:sz w:val="20"/>
            <w:szCs w:val="20"/>
            <w:lang w:eastAsia="en-US"/>
          </w:rPr>
          <w:delText>που βεβαιώνει ότι η τιμή αγοράς δεν υπερβαίνει την εμπορική αξία του ακινήτου και την αντικειμενική αξία για τις περιπτώσεις όπου εφαρμόζεται το σύστημα του αντικειμενικού προσδιορισμού</w:delText>
        </w:r>
      </w:del>
      <w:r w:rsidR="004756B7">
        <w:rPr>
          <w:rFonts w:ascii="Verdana" w:eastAsiaTheme="minorHAnsi" w:hAnsi="Verdana" w:cstheme="minorBidi"/>
          <w:sz w:val="20"/>
          <w:szCs w:val="20"/>
          <w:lang w:eastAsia="en-US"/>
        </w:rPr>
        <w:t>.</w:t>
      </w:r>
    </w:p>
    <w:p w14:paraId="1138607E" w14:textId="2048BC57" w:rsidR="006B3F18" w:rsidRDefault="004F3427" w:rsidP="002E595E">
      <w:pPr>
        <w:pStyle w:val="msonospacing0"/>
        <w:spacing w:after="120" w:line="264" w:lineRule="auto"/>
        <w:ind w:left="1277" w:hanging="425"/>
        <w:jc w:val="both"/>
        <w:rPr>
          <w:rFonts w:ascii="Verdana" w:eastAsiaTheme="minorHAnsi" w:hAnsi="Verdana" w:cstheme="minorBidi"/>
          <w:sz w:val="20"/>
          <w:szCs w:val="20"/>
          <w:lang w:eastAsia="en-US"/>
        </w:rPr>
      </w:pPr>
      <w:r w:rsidRPr="004F3427">
        <w:rPr>
          <w:rFonts w:ascii="Verdana" w:eastAsiaTheme="minorHAnsi" w:hAnsi="Verdana" w:cstheme="minorBidi"/>
          <w:sz w:val="20"/>
          <w:szCs w:val="20"/>
          <w:lang w:eastAsia="en-US"/>
        </w:rPr>
        <w:t xml:space="preserve">(β) </w:t>
      </w:r>
      <w:r w:rsidR="008A0918">
        <w:rPr>
          <w:rFonts w:ascii="Verdana" w:eastAsiaTheme="minorHAnsi" w:hAnsi="Verdana" w:cstheme="minorBidi"/>
          <w:sz w:val="20"/>
          <w:szCs w:val="20"/>
          <w:lang w:eastAsia="en-US"/>
        </w:rPr>
        <w:tab/>
      </w:r>
      <w:del w:id="1695" w:author="ΕΥΘΥ" w:date="2018-12-10T15:33:00Z">
        <w:r w:rsidRPr="004F3427">
          <w:rPr>
            <w:rFonts w:ascii="Verdana" w:eastAsiaTheme="minorHAnsi" w:hAnsi="Verdana" w:cstheme="minorBidi"/>
            <w:sz w:val="20"/>
            <w:szCs w:val="20"/>
            <w:lang w:eastAsia="en-US"/>
          </w:rPr>
          <w:delText>Το ακίνητο</w:delText>
        </w:r>
      </w:del>
      <w:ins w:id="1696" w:author="ΕΥΘΥ" w:date="2018-12-10T15:33:00Z">
        <w:r w:rsidR="00C6113E">
          <w:rPr>
            <w:rFonts w:ascii="Verdana" w:eastAsiaTheme="minorHAnsi" w:hAnsi="Verdana" w:cstheme="minorBidi"/>
            <w:sz w:val="20"/>
            <w:szCs w:val="20"/>
            <w:lang w:eastAsia="en-US"/>
          </w:rPr>
          <w:t>Η κτιριακή εγκατάσταση</w:t>
        </w:r>
      </w:ins>
      <w:r w:rsidRPr="004F3427">
        <w:rPr>
          <w:rFonts w:ascii="Verdana" w:eastAsiaTheme="minorHAnsi" w:hAnsi="Verdana" w:cstheme="minorBidi"/>
          <w:sz w:val="20"/>
          <w:szCs w:val="20"/>
          <w:lang w:eastAsia="en-US"/>
        </w:rPr>
        <w:t xml:space="preserve"> δεν</w:t>
      </w:r>
      <w:del w:id="1697" w:author="ΕΥΘΥ" w:date="2018-12-10T15:33:00Z">
        <w:r w:rsidRPr="004F3427">
          <w:rPr>
            <w:rFonts w:ascii="Verdana" w:eastAsiaTheme="minorHAnsi" w:hAnsi="Verdana" w:cstheme="minorBidi"/>
            <w:sz w:val="20"/>
            <w:szCs w:val="20"/>
            <w:lang w:eastAsia="en-US"/>
          </w:rPr>
          <w:delText xml:space="preserve"> θα πρέπει να</w:delText>
        </w:r>
      </w:del>
      <w:r w:rsidRPr="004F3427">
        <w:rPr>
          <w:rFonts w:ascii="Verdana" w:eastAsiaTheme="minorHAnsi" w:hAnsi="Verdana" w:cstheme="minorBidi"/>
          <w:sz w:val="20"/>
          <w:szCs w:val="20"/>
          <w:lang w:eastAsia="en-US"/>
        </w:rPr>
        <w:t xml:space="preserve"> έχει αποτελέσει τα προηγούμενα δέκα έτη αντικείμενο εθνικής ή κοινοτικής επιχορήγησης.</w:t>
      </w:r>
    </w:p>
    <w:p w14:paraId="3ADA6D4F" w14:textId="216E0F87" w:rsidR="006B3F18" w:rsidRDefault="004F3427" w:rsidP="002E595E">
      <w:pPr>
        <w:pStyle w:val="msonospacing0"/>
        <w:spacing w:after="120" w:line="264" w:lineRule="auto"/>
        <w:ind w:left="1277" w:hanging="425"/>
        <w:jc w:val="both"/>
        <w:rPr>
          <w:rFonts w:ascii="Verdana" w:eastAsiaTheme="minorHAnsi" w:hAnsi="Verdana" w:cstheme="minorBidi"/>
          <w:sz w:val="20"/>
          <w:szCs w:val="20"/>
          <w:lang w:eastAsia="en-US"/>
        </w:rPr>
      </w:pPr>
      <w:r w:rsidRPr="004F3427">
        <w:rPr>
          <w:rFonts w:ascii="Verdana" w:eastAsiaTheme="minorHAnsi" w:hAnsi="Verdana" w:cstheme="minorBidi"/>
          <w:sz w:val="20"/>
          <w:szCs w:val="20"/>
          <w:lang w:eastAsia="en-US"/>
        </w:rPr>
        <w:t xml:space="preserve">(γ) </w:t>
      </w:r>
      <w:r w:rsidR="008A0918">
        <w:rPr>
          <w:rFonts w:ascii="Verdana" w:eastAsiaTheme="minorHAnsi" w:hAnsi="Verdana" w:cstheme="minorBidi"/>
          <w:sz w:val="20"/>
          <w:szCs w:val="20"/>
          <w:lang w:eastAsia="en-US"/>
        </w:rPr>
        <w:tab/>
      </w:r>
      <w:del w:id="1698" w:author="ΕΥΘΥ" w:date="2018-12-10T15:33:00Z">
        <w:r w:rsidRPr="004F3427">
          <w:rPr>
            <w:rFonts w:ascii="Verdana" w:eastAsiaTheme="minorHAnsi" w:hAnsi="Verdana" w:cstheme="minorBidi"/>
            <w:sz w:val="20"/>
            <w:szCs w:val="20"/>
            <w:lang w:eastAsia="en-US"/>
          </w:rPr>
          <w:delText>Το ακίνητο</w:delText>
        </w:r>
      </w:del>
      <w:ins w:id="1699" w:author="ΕΥΘΥ" w:date="2018-12-10T15:33:00Z">
        <w:r w:rsidR="00C6113E">
          <w:rPr>
            <w:rFonts w:ascii="Verdana" w:eastAsiaTheme="minorHAnsi" w:hAnsi="Verdana" w:cstheme="minorBidi"/>
            <w:sz w:val="20"/>
            <w:szCs w:val="20"/>
            <w:lang w:eastAsia="en-US"/>
          </w:rPr>
          <w:t>Η κτιριακή εγκατάσταση</w:t>
        </w:r>
      </w:ins>
      <w:r w:rsidR="00C6113E" w:rsidRPr="004F3427">
        <w:rPr>
          <w:rFonts w:ascii="Verdana" w:eastAsiaTheme="minorHAnsi" w:hAnsi="Verdana" w:cstheme="minorBidi"/>
          <w:sz w:val="20"/>
          <w:szCs w:val="20"/>
          <w:lang w:eastAsia="en-US"/>
        </w:rPr>
        <w:t xml:space="preserve"> </w:t>
      </w:r>
      <w:r w:rsidRPr="004F3427">
        <w:rPr>
          <w:rFonts w:ascii="Verdana" w:eastAsiaTheme="minorHAnsi" w:hAnsi="Verdana" w:cstheme="minorBidi"/>
          <w:sz w:val="20"/>
          <w:szCs w:val="20"/>
          <w:lang w:eastAsia="en-US"/>
        </w:rPr>
        <w:t>οφείλει να χρησιμοποιείται για το σκοπό και την περίοδο που έχουν αποφασιστεί από τη Διαχειριστική Αρχή.</w:t>
      </w:r>
    </w:p>
    <w:p w14:paraId="68A037A1" w14:textId="4E17BF90" w:rsidR="006B3F18" w:rsidRDefault="004F3427" w:rsidP="002E595E">
      <w:pPr>
        <w:pStyle w:val="msonospacing0"/>
        <w:spacing w:after="120" w:line="264" w:lineRule="auto"/>
        <w:ind w:left="1277" w:hanging="425"/>
        <w:jc w:val="both"/>
        <w:rPr>
          <w:rFonts w:ascii="Verdana" w:eastAsiaTheme="minorHAnsi" w:hAnsi="Verdana" w:cstheme="minorBidi"/>
          <w:sz w:val="20"/>
          <w:szCs w:val="20"/>
          <w:lang w:eastAsia="en-US"/>
        </w:rPr>
      </w:pPr>
      <w:r w:rsidRPr="004F3427">
        <w:rPr>
          <w:rFonts w:ascii="Verdana" w:eastAsiaTheme="minorHAnsi" w:hAnsi="Verdana" w:cstheme="minorBidi"/>
          <w:sz w:val="20"/>
          <w:szCs w:val="20"/>
          <w:lang w:eastAsia="en-US"/>
        </w:rPr>
        <w:t xml:space="preserve">(δ) </w:t>
      </w:r>
      <w:r w:rsidR="008A0918">
        <w:rPr>
          <w:rFonts w:ascii="Verdana" w:eastAsiaTheme="minorHAnsi" w:hAnsi="Verdana" w:cstheme="minorBidi"/>
          <w:sz w:val="20"/>
          <w:szCs w:val="20"/>
          <w:lang w:eastAsia="en-US"/>
        </w:rPr>
        <w:tab/>
      </w:r>
      <w:r w:rsidRPr="004F3427">
        <w:rPr>
          <w:rFonts w:ascii="Verdana" w:eastAsiaTheme="minorHAnsi" w:hAnsi="Verdana" w:cstheme="minorBidi"/>
          <w:sz w:val="20"/>
          <w:szCs w:val="20"/>
          <w:lang w:eastAsia="en-US"/>
        </w:rPr>
        <w:t xml:space="preserve">Η χρήση </w:t>
      </w:r>
      <w:del w:id="1700" w:author="ΕΥΘΥ" w:date="2018-12-10T15:33:00Z">
        <w:r w:rsidRPr="004F3427">
          <w:rPr>
            <w:rFonts w:ascii="Verdana" w:eastAsiaTheme="minorHAnsi" w:hAnsi="Verdana" w:cstheme="minorBidi"/>
            <w:sz w:val="20"/>
            <w:szCs w:val="20"/>
            <w:lang w:eastAsia="en-US"/>
          </w:rPr>
          <w:delText>του ακινήτου</w:delText>
        </w:r>
      </w:del>
      <w:ins w:id="1701" w:author="ΕΥΘΥ" w:date="2018-12-10T15:33:00Z">
        <w:r w:rsidR="00CE474F">
          <w:rPr>
            <w:rFonts w:ascii="Verdana" w:eastAsiaTheme="minorHAnsi" w:hAnsi="Verdana" w:cstheme="minorBidi"/>
            <w:sz w:val="20"/>
            <w:szCs w:val="20"/>
            <w:lang w:eastAsia="en-US"/>
          </w:rPr>
          <w:t>της κτιριακής εγκατάστασης</w:t>
        </w:r>
      </w:ins>
      <w:r w:rsidRPr="004F3427">
        <w:rPr>
          <w:rFonts w:ascii="Verdana" w:eastAsiaTheme="minorHAnsi" w:hAnsi="Verdana" w:cstheme="minorBidi"/>
          <w:sz w:val="20"/>
          <w:szCs w:val="20"/>
          <w:lang w:eastAsia="en-US"/>
        </w:rPr>
        <w:t xml:space="preserve"> είναι σύμφωνη με τους στόχους </w:t>
      </w:r>
      <w:del w:id="1702" w:author="ΕΥΘΥ" w:date="2018-12-11T10:46:00Z">
        <w:r w:rsidRPr="004F3427" w:rsidDel="00A2658F">
          <w:rPr>
            <w:rFonts w:ascii="Verdana" w:eastAsiaTheme="minorHAnsi" w:hAnsi="Verdana" w:cstheme="minorBidi"/>
            <w:sz w:val="20"/>
            <w:szCs w:val="20"/>
            <w:lang w:eastAsia="en-US"/>
          </w:rPr>
          <w:delText>του ΕΤΠΑ ή</w:delText>
        </w:r>
      </w:del>
      <w:r w:rsidRPr="004F3427">
        <w:rPr>
          <w:rFonts w:ascii="Verdana" w:eastAsiaTheme="minorHAnsi" w:hAnsi="Verdana" w:cstheme="minorBidi"/>
          <w:sz w:val="20"/>
          <w:szCs w:val="20"/>
          <w:lang w:eastAsia="en-US"/>
        </w:rPr>
        <w:t xml:space="preserve"> του Ταμείου </w:t>
      </w:r>
      <w:del w:id="1703" w:author="ΕΥΘΥ" w:date="2018-12-11T10:46:00Z">
        <w:r w:rsidRPr="004F3427" w:rsidDel="00A2658F">
          <w:rPr>
            <w:rFonts w:ascii="Verdana" w:eastAsiaTheme="minorHAnsi" w:hAnsi="Verdana" w:cstheme="minorBidi"/>
            <w:sz w:val="20"/>
            <w:szCs w:val="20"/>
            <w:lang w:eastAsia="en-US"/>
          </w:rPr>
          <w:delText xml:space="preserve">Συνοχής </w:delText>
        </w:r>
      </w:del>
      <w:r w:rsidRPr="004F3427">
        <w:rPr>
          <w:rFonts w:ascii="Verdana" w:eastAsiaTheme="minorHAnsi" w:hAnsi="Verdana" w:cstheme="minorBidi"/>
          <w:sz w:val="20"/>
          <w:szCs w:val="20"/>
          <w:lang w:eastAsia="en-US"/>
        </w:rPr>
        <w:t>από το οποίο και συγχρηματοδοτείται.</w:t>
      </w:r>
    </w:p>
    <w:p w14:paraId="658303B6" w14:textId="0D40C1F6" w:rsidR="006B3F18" w:rsidRDefault="004F3427" w:rsidP="002E595E">
      <w:pPr>
        <w:pStyle w:val="msonospacing0"/>
        <w:spacing w:after="120" w:line="264" w:lineRule="auto"/>
        <w:ind w:left="1277" w:hanging="425"/>
        <w:jc w:val="both"/>
        <w:rPr>
          <w:rFonts w:ascii="Verdana" w:eastAsiaTheme="minorHAnsi" w:hAnsi="Verdana" w:cstheme="minorBidi"/>
          <w:sz w:val="20"/>
          <w:szCs w:val="20"/>
          <w:lang w:eastAsia="en-US"/>
        </w:rPr>
      </w:pPr>
      <w:r w:rsidRPr="004F3427">
        <w:rPr>
          <w:rFonts w:ascii="Verdana" w:eastAsiaTheme="minorHAnsi" w:hAnsi="Verdana" w:cstheme="minorBidi"/>
          <w:sz w:val="20"/>
          <w:szCs w:val="20"/>
          <w:lang w:eastAsia="en-US"/>
        </w:rPr>
        <w:t xml:space="preserve">(ε) </w:t>
      </w:r>
      <w:r w:rsidR="008A0918">
        <w:rPr>
          <w:rFonts w:ascii="Verdana" w:eastAsiaTheme="minorHAnsi" w:hAnsi="Verdana" w:cstheme="minorBidi"/>
          <w:sz w:val="20"/>
          <w:szCs w:val="20"/>
          <w:lang w:eastAsia="en-US"/>
        </w:rPr>
        <w:tab/>
      </w:r>
      <w:del w:id="1704" w:author="ΕΥΘΥ" w:date="2018-12-10T15:33:00Z">
        <w:r w:rsidRPr="004F3427">
          <w:rPr>
            <w:rFonts w:ascii="Verdana" w:eastAsiaTheme="minorHAnsi" w:hAnsi="Verdana" w:cstheme="minorBidi"/>
            <w:sz w:val="20"/>
            <w:szCs w:val="20"/>
            <w:lang w:eastAsia="en-US"/>
          </w:rPr>
          <w:delText>Το ακίνητο</w:delText>
        </w:r>
      </w:del>
      <w:ins w:id="1705" w:author="ΕΥΘΥ" w:date="2018-12-10T15:33:00Z">
        <w:r w:rsidR="00C6113E">
          <w:rPr>
            <w:rFonts w:ascii="Verdana" w:eastAsiaTheme="minorHAnsi" w:hAnsi="Verdana" w:cstheme="minorBidi"/>
            <w:sz w:val="20"/>
            <w:szCs w:val="20"/>
            <w:lang w:eastAsia="en-US"/>
          </w:rPr>
          <w:t>Η κτιριακή εγκατάσταση</w:t>
        </w:r>
      </w:ins>
      <w:r w:rsidR="00C6113E" w:rsidRPr="004F3427">
        <w:rPr>
          <w:rFonts w:ascii="Verdana" w:eastAsiaTheme="minorHAnsi" w:hAnsi="Verdana" w:cstheme="minorBidi"/>
          <w:sz w:val="20"/>
          <w:szCs w:val="20"/>
          <w:lang w:eastAsia="en-US"/>
        </w:rPr>
        <w:t xml:space="preserve"> </w:t>
      </w:r>
      <w:r w:rsidRPr="004F3427">
        <w:rPr>
          <w:rFonts w:ascii="Verdana" w:eastAsiaTheme="minorHAnsi" w:hAnsi="Verdana" w:cstheme="minorBidi"/>
          <w:sz w:val="20"/>
          <w:szCs w:val="20"/>
          <w:lang w:eastAsia="en-US"/>
        </w:rPr>
        <w:t>δεν χρησιμοποιείται για κατοικία.</w:t>
      </w:r>
    </w:p>
    <w:p w14:paraId="6E32505B" w14:textId="085DC274" w:rsidR="006B3F18" w:rsidRDefault="004F3427" w:rsidP="002E595E">
      <w:pPr>
        <w:pStyle w:val="msonospacing0"/>
        <w:spacing w:after="120" w:line="264" w:lineRule="auto"/>
        <w:ind w:left="1277" w:hanging="425"/>
        <w:jc w:val="both"/>
        <w:rPr>
          <w:rFonts w:ascii="Verdana" w:eastAsiaTheme="minorHAnsi" w:hAnsi="Verdana" w:cstheme="minorBidi"/>
          <w:sz w:val="20"/>
          <w:szCs w:val="20"/>
          <w:lang w:eastAsia="en-US"/>
        </w:rPr>
      </w:pPr>
      <w:r w:rsidRPr="004F3427">
        <w:rPr>
          <w:rFonts w:ascii="Verdana" w:eastAsiaTheme="minorHAnsi" w:hAnsi="Verdana" w:cstheme="minorBidi"/>
          <w:sz w:val="20"/>
          <w:szCs w:val="20"/>
          <w:lang w:eastAsia="en-US"/>
        </w:rPr>
        <w:t>(στ)</w:t>
      </w:r>
      <w:r w:rsidR="008A0918">
        <w:rPr>
          <w:rFonts w:ascii="Verdana" w:eastAsiaTheme="minorHAnsi" w:hAnsi="Verdana" w:cstheme="minorBidi"/>
          <w:sz w:val="20"/>
          <w:szCs w:val="20"/>
          <w:lang w:eastAsia="en-US"/>
        </w:rPr>
        <w:tab/>
      </w:r>
      <w:r w:rsidRPr="004F3427">
        <w:rPr>
          <w:rFonts w:ascii="Verdana" w:eastAsiaTheme="minorHAnsi" w:hAnsi="Verdana" w:cstheme="minorBidi"/>
          <w:sz w:val="20"/>
          <w:szCs w:val="20"/>
          <w:lang w:eastAsia="en-US"/>
        </w:rPr>
        <w:t xml:space="preserve">Η αγορά </w:t>
      </w:r>
      <w:del w:id="1706" w:author="ΕΥΘΥ" w:date="2018-12-10T15:33:00Z">
        <w:r w:rsidRPr="004F3427">
          <w:rPr>
            <w:rFonts w:ascii="Verdana" w:eastAsiaTheme="minorHAnsi" w:hAnsi="Verdana" w:cstheme="minorBidi"/>
            <w:sz w:val="20"/>
            <w:szCs w:val="20"/>
            <w:lang w:eastAsia="en-US"/>
          </w:rPr>
          <w:delText>ακινήτου</w:delText>
        </w:r>
      </w:del>
      <w:ins w:id="1707" w:author="ΕΥΘΥ" w:date="2018-12-10T15:33:00Z">
        <w:r w:rsidR="00C6113E" w:rsidRPr="004F3427">
          <w:rPr>
            <w:rFonts w:ascii="Verdana" w:hAnsi="Verdana"/>
            <w:sz w:val="20"/>
            <w:szCs w:val="20"/>
          </w:rPr>
          <w:t>κτιριακών εγκαταστάσεων</w:t>
        </w:r>
      </w:ins>
      <w:r w:rsidRPr="004F3427">
        <w:rPr>
          <w:rFonts w:ascii="Verdana" w:eastAsiaTheme="minorHAnsi" w:hAnsi="Verdana" w:cstheme="minorBidi"/>
          <w:sz w:val="20"/>
          <w:szCs w:val="20"/>
          <w:lang w:eastAsia="en-US"/>
        </w:rPr>
        <w:t xml:space="preserve"> από φορέα ο οποίος δεν εμπίπτει στο δημόσιο ή στον ευρύτερο δημόσιο τομέα σύμφωνα με τις οικείες διατάξεις δεν αποτελεί επιλέξιμη δαπάνη, με εξαίρεση τις περιπτώσεις κρατικών ενισχύσεων.</w:t>
      </w:r>
    </w:p>
    <w:p w14:paraId="1B419AD6" w14:textId="0FF98594" w:rsidR="006B3F18" w:rsidRDefault="004F3427" w:rsidP="002E595E">
      <w:pPr>
        <w:pStyle w:val="msonospacing0"/>
        <w:spacing w:after="120" w:line="264" w:lineRule="auto"/>
        <w:ind w:left="1277" w:hanging="425"/>
        <w:jc w:val="both"/>
        <w:rPr>
          <w:rFonts w:ascii="Verdana" w:hAnsi="Verdana"/>
          <w:sz w:val="20"/>
          <w:szCs w:val="20"/>
        </w:rPr>
      </w:pPr>
      <w:r w:rsidRPr="004F3427">
        <w:rPr>
          <w:rFonts w:ascii="Verdana" w:eastAsiaTheme="minorHAnsi" w:hAnsi="Verdana" w:cstheme="minorBidi"/>
          <w:sz w:val="20"/>
          <w:szCs w:val="20"/>
          <w:lang w:eastAsia="en-US"/>
        </w:rPr>
        <w:t xml:space="preserve">(ζ) </w:t>
      </w:r>
      <w:r w:rsidR="008A0918">
        <w:rPr>
          <w:rFonts w:ascii="Verdana" w:eastAsiaTheme="minorHAnsi" w:hAnsi="Verdana" w:cstheme="minorBidi"/>
          <w:sz w:val="20"/>
          <w:szCs w:val="20"/>
          <w:lang w:eastAsia="en-US"/>
        </w:rPr>
        <w:tab/>
      </w:r>
      <w:del w:id="1708" w:author="ΕΥΘΥ" w:date="2018-12-10T15:33:00Z">
        <w:r w:rsidRPr="004F3427">
          <w:rPr>
            <w:rFonts w:ascii="Verdana" w:eastAsiaTheme="minorHAnsi" w:hAnsi="Verdana" w:cstheme="minorBidi"/>
            <w:sz w:val="20"/>
            <w:szCs w:val="20"/>
            <w:lang w:eastAsia="en-US"/>
          </w:rPr>
          <w:delText>Το ακίνητο</w:delText>
        </w:r>
      </w:del>
      <w:ins w:id="1709" w:author="ΕΥΘΥ" w:date="2018-12-10T15:33:00Z">
        <w:r w:rsidR="00C6113E">
          <w:rPr>
            <w:rFonts w:ascii="Verdana" w:eastAsiaTheme="minorHAnsi" w:hAnsi="Verdana" w:cstheme="minorBidi"/>
            <w:sz w:val="20"/>
            <w:szCs w:val="20"/>
            <w:lang w:eastAsia="en-US"/>
          </w:rPr>
          <w:t>Η κτιριακή εγκατάσταση</w:t>
        </w:r>
      </w:ins>
      <w:r w:rsidR="00C6113E" w:rsidRPr="004F3427">
        <w:rPr>
          <w:rFonts w:ascii="Verdana" w:eastAsiaTheme="minorHAnsi" w:hAnsi="Verdana" w:cstheme="minorBidi"/>
          <w:sz w:val="20"/>
          <w:szCs w:val="20"/>
          <w:lang w:eastAsia="en-US"/>
        </w:rPr>
        <w:t xml:space="preserve"> </w:t>
      </w:r>
      <w:r w:rsidRPr="004F3427">
        <w:rPr>
          <w:rFonts w:ascii="Verdana" w:eastAsiaTheme="minorHAnsi" w:hAnsi="Verdana" w:cstheme="minorBidi"/>
          <w:sz w:val="20"/>
          <w:szCs w:val="20"/>
          <w:lang w:eastAsia="en-US"/>
        </w:rPr>
        <w:t>δεν ανήκει</w:t>
      </w:r>
      <w:r w:rsidRPr="004F3427">
        <w:rPr>
          <w:rFonts w:ascii="Verdana" w:hAnsi="Verdana"/>
          <w:sz w:val="20"/>
          <w:szCs w:val="20"/>
        </w:rPr>
        <w:t xml:space="preserve"> στο δημόσιο</w:t>
      </w:r>
      <w:r w:rsidR="0091063B">
        <w:rPr>
          <w:rFonts w:ascii="Verdana" w:hAnsi="Verdana"/>
          <w:sz w:val="20"/>
          <w:szCs w:val="20"/>
        </w:rPr>
        <w:t xml:space="preserve"> </w:t>
      </w:r>
      <w:r w:rsidRPr="004F3427">
        <w:rPr>
          <w:rFonts w:ascii="Verdana" w:hAnsi="Verdana"/>
          <w:sz w:val="20"/>
          <w:szCs w:val="20"/>
        </w:rPr>
        <w:t>ή σε νομικό πρόσωπο του ευρύτερου δημόσιου τομέα.</w:t>
      </w:r>
    </w:p>
    <w:p w14:paraId="3EDDCD3F" w14:textId="72864366" w:rsidR="006B3F18" w:rsidRPr="00EF2A5D" w:rsidRDefault="004F3427" w:rsidP="002E595E">
      <w:pPr>
        <w:pStyle w:val="4"/>
        <w:numPr>
          <w:ilvl w:val="0"/>
          <w:numId w:val="0"/>
        </w:numPr>
        <w:spacing w:before="0" w:after="120"/>
        <w:ind w:left="426"/>
        <w:rPr>
          <w:ins w:id="1710" w:author="ΕΥΘΥ" w:date="2018-12-10T15:33:00Z"/>
          <w:rFonts w:ascii="Verdana" w:hAnsi="Verdana"/>
          <w:i/>
          <w:sz w:val="20"/>
          <w:szCs w:val="20"/>
        </w:rPr>
      </w:pPr>
      <w:del w:id="1711" w:author="ΕΥΘΥ" w:date="2018-12-10T15:33:00Z">
        <w:r w:rsidRPr="004F3427">
          <w:rPr>
            <w:rFonts w:ascii="Verdana" w:hAnsi="Verdana"/>
            <w:sz w:val="20"/>
            <w:szCs w:val="20"/>
          </w:rPr>
          <w:delText xml:space="preserve">2. </w:delText>
        </w:r>
        <w:r w:rsidR="007E34BC">
          <w:rPr>
            <w:rFonts w:ascii="Verdana" w:hAnsi="Verdana"/>
            <w:sz w:val="20"/>
            <w:szCs w:val="20"/>
          </w:rPr>
          <w:tab/>
        </w:r>
      </w:del>
      <w:ins w:id="1712" w:author="ΕΥΘΥ" w:date="2018-12-10T15:33:00Z">
        <w:r w:rsidR="00CC06A4">
          <w:rPr>
            <w:rFonts w:ascii="Verdana" w:hAnsi="Verdana"/>
            <w:i/>
            <w:sz w:val="20"/>
            <w:szCs w:val="20"/>
            <w:u w:val="none"/>
          </w:rPr>
          <w:t>Α.3</w:t>
        </w:r>
        <w:r w:rsidR="00B13C87" w:rsidRPr="00EF2A5D">
          <w:rPr>
            <w:rFonts w:ascii="Verdana" w:hAnsi="Verdana"/>
            <w:i/>
            <w:sz w:val="20"/>
            <w:szCs w:val="20"/>
            <w:u w:val="none"/>
          </w:rPr>
          <w:t xml:space="preserve">. </w:t>
        </w:r>
        <w:r w:rsidRPr="00EF2A5D">
          <w:rPr>
            <w:rFonts w:ascii="Verdana" w:hAnsi="Verdana"/>
            <w:i/>
            <w:sz w:val="20"/>
            <w:szCs w:val="20"/>
            <w:u w:val="none"/>
          </w:rPr>
          <w:t>Λοιπές δαπάνες</w:t>
        </w:r>
        <w:r w:rsidR="00C6113E">
          <w:rPr>
            <w:rFonts w:ascii="Verdana" w:hAnsi="Verdana"/>
            <w:i/>
            <w:sz w:val="20"/>
            <w:szCs w:val="20"/>
            <w:u w:val="none"/>
          </w:rPr>
          <w:t xml:space="preserve"> </w:t>
        </w:r>
        <w:r w:rsidR="00CC06A4">
          <w:rPr>
            <w:rFonts w:ascii="Verdana" w:hAnsi="Verdana"/>
            <w:i/>
            <w:sz w:val="20"/>
            <w:szCs w:val="20"/>
            <w:u w:val="none"/>
          </w:rPr>
          <w:t>ακινήτων</w:t>
        </w:r>
      </w:ins>
    </w:p>
    <w:p w14:paraId="5E17CAFE" w14:textId="77777777" w:rsidR="00F14240" w:rsidRDefault="00F14240" w:rsidP="00F14240">
      <w:pPr>
        <w:pStyle w:val="msonospacing0"/>
        <w:spacing w:after="120" w:line="264" w:lineRule="auto"/>
        <w:ind w:left="426"/>
        <w:jc w:val="both"/>
        <w:rPr>
          <w:rFonts w:ascii="Verdana" w:hAnsi="Verdana"/>
          <w:sz w:val="20"/>
          <w:szCs w:val="20"/>
        </w:rPr>
      </w:pPr>
      <w:r w:rsidRPr="004F3427" w:rsidDel="00CC06A4">
        <w:rPr>
          <w:rFonts w:ascii="Verdana" w:hAnsi="Verdana"/>
          <w:sz w:val="20"/>
          <w:szCs w:val="20"/>
        </w:rPr>
        <w:t>Οι ειδικές επιβαρύνσεις που αφορούν στην απαλλοτρίωση και στην αγορά κτιριακών εγκαταστάσεων, όπως είναι η εκτίμηση του εμπειρογνώμονα, η νομική βοήθεια και η προσωρινή μίσθωση της έκτασης, είναι επιλέξιμες.</w:t>
      </w:r>
    </w:p>
    <w:p w14:paraId="23D48895" w14:textId="77777777" w:rsidR="006B3F18" w:rsidRPr="00EF2A5D" w:rsidRDefault="00B13C87" w:rsidP="002E595E">
      <w:pPr>
        <w:pStyle w:val="4"/>
        <w:numPr>
          <w:ilvl w:val="0"/>
          <w:numId w:val="0"/>
        </w:numPr>
        <w:spacing w:before="0" w:after="120"/>
        <w:ind w:left="426"/>
        <w:rPr>
          <w:del w:id="1713" w:author="ΕΥΘΥ" w:date="2018-12-10T15:33:00Z"/>
          <w:rFonts w:ascii="Verdana" w:hAnsi="Verdana"/>
          <w:i/>
          <w:sz w:val="20"/>
          <w:szCs w:val="20"/>
        </w:rPr>
      </w:pPr>
      <w:del w:id="1714" w:author="ΕΥΘΥ" w:date="2018-12-10T15:33:00Z">
        <w:r w:rsidRPr="00EF2A5D">
          <w:rPr>
            <w:rFonts w:ascii="Verdana" w:hAnsi="Verdana"/>
            <w:i/>
            <w:sz w:val="20"/>
            <w:szCs w:val="20"/>
            <w:u w:val="none"/>
          </w:rPr>
          <w:delText xml:space="preserve">Γ. </w:delText>
        </w:r>
        <w:r w:rsidR="004F3427" w:rsidRPr="00EF2A5D">
          <w:rPr>
            <w:rFonts w:ascii="Verdana" w:hAnsi="Verdana"/>
            <w:i/>
            <w:sz w:val="20"/>
            <w:szCs w:val="20"/>
            <w:u w:val="none"/>
          </w:rPr>
          <w:delText>Λοιπές δαπάνες</w:delText>
        </w:r>
      </w:del>
    </w:p>
    <w:p w14:paraId="51D35BB2" w14:textId="77777777" w:rsidR="006B3F18" w:rsidRDefault="004F3427" w:rsidP="002E595E">
      <w:pPr>
        <w:pStyle w:val="msonospacing0"/>
        <w:spacing w:after="120" w:line="264" w:lineRule="auto"/>
        <w:ind w:left="426"/>
        <w:jc w:val="both"/>
        <w:rPr>
          <w:rFonts w:ascii="Verdana" w:hAnsi="Verdana"/>
          <w:sz w:val="20"/>
          <w:szCs w:val="20"/>
        </w:rPr>
      </w:pPr>
      <w:r w:rsidRPr="004F3427">
        <w:rPr>
          <w:rFonts w:ascii="Verdana" w:hAnsi="Verdana"/>
          <w:sz w:val="20"/>
          <w:szCs w:val="20"/>
        </w:rPr>
        <w:t>Οι δαπάνες για τη χορήγηση δουλείας διόδου στον τόπο του έργου, κατά τη διάρκεια της υλοποίησής του, οι αποζημιώσεις απώλειας της συγκομιδής και η αποκατάσταση των ζημιών, είναι επιλέξιμες εφόσον κρίνονται απαραίτητες για την υλοποίηση της πράξης.</w:t>
      </w:r>
    </w:p>
    <w:p w14:paraId="3471AB4F" w14:textId="2B887E98" w:rsidR="006B3F18" w:rsidRPr="00EF2A5D" w:rsidRDefault="00B13C87" w:rsidP="002E595E">
      <w:pPr>
        <w:pStyle w:val="4"/>
        <w:numPr>
          <w:ilvl w:val="0"/>
          <w:numId w:val="0"/>
        </w:numPr>
        <w:spacing w:before="0" w:after="120"/>
        <w:ind w:left="426"/>
        <w:rPr>
          <w:rFonts w:ascii="Verdana" w:hAnsi="Verdana"/>
          <w:i/>
          <w:sz w:val="20"/>
          <w:szCs w:val="20"/>
        </w:rPr>
      </w:pPr>
      <w:del w:id="1715" w:author="ΕΥΘΥ" w:date="2018-12-10T15:33:00Z">
        <w:r w:rsidRPr="00EF2A5D">
          <w:rPr>
            <w:rFonts w:ascii="Verdana" w:hAnsi="Verdana"/>
            <w:i/>
            <w:sz w:val="20"/>
            <w:szCs w:val="20"/>
            <w:u w:val="none"/>
          </w:rPr>
          <w:delText>Δ</w:delText>
        </w:r>
      </w:del>
      <w:ins w:id="1716" w:author="ΕΥΘΥ" w:date="2018-12-10T15:33:00Z">
        <w:r w:rsidR="00CC06A4">
          <w:rPr>
            <w:rFonts w:ascii="Verdana" w:hAnsi="Verdana"/>
            <w:i/>
            <w:sz w:val="20"/>
            <w:szCs w:val="20"/>
            <w:u w:val="none"/>
          </w:rPr>
          <w:t>Β</w:t>
        </w:r>
      </w:ins>
      <w:r w:rsidRPr="00EF2A5D">
        <w:rPr>
          <w:rFonts w:ascii="Verdana" w:hAnsi="Verdana"/>
          <w:i/>
          <w:sz w:val="20"/>
          <w:szCs w:val="20"/>
          <w:u w:val="none"/>
        </w:rPr>
        <w:t xml:space="preserve">. </w:t>
      </w:r>
      <w:r w:rsidR="004F3427" w:rsidRPr="00EF2A5D">
        <w:rPr>
          <w:rFonts w:ascii="Verdana" w:hAnsi="Verdana"/>
          <w:i/>
          <w:sz w:val="20"/>
          <w:szCs w:val="20"/>
          <w:u w:val="none"/>
        </w:rPr>
        <w:t>Εξοπλισμός</w:t>
      </w:r>
    </w:p>
    <w:p w14:paraId="07C5C1E8" w14:textId="310156B5" w:rsidR="006B3F18" w:rsidRDefault="004F3427" w:rsidP="00CB3E7D">
      <w:pPr>
        <w:pStyle w:val="msonospacing0"/>
        <w:spacing w:after="120" w:line="264" w:lineRule="auto"/>
        <w:ind w:left="426"/>
        <w:jc w:val="both"/>
        <w:rPr>
          <w:rFonts w:ascii="Verdana" w:hAnsi="Verdana"/>
          <w:sz w:val="20"/>
          <w:szCs w:val="20"/>
        </w:rPr>
      </w:pPr>
      <w:del w:id="1717" w:author="ΕΥΘΥ" w:date="2018-12-10T15:33:00Z">
        <w:r w:rsidRPr="004F3427">
          <w:rPr>
            <w:rFonts w:ascii="Verdana" w:hAnsi="Verdana"/>
            <w:sz w:val="20"/>
            <w:szCs w:val="20"/>
          </w:rPr>
          <w:delText xml:space="preserve">1. </w:delText>
        </w:r>
        <w:r w:rsidR="00BA635B">
          <w:rPr>
            <w:rFonts w:ascii="Verdana" w:hAnsi="Verdana"/>
            <w:sz w:val="20"/>
            <w:szCs w:val="20"/>
          </w:rPr>
          <w:tab/>
        </w:r>
      </w:del>
      <w:r w:rsidRPr="004F3427">
        <w:rPr>
          <w:rFonts w:ascii="Verdana" w:hAnsi="Verdana"/>
          <w:sz w:val="20"/>
          <w:szCs w:val="20"/>
        </w:rPr>
        <w:t xml:space="preserve">Εξοπλισμός </w:t>
      </w:r>
      <w:del w:id="1718" w:author="ΕΥΘΥ" w:date="2018-12-10T15:33:00Z">
        <w:r w:rsidRPr="004F3427">
          <w:rPr>
            <w:rFonts w:ascii="Verdana" w:hAnsi="Verdana"/>
            <w:sz w:val="20"/>
            <w:szCs w:val="20"/>
          </w:rPr>
          <w:delText>που αποτελεί</w:delText>
        </w:r>
      </w:del>
      <w:ins w:id="1719" w:author="ΕΥΘΥ" w:date="2018-12-10T15:33:00Z">
        <w:r w:rsidR="00E536B1">
          <w:rPr>
            <w:rFonts w:ascii="Verdana" w:hAnsi="Verdana"/>
            <w:sz w:val="20"/>
            <w:szCs w:val="20"/>
          </w:rPr>
          <w:t>ως</w:t>
        </w:r>
      </w:ins>
      <w:r w:rsidRPr="004F3427">
        <w:rPr>
          <w:rFonts w:ascii="Verdana" w:hAnsi="Verdana"/>
          <w:sz w:val="20"/>
          <w:szCs w:val="20"/>
        </w:rPr>
        <w:t xml:space="preserve"> πάγιο στοιχείο, θεωρείται κάθε στοιχείο το οποίο με κατάλληλη χρήση και συντήρηση έχει ωφέλιμη ζωή μεγαλύτερη του ενός έτους, διατηρεί το αρχικό του σχήμα και εμφάνιση κατά τη χρήση, δεν χάνει την ταυτότητά του με ενσωμάτωση</w:t>
      </w:r>
      <w:r w:rsidR="00630C6B">
        <w:rPr>
          <w:rFonts w:ascii="Verdana" w:hAnsi="Verdana"/>
          <w:sz w:val="20"/>
          <w:szCs w:val="20"/>
        </w:rPr>
        <w:t xml:space="preserve"> σε άλλο ή πιο σύνθετο στοιχείο</w:t>
      </w:r>
      <w:r w:rsidR="00C004C9">
        <w:rPr>
          <w:rFonts w:ascii="Verdana" w:hAnsi="Verdana"/>
          <w:sz w:val="20"/>
          <w:szCs w:val="20"/>
        </w:rPr>
        <w:t xml:space="preserve"> και καταχωρίζεται, κατά περίπτωση, στο μητρώο παγίων</w:t>
      </w:r>
      <w:r w:rsidR="00630C6B">
        <w:rPr>
          <w:rFonts w:ascii="Verdana" w:hAnsi="Verdana"/>
          <w:sz w:val="20"/>
          <w:szCs w:val="20"/>
        </w:rPr>
        <w:t>.</w:t>
      </w:r>
    </w:p>
    <w:p w14:paraId="48AC8A57" w14:textId="1B682A2F" w:rsidR="00CC06A4" w:rsidRPr="00CC06A4" w:rsidRDefault="004F3427" w:rsidP="00CC06A4">
      <w:pPr>
        <w:pStyle w:val="4"/>
        <w:numPr>
          <w:ilvl w:val="0"/>
          <w:numId w:val="0"/>
        </w:numPr>
        <w:spacing w:before="0" w:after="120"/>
        <w:ind w:left="426"/>
        <w:rPr>
          <w:ins w:id="1720" w:author="ΕΥΘΥ" w:date="2018-12-10T15:33:00Z"/>
          <w:rFonts w:ascii="Verdana" w:hAnsi="Verdana"/>
          <w:i/>
          <w:sz w:val="20"/>
          <w:szCs w:val="20"/>
          <w:u w:val="none"/>
        </w:rPr>
      </w:pPr>
      <w:del w:id="1721" w:author="ΕΥΘΥ" w:date="2018-12-10T15:33:00Z">
        <w:r w:rsidRPr="004F3427">
          <w:rPr>
            <w:rFonts w:ascii="Verdana" w:hAnsi="Verdana"/>
            <w:sz w:val="20"/>
            <w:szCs w:val="20"/>
          </w:rPr>
          <w:delText>2</w:delText>
        </w:r>
      </w:del>
      <w:ins w:id="1722" w:author="ΕΥΘΥ" w:date="2018-12-10T15:33:00Z">
        <w:r w:rsidR="00CC06A4" w:rsidRPr="00CC06A4">
          <w:rPr>
            <w:rFonts w:ascii="Verdana" w:hAnsi="Verdana"/>
            <w:i/>
            <w:sz w:val="20"/>
            <w:szCs w:val="20"/>
            <w:u w:val="none"/>
          </w:rPr>
          <w:t>Β.1. Αγορά εξοπλισμού</w:t>
        </w:r>
      </w:ins>
    </w:p>
    <w:p w14:paraId="1E441A21" w14:textId="77777777" w:rsidR="006B3F18" w:rsidRPr="00D70795" w:rsidRDefault="00CC06A4" w:rsidP="002E595E">
      <w:pPr>
        <w:pStyle w:val="msonospacing0"/>
        <w:spacing w:after="120" w:line="264" w:lineRule="auto"/>
        <w:ind w:left="852" w:hanging="426"/>
        <w:jc w:val="both"/>
        <w:rPr>
          <w:rFonts w:ascii="Verdana" w:hAnsi="Verdana"/>
          <w:sz w:val="20"/>
          <w:szCs w:val="20"/>
        </w:rPr>
      </w:pPr>
      <w:ins w:id="1723" w:author="ΕΥΘΥ" w:date="2018-12-10T15:33:00Z">
        <w:r w:rsidRPr="00D70795">
          <w:rPr>
            <w:rFonts w:ascii="Verdana" w:hAnsi="Verdana"/>
            <w:sz w:val="20"/>
            <w:szCs w:val="20"/>
          </w:rPr>
          <w:t>1</w:t>
        </w:r>
      </w:ins>
      <w:r w:rsidR="004F3427" w:rsidRPr="00D70795">
        <w:rPr>
          <w:rFonts w:ascii="Verdana" w:hAnsi="Verdana"/>
          <w:sz w:val="20"/>
          <w:szCs w:val="20"/>
        </w:rPr>
        <w:t xml:space="preserve">. </w:t>
      </w:r>
      <w:r w:rsidR="00BA635B" w:rsidRPr="00D70795">
        <w:rPr>
          <w:rFonts w:ascii="Verdana" w:hAnsi="Verdana"/>
          <w:sz w:val="20"/>
          <w:szCs w:val="20"/>
        </w:rPr>
        <w:tab/>
      </w:r>
      <w:r w:rsidR="004F3427" w:rsidRPr="00D70795">
        <w:rPr>
          <w:rFonts w:ascii="Verdana" w:hAnsi="Verdana"/>
          <w:sz w:val="20"/>
          <w:szCs w:val="20"/>
        </w:rPr>
        <w:t xml:space="preserve">Η δαπάνη αγοράς εξοπλισμού για την ίδρυση ή εκσυγχρονισμό υποδομής είναι επιλέξιμη. </w:t>
      </w:r>
    </w:p>
    <w:p w14:paraId="35AB1465" w14:textId="78A19A70" w:rsidR="009A48A8" w:rsidRPr="00D70795" w:rsidRDefault="00C004C9" w:rsidP="002E595E">
      <w:pPr>
        <w:pStyle w:val="msonospacing0"/>
        <w:spacing w:after="120" w:line="264" w:lineRule="auto"/>
        <w:ind w:left="852" w:hanging="426"/>
        <w:jc w:val="both"/>
        <w:rPr>
          <w:ins w:id="1724" w:author="ΕΥΘΥ" w:date="2018-12-10T15:33:00Z"/>
          <w:rFonts w:ascii="Verdana" w:hAnsi="Verdana"/>
          <w:sz w:val="20"/>
          <w:szCs w:val="20"/>
        </w:rPr>
      </w:pPr>
      <w:del w:id="1725" w:author="ΕΥΘΥ" w:date="2018-12-10T15:33:00Z">
        <w:r>
          <w:rPr>
            <w:rFonts w:ascii="Verdana" w:hAnsi="Verdana"/>
            <w:sz w:val="20"/>
            <w:szCs w:val="20"/>
          </w:rPr>
          <w:delText>3</w:delText>
        </w:r>
      </w:del>
      <w:ins w:id="1726" w:author="ΕΥΘΥ" w:date="2018-12-10T15:33:00Z">
        <w:r w:rsidR="00CC06A4" w:rsidRPr="00D70795">
          <w:rPr>
            <w:rFonts w:ascii="Verdana" w:hAnsi="Verdana"/>
            <w:sz w:val="20"/>
            <w:szCs w:val="20"/>
          </w:rPr>
          <w:t>2</w:t>
        </w:r>
      </w:ins>
      <w:r w:rsidR="004F3427" w:rsidRPr="00D70795">
        <w:rPr>
          <w:rFonts w:ascii="Verdana" w:hAnsi="Verdana"/>
          <w:sz w:val="20"/>
          <w:szCs w:val="20"/>
        </w:rPr>
        <w:t xml:space="preserve">. </w:t>
      </w:r>
      <w:r w:rsidR="00F33714" w:rsidRPr="00D70795">
        <w:rPr>
          <w:rFonts w:ascii="Verdana" w:hAnsi="Verdana"/>
          <w:sz w:val="20"/>
          <w:szCs w:val="20"/>
        </w:rPr>
        <w:tab/>
      </w:r>
      <w:r w:rsidR="004F3427" w:rsidRPr="00D70795">
        <w:rPr>
          <w:rFonts w:ascii="Verdana" w:hAnsi="Verdana"/>
          <w:sz w:val="20"/>
          <w:szCs w:val="20"/>
        </w:rPr>
        <w:t>Η</w:t>
      </w:r>
      <w:r w:rsidR="00EC0504" w:rsidRPr="00D70795">
        <w:rPr>
          <w:rFonts w:ascii="Verdana" w:hAnsi="Verdana"/>
          <w:sz w:val="20"/>
          <w:szCs w:val="20"/>
        </w:rPr>
        <w:t xml:space="preserve"> </w:t>
      </w:r>
      <w:r w:rsidR="004F3427" w:rsidRPr="00D70795">
        <w:rPr>
          <w:rFonts w:ascii="Verdana" w:hAnsi="Verdana"/>
          <w:sz w:val="20"/>
          <w:szCs w:val="20"/>
        </w:rPr>
        <w:t xml:space="preserve">δαπάνη </w:t>
      </w:r>
      <w:del w:id="1727" w:author="ΕΥΘΥ" w:date="2018-12-10T15:33:00Z">
        <w:r w:rsidR="004F3427" w:rsidRPr="004F3427">
          <w:rPr>
            <w:rFonts w:ascii="Verdana" w:hAnsi="Verdana"/>
            <w:sz w:val="20"/>
            <w:szCs w:val="20"/>
          </w:rPr>
          <w:delText>συντήρησης/επισκευής</w:delText>
        </w:r>
      </w:del>
      <w:ins w:id="1728" w:author="ΕΥΘΥ" w:date="2018-12-10T15:33:00Z">
        <w:r w:rsidR="00C04CFA" w:rsidRPr="00D70795">
          <w:rPr>
            <w:rFonts w:ascii="Verdana" w:hAnsi="Verdana"/>
            <w:sz w:val="20"/>
            <w:szCs w:val="20"/>
          </w:rPr>
          <w:t xml:space="preserve">για την </w:t>
        </w:r>
        <w:r w:rsidR="005A640C" w:rsidRPr="00D70795">
          <w:rPr>
            <w:rFonts w:ascii="Verdana" w:hAnsi="Verdana"/>
            <w:sz w:val="20"/>
            <w:szCs w:val="20"/>
          </w:rPr>
          <w:t>αναβάθμιση</w:t>
        </w:r>
        <w:r w:rsidR="004F3427" w:rsidRPr="00D70795">
          <w:rPr>
            <w:rFonts w:ascii="Verdana" w:hAnsi="Verdana"/>
            <w:sz w:val="20"/>
            <w:szCs w:val="20"/>
          </w:rPr>
          <w:t xml:space="preserve"> </w:t>
        </w:r>
        <w:r w:rsidR="00CE474F" w:rsidRPr="00D70795">
          <w:rPr>
            <w:rFonts w:ascii="Verdana" w:hAnsi="Verdana"/>
            <w:sz w:val="20"/>
            <w:szCs w:val="20"/>
          </w:rPr>
          <w:t>ή επέκταση της ωφέλιμης ζωής</w:t>
        </w:r>
      </w:ins>
      <w:r w:rsidR="00CE474F" w:rsidRPr="00D70795">
        <w:rPr>
          <w:rFonts w:ascii="Verdana" w:hAnsi="Verdana"/>
          <w:sz w:val="20"/>
          <w:szCs w:val="20"/>
        </w:rPr>
        <w:t xml:space="preserve"> </w:t>
      </w:r>
      <w:r w:rsidR="004F3427" w:rsidRPr="00D70795">
        <w:rPr>
          <w:rFonts w:ascii="Verdana" w:hAnsi="Verdana"/>
          <w:sz w:val="20"/>
          <w:szCs w:val="20"/>
        </w:rPr>
        <w:t xml:space="preserve">εξοπλισμού που ανήκει στο δικαιούχο </w:t>
      </w:r>
      <w:del w:id="1729" w:author="ΕΥΘΥ" w:date="2018-12-10T15:33:00Z">
        <w:r w:rsidR="004F3427" w:rsidRPr="004F3427">
          <w:rPr>
            <w:rFonts w:ascii="Verdana" w:hAnsi="Verdana"/>
            <w:sz w:val="20"/>
            <w:szCs w:val="20"/>
          </w:rPr>
          <w:delText xml:space="preserve">και χρησιμοποιείται στην πράξη </w:delText>
        </w:r>
      </w:del>
      <w:r w:rsidR="004F3427" w:rsidRPr="00D70795">
        <w:rPr>
          <w:rFonts w:ascii="Verdana" w:hAnsi="Verdana"/>
          <w:sz w:val="20"/>
          <w:szCs w:val="20"/>
        </w:rPr>
        <w:t>είναι επιλέξιμη</w:t>
      </w:r>
      <w:r w:rsidR="00EC0504" w:rsidRPr="00D70795">
        <w:rPr>
          <w:rFonts w:ascii="Verdana" w:hAnsi="Verdana"/>
          <w:sz w:val="20"/>
          <w:szCs w:val="20"/>
        </w:rPr>
        <w:t xml:space="preserve"> ε</w:t>
      </w:r>
      <w:r w:rsidR="004F3427" w:rsidRPr="00D70795">
        <w:rPr>
          <w:rFonts w:ascii="Verdana" w:hAnsi="Verdana"/>
          <w:sz w:val="20"/>
          <w:szCs w:val="20"/>
        </w:rPr>
        <w:t xml:space="preserve">φόσον αυξάνει την αξία του </w:t>
      </w:r>
      <w:ins w:id="1730" w:author="ΕΥΘΥ" w:date="2018-12-10T15:33:00Z">
        <w:r w:rsidR="00E536B1" w:rsidRPr="00D70795">
          <w:rPr>
            <w:rFonts w:ascii="Verdana" w:hAnsi="Verdana"/>
            <w:sz w:val="20"/>
            <w:szCs w:val="20"/>
          </w:rPr>
          <w:t xml:space="preserve">υφισταμένου </w:t>
        </w:r>
      </w:ins>
      <w:r w:rsidR="004F3427" w:rsidRPr="00D70795">
        <w:rPr>
          <w:rFonts w:ascii="Verdana" w:hAnsi="Verdana"/>
          <w:sz w:val="20"/>
          <w:szCs w:val="20"/>
        </w:rPr>
        <w:t xml:space="preserve">παγίου </w:t>
      </w:r>
      <w:del w:id="1731" w:author="ΕΥΘΥ" w:date="2018-12-10T15:33:00Z">
        <w:r w:rsidR="004F3427" w:rsidRPr="004F3427">
          <w:rPr>
            <w:rFonts w:ascii="Verdana" w:hAnsi="Verdana"/>
            <w:sz w:val="20"/>
            <w:szCs w:val="20"/>
          </w:rPr>
          <w:delText xml:space="preserve">στοιχείου </w:delText>
        </w:r>
      </w:del>
      <w:r w:rsidR="004F3427" w:rsidRPr="00D70795">
        <w:rPr>
          <w:rFonts w:ascii="Verdana" w:hAnsi="Verdana"/>
          <w:sz w:val="20"/>
          <w:szCs w:val="20"/>
        </w:rPr>
        <w:t>σύμφωνα τα προβλεπόμενα στην εθνική νομοθεσία</w:t>
      </w:r>
      <w:r w:rsidRPr="00D70795">
        <w:rPr>
          <w:rFonts w:ascii="Verdana" w:hAnsi="Verdana"/>
          <w:sz w:val="20"/>
          <w:szCs w:val="20"/>
        </w:rPr>
        <w:t xml:space="preserve"> και η δαπάνη </w:t>
      </w:r>
      <w:del w:id="1732" w:author="ΕΥΘΥ" w:date="2018-12-10T15:33:00Z">
        <w:r>
          <w:rPr>
            <w:rFonts w:ascii="Verdana" w:hAnsi="Verdana"/>
            <w:sz w:val="20"/>
            <w:szCs w:val="20"/>
          </w:rPr>
          <w:delText>απόσβεσης</w:delText>
        </w:r>
      </w:del>
      <w:ins w:id="1733" w:author="ΕΥΘΥ" w:date="2018-12-10T15:33:00Z">
        <w:r w:rsidR="00E536B1" w:rsidRPr="00D70795">
          <w:rPr>
            <w:rFonts w:ascii="Verdana" w:hAnsi="Verdana"/>
            <w:sz w:val="20"/>
            <w:szCs w:val="20"/>
          </w:rPr>
          <w:t>απόσβεσής</w:t>
        </w:r>
      </w:ins>
      <w:r w:rsidR="00E536B1" w:rsidRPr="00D70795">
        <w:rPr>
          <w:rFonts w:ascii="Verdana" w:hAnsi="Verdana"/>
          <w:sz w:val="20"/>
          <w:szCs w:val="20"/>
        </w:rPr>
        <w:t xml:space="preserve"> </w:t>
      </w:r>
      <w:r w:rsidRPr="00D70795">
        <w:rPr>
          <w:rFonts w:ascii="Verdana" w:hAnsi="Verdana"/>
          <w:sz w:val="20"/>
          <w:szCs w:val="20"/>
        </w:rPr>
        <w:t xml:space="preserve">του </w:t>
      </w:r>
      <w:del w:id="1734" w:author="ΕΥΘΥ" w:date="2018-12-10T15:33:00Z">
        <w:r>
          <w:rPr>
            <w:rFonts w:ascii="Verdana" w:hAnsi="Verdana"/>
            <w:sz w:val="20"/>
            <w:szCs w:val="20"/>
          </w:rPr>
          <w:delText xml:space="preserve">παγίου </w:delText>
        </w:r>
      </w:del>
      <w:r w:rsidRPr="00D70795">
        <w:rPr>
          <w:rFonts w:ascii="Verdana" w:hAnsi="Verdana"/>
          <w:sz w:val="20"/>
          <w:szCs w:val="20"/>
        </w:rPr>
        <w:t>δεν αποτελεί επιλέξιμη δαπάνη στο πλαίσιο της πράξης</w:t>
      </w:r>
      <w:r w:rsidR="004F3427" w:rsidRPr="00D70795">
        <w:rPr>
          <w:rFonts w:ascii="Verdana" w:hAnsi="Verdana"/>
          <w:sz w:val="20"/>
          <w:szCs w:val="20"/>
        </w:rPr>
        <w:t xml:space="preserve">. </w:t>
      </w:r>
    </w:p>
    <w:p w14:paraId="7F3A2733" w14:textId="77777777" w:rsidR="009A48A8" w:rsidRPr="00325732" w:rsidRDefault="009A48A8" w:rsidP="009A48A8">
      <w:pPr>
        <w:pStyle w:val="msonospacing0"/>
        <w:spacing w:after="120" w:line="264" w:lineRule="auto"/>
        <w:ind w:left="852" w:hanging="426"/>
        <w:jc w:val="both"/>
        <w:rPr>
          <w:ins w:id="1735" w:author="ΕΥΘΥ" w:date="2018-12-10T15:33:00Z"/>
          <w:rFonts w:ascii="Verdana" w:hAnsi="Verdana"/>
          <w:sz w:val="20"/>
          <w:szCs w:val="20"/>
        </w:rPr>
      </w:pPr>
      <w:ins w:id="1736" w:author="ΕΥΘΥ" w:date="2018-12-10T15:33:00Z">
        <w:r w:rsidRPr="00325732">
          <w:rPr>
            <w:rFonts w:ascii="Verdana" w:hAnsi="Verdana"/>
            <w:sz w:val="20"/>
            <w:szCs w:val="20"/>
          </w:rPr>
          <w:t>2α</w:t>
        </w:r>
        <w:r w:rsidR="00C15105" w:rsidRPr="00325732">
          <w:rPr>
            <w:rFonts w:ascii="Verdana" w:hAnsi="Verdana"/>
            <w:sz w:val="20"/>
            <w:szCs w:val="20"/>
          </w:rPr>
          <w:t>.</w:t>
        </w:r>
        <w:r w:rsidRPr="00325732">
          <w:rPr>
            <w:rFonts w:ascii="Verdana" w:hAnsi="Verdana"/>
            <w:sz w:val="20"/>
            <w:szCs w:val="20"/>
          </w:rPr>
          <w:tab/>
          <w:t xml:space="preserve">Η δαπάνη έκτακτης συντήρησης/επισκευής </w:t>
        </w:r>
        <w:r w:rsidR="00433DE8" w:rsidRPr="00325732">
          <w:rPr>
            <w:rFonts w:ascii="Verdana" w:hAnsi="Verdana"/>
            <w:sz w:val="20"/>
            <w:szCs w:val="20"/>
          </w:rPr>
          <w:t xml:space="preserve">υφιστάμενου </w:t>
        </w:r>
        <w:r w:rsidRPr="00325732">
          <w:rPr>
            <w:rFonts w:ascii="Verdana" w:hAnsi="Verdana"/>
            <w:sz w:val="20"/>
            <w:szCs w:val="20"/>
          </w:rPr>
          <w:t xml:space="preserve">εξοπλισμού που ανήκει στο δικαιούχο </w:t>
        </w:r>
        <w:r w:rsidR="0044609F" w:rsidRPr="00325732">
          <w:rPr>
            <w:rFonts w:ascii="Verdana" w:hAnsi="Verdana"/>
            <w:sz w:val="20"/>
            <w:szCs w:val="20"/>
          </w:rPr>
          <w:t xml:space="preserve">και </w:t>
        </w:r>
        <w:r w:rsidR="005B4EA8" w:rsidRPr="00325732">
          <w:rPr>
            <w:rFonts w:ascii="Verdana" w:hAnsi="Verdana"/>
            <w:sz w:val="20"/>
            <w:szCs w:val="20"/>
          </w:rPr>
          <w:t xml:space="preserve">χρησιμοποιείται για την εκτέλεση της πράξης </w:t>
        </w:r>
        <w:r w:rsidR="004770F9" w:rsidRPr="00325732">
          <w:rPr>
            <w:rFonts w:ascii="Verdana" w:hAnsi="Verdana"/>
            <w:sz w:val="20"/>
            <w:szCs w:val="20"/>
          </w:rPr>
          <w:t xml:space="preserve">δεν </w:t>
        </w:r>
        <w:r w:rsidRPr="00325732">
          <w:rPr>
            <w:rFonts w:ascii="Verdana" w:hAnsi="Verdana"/>
            <w:sz w:val="20"/>
            <w:szCs w:val="20"/>
          </w:rPr>
          <w:t xml:space="preserve">είναι επιλέξιμη, </w:t>
        </w:r>
        <w:r w:rsidR="005B4EA8" w:rsidRPr="00325732">
          <w:rPr>
            <w:rFonts w:ascii="Verdana" w:hAnsi="Verdana"/>
            <w:sz w:val="20"/>
            <w:szCs w:val="20"/>
          </w:rPr>
          <w:t>εκτός εάν αυτή αυξάνει την αξία του υφιστάμενου παγίου και δηλώνεται στην πράξη ως απόσβεση.</w:t>
        </w:r>
      </w:ins>
    </w:p>
    <w:p w14:paraId="74FEDECA" w14:textId="4C614D48" w:rsidR="009A48A8" w:rsidRPr="00D70795" w:rsidRDefault="009A48A8" w:rsidP="009A48A8">
      <w:pPr>
        <w:pStyle w:val="msonospacing0"/>
        <w:spacing w:after="120" w:line="264" w:lineRule="auto"/>
        <w:ind w:left="852" w:hanging="426"/>
        <w:jc w:val="both"/>
        <w:rPr>
          <w:rFonts w:ascii="Verdana" w:hAnsi="Verdana"/>
          <w:sz w:val="20"/>
          <w:szCs w:val="20"/>
        </w:rPr>
      </w:pPr>
      <w:ins w:id="1737" w:author="ΕΥΘΥ" w:date="2018-12-10T15:33:00Z">
        <w:r w:rsidRPr="00D70795">
          <w:rPr>
            <w:rFonts w:ascii="Verdana" w:hAnsi="Verdana"/>
            <w:sz w:val="20"/>
            <w:szCs w:val="20"/>
          </w:rPr>
          <w:t>2β</w:t>
        </w:r>
        <w:r w:rsidR="00C15105" w:rsidRPr="00C15105">
          <w:rPr>
            <w:rFonts w:ascii="Verdana" w:hAnsi="Verdana"/>
            <w:sz w:val="20"/>
            <w:szCs w:val="20"/>
          </w:rPr>
          <w:t>.</w:t>
        </w:r>
        <w:r w:rsidRPr="00D70795">
          <w:rPr>
            <w:rFonts w:ascii="Verdana" w:hAnsi="Verdana"/>
            <w:sz w:val="20"/>
            <w:szCs w:val="20"/>
          </w:rPr>
          <w:tab/>
        </w:r>
      </w:ins>
      <w:r w:rsidRPr="00D70795">
        <w:rPr>
          <w:rFonts w:ascii="Verdana" w:hAnsi="Verdana"/>
          <w:sz w:val="20"/>
          <w:szCs w:val="20"/>
        </w:rPr>
        <w:t>Η δαπάνη προληπτικής</w:t>
      </w:r>
      <w:ins w:id="1738" w:author="ΕΥΘΥ" w:date="2018-12-10T15:33:00Z">
        <w:r w:rsidRPr="00D70795">
          <w:rPr>
            <w:rFonts w:ascii="Verdana" w:hAnsi="Verdana"/>
            <w:sz w:val="20"/>
            <w:szCs w:val="20"/>
          </w:rPr>
          <w:t>/τακτικής</w:t>
        </w:r>
      </w:ins>
      <w:r w:rsidRPr="00D70795">
        <w:rPr>
          <w:rFonts w:ascii="Verdana" w:hAnsi="Verdana"/>
          <w:sz w:val="20"/>
          <w:szCs w:val="20"/>
        </w:rPr>
        <w:t xml:space="preserve"> συντήρησης </w:t>
      </w:r>
      <w:del w:id="1739" w:author="ΕΥΘΥ" w:date="2018-12-10T15:33:00Z">
        <w:r w:rsidR="004F3427" w:rsidRPr="004F3427">
          <w:rPr>
            <w:rFonts w:ascii="Verdana" w:hAnsi="Verdana"/>
            <w:sz w:val="20"/>
            <w:szCs w:val="20"/>
          </w:rPr>
          <w:delText xml:space="preserve">του </w:delText>
        </w:r>
      </w:del>
      <w:r w:rsidRPr="00D70795">
        <w:rPr>
          <w:rFonts w:ascii="Verdana" w:hAnsi="Verdana"/>
          <w:sz w:val="20"/>
          <w:szCs w:val="20"/>
        </w:rPr>
        <w:t xml:space="preserve">εξοπλισμού </w:t>
      </w:r>
      <w:ins w:id="1740" w:author="ΕΥΘΥ" w:date="2018-12-10T15:33:00Z">
        <w:r w:rsidR="00A36959" w:rsidRPr="00D70795">
          <w:rPr>
            <w:rFonts w:ascii="Verdana" w:hAnsi="Verdana"/>
            <w:sz w:val="20"/>
            <w:szCs w:val="20"/>
          </w:rPr>
          <w:t xml:space="preserve">που ανήκει στο δικαιούχο </w:t>
        </w:r>
      </w:ins>
      <w:r w:rsidRPr="00D70795">
        <w:rPr>
          <w:rFonts w:ascii="Verdana" w:hAnsi="Verdana"/>
          <w:sz w:val="20"/>
          <w:szCs w:val="20"/>
        </w:rPr>
        <w:t>και</w:t>
      </w:r>
      <w:ins w:id="1741" w:author="ΕΥΘΥ" w:date="2018-12-10T15:33:00Z">
        <w:r w:rsidRPr="00D70795">
          <w:rPr>
            <w:rFonts w:ascii="Verdana" w:hAnsi="Verdana"/>
            <w:sz w:val="20"/>
            <w:szCs w:val="20"/>
          </w:rPr>
          <w:t xml:space="preserve"> </w:t>
        </w:r>
        <w:r w:rsidR="00A36959" w:rsidRPr="00D70795">
          <w:rPr>
            <w:rFonts w:ascii="Verdana" w:hAnsi="Verdana"/>
            <w:sz w:val="20"/>
            <w:szCs w:val="20"/>
          </w:rPr>
          <w:t>η δαπάνη</w:t>
        </w:r>
      </w:ins>
      <w:r w:rsidR="00A36959" w:rsidRPr="00D70795">
        <w:rPr>
          <w:rFonts w:ascii="Verdana" w:hAnsi="Verdana"/>
          <w:sz w:val="20"/>
          <w:szCs w:val="20"/>
        </w:rPr>
        <w:t xml:space="preserve"> </w:t>
      </w:r>
      <w:r w:rsidRPr="00D70795">
        <w:rPr>
          <w:rFonts w:ascii="Verdana" w:hAnsi="Verdana"/>
          <w:sz w:val="20"/>
          <w:szCs w:val="20"/>
        </w:rPr>
        <w:t xml:space="preserve">αγοράς αναλωσίμων για την ορθή λειτουργία του </w:t>
      </w:r>
      <w:del w:id="1742" w:author="ΕΥΘΥ" w:date="2018-12-10T15:33:00Z">
        <w:r w:rsidR="004F3427" w:rsidRPr="004F3427">
          <w:rPr>
            <w:rFonts w:ascii="Verdana" w:hAnsi="Verdana"/>
            <w:sz w:val="20"/>
            <w:szCs w:val="20"/>
          </w:rPr>
          <w:delText>κατά τη διάρκεια χρήσης του εξοπλισμού</w:delText>
        </w:r>
        <w:r w:rsidR="00630C6B">
          <w:rPr>
            <w:rFonts w:ascii="Verdana" w:hAnsi="Verdana"/>
            <w:sz w:val="20"/>
            <w:szCs w:val="20"/>
          </w:rPr>
          <w:delText xml:space="preserve"> στην πράξη δεν είναι επιλέξιμη</w:delText>
        </w:r>
      </w:del>
      <w:ins w:id="1743" w:author="ΕΥΘΥ" w:date="2018-12-10T15:33:00Z">
        <w:r w:rsidR="00A36959" w:rsidRPr="00D70795">
          <w:rPr>
            <w:rFonts w:ascii="Verdana" w:hAnsi="Verdana"/>
            <w:sz w:val="20"/>
            <w:szCs w:val="20"/>
          </w:rPr>
          <w:t xml:space="preserve">είναι επιλέξιμες για το χρονικό διάστημα που ο εξοπλισμός χρησιμοποιείται για </w:t>
        </w:r>
        <w:r w:rsidR="00D70795" w:rsidRPr="00D70795">
          <w:rPr>
            <w:rFonts w:ascii="Verdana" w:hAnsi="Verdana"/>
            <w:sz w:val="20"/>
            <w:szCs w:val="20"/>
          </w:rPr>
          <w:t>τους σκοπούς της πράξης</w:t>
        </w:r>
      </w:ins>
      <w:r w:rsidR="00EB7D0F">
        <w:rPr>
          <w:rFonts w:ascii="Verdana" w:hAnsi="Verdana"/>
          <w:sz w:val="20"/>
          <w:szCs w:val="20"/>
        </w:rPr>
        <w:t>.</w:t>
      </w:r>
    </w:p>
    <w:p w14:paraId="70B5D09C" w14:textId="4BDEA0AB" w:rsidR="001360B6" w:rsidRDefault="00C004C9" w:rsidP="002E595E">
      <w:pPr>
        <w:pStyle w:val="msonospacing0"/>
        <w:spacing w:after="120" w:line="264" w:lineRule="auto"/>
        <w:ind w:left="852" w:hanging="426"/>
        <w:jc w:val="both"/>
        <w:rPr>
          <w:rFonts w:ascii="Verdana" w:hAnsi="Verdana"/>
          <w:sz w:val="20"/>
          <w:szCs w:val="20"/>
        </w:rPr>
      </w:pPr>
      <w:del w:id="1744" w:author="ΕΥΘΥ" w:date="2018-12-10T15:33:00Z">
        <w:r>
          <w:rPr>
            <w:rFonts w:ascii="Verdana" w:hAnsi="Verdana"/>
            <w:sz w:val="20"/>
            <w:szCs w:val="20"/>
          </w:rPr>
          <w:delText>4</w:delText>
        </w:r>
      </w:del>
      <w:ins w:id="1745" w:author="ΕΥΘΥ" w:date="2018-12-10T15:33:00Z">
        <w:r w:rsidR="00CC06A4" w:rsidRPr="00D70795">
          <w:rPr>
            <w:rFonts w:ascii="Verdana" w:hAnsi="Verdana"/>
            <w:sz w:val="20"/>
            <w:szCs w:val="20"/>
          </w:rPr>
          <w:t>3</w:t>
        </w:r>
      </w:ins>
      <w:r w:rsidR="00630C6B" w:rsidRPr="00D70795">
        <w:rPr>
          <w:rFonts w:ascii="Verdana" w:hAnsi="Verdana"/>
          <w:sz w:val="20"/>
          <w:szCs w:val="20"/>
        </w:rPr>
        <w:t xml:space="preserve">. </w:t>
      </w:r>
      <w:r w:rsidR="00F33714" w:rsidRPr="00D70795">
        <w:rPr>
          <w:rFonts w:ascii="Verdana" w:hAnsi="Verdana"/>
          <w:sz w:val="20"/>
          <w:szCs w:val="20"/>
        </w:rPr>
        <w:tab/>
      </w:r>
      <w:r w:rsidR="009A48A8" w:rsidRPr="00D70795">
        <w:rPr>
          <w:rFonts w:ascii="Verdana" w:hAnsi="Verdana"/>
          <w:sz w:val="20"/>
          <w:szCs w:val="20"/>
        </w:rPr>
        <w:t xml:space="preserve">Η δαπάνη </w:t>
      </w:r>
      <w:r w:rsidR="004F3427" w:rsidRPr="00D70795">
        <w:rPr>
          <w:rFonts w:ascii="Verdana" w:hAnsi="Verdana"/>
          <w:sz w:val="20"/>
          <w:szCs w:val="20"/>
        </w:rPr>
        <w:t xml:space="preserve">αντικατάστασης </w:t>
      </w:r>
      <w:r w:rsidR="009A48A8" w:rsidRPr="00D70795">
        <w:rPr>
          <w:rFonts w:ascii="Verdana" w:hAnsi="Verdana"/>
          <w:sz w:val="20"/>
          <w:szCs w:val="20"/>
        </w:rPr>
        <w:t xml:space="preserve">βραχύβιου </w:t>
      </w:r>
      <w:r w:rsidR="004F3427" w:rsidRPr="00D70795">
        <w:rPr>
          <w:rFonts w:ascii="Verdana" w:hAnsi="Verdana"/>
          <w:sz w:val="20"/>
          <w:szCs w:val="20"/>
        </w:rPr>
        <w:t xml:space="preserve">εξοπλισμού ή εξοπλισμού μικρής ωφέλιμης ζωής είναι επιλέξιμη υπό την προϋπόθεση ότι η διάρκεια ζωής του είναι μικρότερη από τη διάρκεια υλοποίησης της πράξης και δικαιολογείται η χρήση του </w:t>
      </w:r>
      <w:r w:rsidR="001360B6" w:rsidRPr="00D70795">
        <w:rPr>
          <w:rFonts w:ascii="Verdana" w:hAnsi="Verdana"/>
          <w:sz w:val="20"/>
          <w:szCs w:val="20"/>
        </w:rPr>
        <w:t>στην πράξη</w:t>
      </w:r>
      <w:r w:rsidR="004F3427" w:rsidRPr="00D70795">
        <w:rPr>
          <w:rFonts w:ascii="Verdana" w:hAnsi="Verdana"/>
          <w:sz w:val="20"/>
          <w:szCs w:val="20"/>
        </w:rPr>
        <w:t>.</w:t>
      </w:r>
      <w:r w:rsidR="004F3427" w:rsidRPr="004F3427">
        <w:rPr>
          <w:rFonts w:ascii="Verdana" w:hAnsi="Verdana"/>
          <w:sz w:val="20"/>
          <w:szCs w:val="20"/>
        </w:rPr>
        <w:t xml:space="preserve"> </w:t>
      </w:r>
    </w:p>
    <w:p w14:paraId="0A10D9CD" w14:textId="36C68DF9" w:rsidR="006B3F18" w:rsidRPr="00EF2A5D" w:rsidRDefault="00B13C87" w:rsidP="002E595E">
      <w:pPr>
        <w:pStyle w:val="4"/>
        <w:numPr>
          <w:ilvl w:val="0"/>
          <w:numId w:val="0"/>
        </w:numPr>
        <w:spacing w:before="0" w:after="120"/>
        <w:ind w:left="426"/>
        <w:rPr>
          <w:rFonts w:ascii="Verdana" w:hAnsi="Verdana"/>
          <w:i/>
          <w:sz w:val="20"/>
          <w:szCs w:val="20"/>
          <w:u w:val="none"/>
        </w:rPr>
      </w:pPr>
      <w:del w:id="1746" w:author="ΕΥΘΥ" w:date="2018-12-10T15:33:00Z">
        <w:r w:rsidRPr="00EF2A5D">
          <w:rPr>
            <w:rFonts w:ascii="Verdana" w:hAnsi="Verdana"/>
            <w:i/>
            <w:sz w:val="20"/>
            <w:szCs w:val="20"/>
            <w:u w:val="none"/>
          </w:rPr>
          <w:delText>Ε</w:delText>
        </w:r>
      </w:del>
      <w:ins w:id="1747" w:author="ΕΥΘΥ" w:date="2018-12-10T15:33:00Z">
        <w:r w:rsidR="00CC06A4">
          <w:rPr>
            <w:rFonts w:ascii="Verdana" w:hAnsi="Verdana"/>
            <w:i/>
            <w:sz w:val="20"/>
            <w:szCs w:val="20"/>
            <w:u w:val="none"/>
          </w:rPr>
          <w:t>Β.2</w:t>
        </w:r>
      </w:ins>
      <w:r w:rsidRPr="00EF2A5D">
        <w:rPr>
          <w:rFonts w:ascii="Verdana" w:hAnsi="Verdana"/>
          <w:i/>
          <w:sz w:val="20"/>
          <w:szCs w:val="20"/>
          <w:u w:val="none"/>
        </w:rPr>
        <w:t xml:space="preserve">. </w:t>
      </w:r>
      <w:r w:rsidR="004F3427" w:rsidRPr="00EF2A5D">
        <w:rPr>
          <w:rFonts w:ascii="Verdana" w:hAnsi="Verdana"/>
          <w:i/>
          <w:sz w:val="20"/>
          <w:szCs w:val="20"/>
          <w:u w:val="none"/>
        </w:rPr>
        <w:t>Ανταλλακτικά ως πάγιος εξοπλισμός</w:t>
      </w:r>
    </w:p>
    <w:p w14:paraId="43803AF4" w14:textId="77777777" w:rsidR="006B3F18" w:rsidRDefault="004F3427" w:rsidP="002E595E">
      <w:pPr>
        <w:pStyle w:val="msonospacing0"/>
        <w:spacing w:after="120" w:line="264" w:lineRule="auto"/>
        <w:ind w:left="426"/>
        <w:jc w:val="both"/>
        <w:rPr>
          <w:rFonts w:ascii="Verdana" w:hAnsi="Verdana"/>
          <w:sz w:val="20"/>
          <w:szCs w:val="20"/>
        </w:rPr>
      </w:pPr>
      <w:r w:rsidRPr="004F3427">
        <w:rPr>
          <w:rFonts w:ascii="Verdana" w:hAnsi="Verdana"/>
          <w:sz w:val="20"/>
          <w:szCs w:val="20"/>
        </w:rPr>
        <w:t>Οι δαπάνες προμήθειας ανταλλακτικών είναι επιλέξιμες εφόσον αυτά είναι παρελκόμενα των κύριων εξαρτημάτων του εξοπλισμού που προμηθεύεται, αποτελούν δηλαδή αναπόσπαστο τμήμα τους για την ομαλή λειτουργία τους σύμφωνα με τους όρους προμήθειας του εξοπλισμού που προσφέρει ο προμηθευτής και δεν υπερβαίνουν, σε ποσοστό, το 10% της δαπάνης απόκτησης τού υπό προμήθεια εξοπλισμού.</w:t>
      </w:r>
    </w:p>
    <w:p w14:paraId="2962864C" w14:textId="7A4158BA" w:rsidR="006744F5" w:rsidRPr="004756B7" w:rsidRDefault="00B13C87" w:rsidP="006744F5">
      <w:pPr>
        <w:pStyle w:val="4"/>
        <w:numPr>
          <w:ilvl w:val="0"/>
          <w:numId w:val="0"/>
        </w:numPr>
        <w:spacing w:before="0" w:after="120"/>
        <w:ind w:left="426"/>
        <w:rPr>
          <w:ins w:id="1748" w:author="ΕΥΘΥ" w:date="2018-12-10T15:33:00Z"/>
          <w:rFonts w:ascii="Verdana" w:hAnsi="Verdana"/>
          <w:i/>
          <w:sz w:val="20"/>
          <w:szCs w:val="20"/>
          <w:u w:val="none"/>
        </w:rPr>
      </w:pPr>
      <w:del w:id="1749" w:author="ΕΥΘΥ" w:date="2018-12-10T15:33:00Z">
        <w:r w:rsidRPr="00EF2A5D">
          <w:rPr>
            <w:rFonts w:ascii="Verdana" w:hAnsi="Verdana"/>
            <w:i/>
            <w:sz w:val="20"/>
            <w:szCs w:val="20"/>
            <w:u w:val="none"/>
          </w:rPr>
          <w:delText>ΣΤ</w:delText>
        </w:r>
      </w:del>
      <w:ins w:id="1750" w:author="ΕΥΘΥ" w:date="2018-12-10T15:33:00Z">
        <w:r w:rsidR="00CC06A4" w:rsidRPr="004756B7">
          <w:rPr>
            <w:rFonts w:ascii="Verdana" w:hAnsi="Verdana"/>
            <w:i/>
            <w:sz w:val="20"/>
            <w:szCs w:val="20"/>
            <w:u w:val="none"/>
          </w:rPr>
          <w:t>Β.3</w:t>
        </w:r>
        <w:r w:rsidR="006744F5" w:rsidRPr="004756B7">
          <w:rPr>
            <w:rFonts w:ascii="Verdana" w:hAnsi="Verdana"/>
            <w:i/>
            <w:sz w:val="20"/>
            <w:szCs w:val="20"/>
            <w:u w:val="none"/>
          </w:rPr>
          <w:t>. Μεταχειρισμένος εξοπλισμός  </w:t>
        </w:r>
      </w:ins>
    </w:p>
    <w:p w14:paraId="43C6DB6A" w14:textId="77777777" w:rsidR="006744F5" w:rsidRPr="004756B7" w:rsidRDefault="006744F5" w:rsidP="006744F5">
      <w:pPr>
        <w:pStyle w:val="msonospacing0"/>
        <w:spacing w:after="120" w:line="264" w:lineRule="auto"/>
        <w:ind w:left="852" w:hanging="426"/>
        <w:jc w:val="both"/>
        <w:rPr>
          <w:ins w:id="1751" w:author="ΕΥΘΥ" w:date="2018-12-10T15:33:00Z"/>
          <w:rFonts w:ascii="Verdana" w:hAnsi="Verdana"/>
          <w:sz w:val="20"/>
          <w:szCs w:val="20"/>
        </w:rPr>
      </w:pPr>
      <w:ins w:id="1752" w:author="ΕΥΘΥ" w:date="2018-12-10T15:33:00Z">
        <w:r w:rsidRPr="004756B7">
          <w:rPr>
            <w:rFonts w:ascii="Verdana" w:hAnsi="Verdana"/>
            <w:sz w:val="20"/>
            <w:szCs w:val="20"/>
          </w:rPr>
          <w:t>1.</w:t>
        </w:r>
        <w:r w:rsidRPr="004756B7">
          <w:rPr>
            <w:rFonts w:ascii="Verdana" w:hAnsi="Verdana"/>
            <w:sz w:val="20"/>
            <w:szCs w:val="20"/>
          </w:rPr>
          <w:tab/>
          <w:t>Οι δαπάνες για αγορά μεταχειρισμένου εξοπλισμού είναι επιλέξιμες εφόσον</w:t>
        </w:r>
        <w:r w:rsidR="006F7DDB" w:rsidRPr="004756B7">
          <w:rPr>
            <w:rFonts w:ascii="Verdana" w:hAnsi="Verdana"/>
            <w:sz w:val="20"/>
            <w:szCs w:val="20"/>
          </w:rPr>
          <w:t xml:space="preserve"> πληρούνται όλες οι ακόλουθες προϋποθέσεις</w:t>
        </w:r>
        <w:r w:rsidRPr="004756B7">
          <w:rPr>
            <w:rFonts w:ascii="Verdana" w:hAnsi="Verdana"/>
            <w:sz w:val="20"/>
            <w:szCs w:val="20"/>
          </w:rPr>
          <w:t>:</w:t>
        </w:r>
      </w:ins>
    </w:p>
    <w:p w14:paraId="3EDC4820" w14:textId="77777777" w:rsidR="006744F5" w:rsidRPr="004756B7" w:rsidRDefault="006744F5" w:rsidP="006744F5">
      <w:pPr>
        <w:pStyle w:val="msonospacing0"/>
        <w:spacing w:after="120" w:line="264" w:lineRule="auto"/>
        <w:ind w:left="1277" w:hanging="425"/>
        <w:jc w:val="both"/>
        <w:rPr>
          <w:ins w:id="1753" w:author="ΕΥΘΥ" w:date="2018-12-10T15:33:00Z"/>
          <w:rFonts w:ascii="Verdana" w:eastAsiaTheme="minorHAnsi" w:hAnsi="Verdana" w:cstheme="minorBidi"/>
          <w:sz w:val="20"/>
          <w:szCs w:val="20"/>
          <w:lang w:eastAsia="en-US"/>
        </w:rPr>
      </w:pPr>
      <w:ins w:id="1754" w:author="ΕΥΘΥ" w:date="2018-12-10T15:33:00Z">
        <w:r w:rsidRPr="004756B7">
          <w:rPr>
            <w:rFonts w:ascii="Verdana" w:hAnsi="Verdana"/>
            <w:sz w:val="20"/>
            <w:szCs w:val="20"/>
          </w:rPr>
          <w:t xml:space="preserve">(i) </w:t>
        </w:r>
        <w:r w:rsidRPr="004756B7">
          <w:rPr>
            <w:rFonts w:ascii="Verdana" w:hAnsi="Verdana"/>
            <w:sz w:val="20"/>
            <w:szCs w:val="20"/>
          </w:rPr>
          <w:tab/>
        </w:r>
        <w:r w:rsidRPr="004756B7">
          <w:rPr>
            <w:rFonts w:ascii="Verdana" w:eastAsiaTheme="minorHAnsi" w:hAnsi="Verdana" w:cstheme="minorBidi"/>
            <w:sz w:val="20"/>
            <w:szCs w:val="20"/>
            <w:lang w:eastAsia="en-US"/>
          </w:rPr>
          <w:t xml:space="preserve">ο εξοπλισμός δεν έχει χρηματοδοτηθεί από εθνική ή </w:t>
        </w:r>
        <w:proofErr w:type="spellStart"/>
        <w:r w:rsidRPr="004756B7">
          <w:rPr>
            <w:rFonts w:ascii="Verdana" w:eastAsiaTheme="minorHAnsi" w:hAnsi="Verdana" w:cstheme="minorBidi"/>
            <w:sz w:val="20"/>
            <w:szCs w:val="20"/>
            <w:lang w:eastAsia="en-US"/>
          </w:rPr>
          <w:t>ενωσιακή</w:t>
        </w:r>
        <w:proofErr w:type="spellEnd"/>
        <w:r w:rsidRPr="004756B7">
          <w:rPr>
            <w:rFonts w:ascii="Verdana" w:eastAsiaTheme="minorHAnsi" w:hAnsi="Verdana" w:cstheme="minorBidi"/>
            <w:sz w:val="20"/>
            <w:szCs w:val="20"/>
            <w:lang w:eastAsia="en-US"/>
          </w:rPr>
          <w:t xml:space="preserve"> πηγή χρηματοδότησης τα τελευταία δέκα (10) έτη,</w:t>
        </w:r>
      </w:ins>
    </w:p>
    <w:p w14:paraId="23C7CC91" w14:textId="77777777" w:rsidR="006744F5" w:rsidRPr="004756B7" w:rsidRDefault="006744F5" w:rsidP="006744F5">
      <w:pPr>
        <w:pStyle w:val="msonospacing0"/>
        <w:spacing w:after="120" w:line="264" w:lineRule="auto"/>
        <w:ind w:left="1277" w:hanging="425"/>
        <w:jc w:val="both"/>
        <w:rPr>
          <w:ins w:id="1755" w:author="ΕΥΘΥ" w:date="2018-12-10T15:33:00Z"/>
          <w:rFonts w:ascii="Verdana" w:eastAsiaTheme="minorHAnsi" w:hAnsi="Verdana" w:cstheme="minorBidi"/>
          <w:sz w:val="20"/>
          <w:szCs w:val="20"/>
          <w:lang w:eastAsia="en-US"/>
        </w:rPr>
      </w:pPr>
      <w:ins w:id="1756" w:author="ΕΥΘΥ" w:date="2018-12-10T15:33:00Z">
        <w:r w:rsidRPr="004756B7">
          <w:rPr>
            <w:rFonts w:ascii="Verdana" w:eastAsiaTheme="minorHAnsi" w:hAnsi="Verdana" w:cstheme="minorBidi"/>
            <w:sz w:val="20"/>
            <w:szCs w:val="20"/>
            <w:lang w:eastAsia="en-US"/>
          </w:rPr>
          <w:t xml:space="preserve">(ii) </w:t>
        </w:r>
        <w:r w:rsidRPr="004756B7">
          <w:rPr>
            <w:rFonts w:ascii="Verdana" w:eastAsiaTheme="minorHAnsi" w:hAnsi="Verdana" w:cstheme="minorBidi"/>
            <w:sz w:val="20"/>
            <w:szCs w:val="20"/>
            <w:lang w:eastAsia="en-US"/>
          </w:rPr>
          <w:tab/>
          <w:t>η τιμή του μεταχειρισμένου εξοπλισμού δεν υπερβαίνει, κατά τη χρονική στιγμή της προμήθειάς του, την αγοραία αξία του και είναι κατώτερη από την αξία αντίστοιχου καινούργιου εξοπλισμού,</w:t>
        </w:r>
      </w:ins>
    </w:p>
    <w:p w14:paraId="42FFA174" w14:textId="77777777" w:rsidR="006744F5" w:rsidRPr="004756B7" w:rsidRDefault="006744F5" w:rsidP="006744F5">
      <w:pPr>
        <w:pStyle w:val="msonospacing0"/>
        <w:spacing w:after="120" w:line="264" w:lineRule="auto"/>
        <w:ind w:left="1277" w:hanging="425"/>
        <w:jc w:val="both"/>
        <w:rPr>
          <w:ins w:id="1757" w:author="ΕΥΘΥ" w:date="2018-12-10T15:33:00Z"/>
          <w:rFonts w:ascii="Verdana" w:hAnsi="Verdana"/>
          <w:sz w:val="20"/>
          <w:szCs w:val="20"/>
        </w:rPr>
      </w:pPr>
      <w:ins w:id="1758" w:author="ΕΥΘΥ" w:date="2018-12-10T15:33:00Z">
        <w:r w:rsidRPr="004756B7">
          <w:rPr>
            <w:rFonts w:ascii="Verdana" w:eastAsiaTheme="minorHAnsi" w:hAnsi="Verdana" w:cstheme="minorBidi"/>
            <w:sz w:val="20"/>
            <w:szCs w:val="20"/>
            <w:lang w:eastAsia="en-US"/>
          </w:rPr>
          <w:t xml:space="preserve">(iii) </w:t>
        </w:r>
        <w:r w:rsidRPr="004756B7">
          <w:rPr>
            <w:rFonts w:ascii="Verdana" w:eastAsiaTheme="minorHAnsi" w:hAnsi="Verdana" w:cstheme="minorBidi"/>
            <w:sz w:val="20"/>
            <w:szCs w:val="20"/>
            <w:lang w:eastAsia="en-US"/>
          </w:rPr>
          <w:tab/>
          <w:t>ο εξοπλισμός έχει τα τεχνικά χαρακτηριστικά που απαιτούνται για την πράξη και είναι σύμφωνος</w:t>
        </w:r>
        <w:r w:rsidRPr="004756B7">
          <w:rPr>
            <w:rFonts w:ascii="Verdana" w:hAnsi="Verdana"/>
            <w:sz w:val="20"/>
            <w:szCs w:val="20"/>
          </w:rPr>
          <w:t xml:space="preserve"> με τους εφαρμοζόμενους κατά περίπτωση κανόνες.</w:t>
        </w:r>
      </w:ins>
    </w:p>
    <w:p w14:paraId="63E1C39E" w14:textId="77777777" w:rsidR="006744F5" w:rsidRPr="004756B7" w:rsidRDefault="006744F5" w:rsidP="006744F5">
      <w:pPr>
        <w:pStyle w:val="msonospacing0"/>
        <w:spacing w:after="120" w:line="264" w:lineRule="auto"/>
        <w:ind w:left="1278" w:hanging="426"/>
        <w:jc w:val="both"/>
        <w:rPr>
          <w:ins w:id="1759" w:author="ΕΥΘΥ" w:date="2018-12-10T15:33:00Z"/>
          <w:rFonts w:ascii="Verdana" w:hAnsi="Verdana"/>
          <w:sz w:val="20"/>
          <w:szCs w:val="20"/>
        </w:rPr>
      </w:pPr>
      <w:ins w:id="1760" w:author="ΕΥΘΥ" w:date="2018-12-10T15:33:00Z">
        <w:r w:rsidRPr="004756B7">
          <w:rPr>
            <w:rFonts w:ascii="Verdana" w:hAnsi="Verdana"/>
            <w:sz w:val="20"/>
            <w:szCs w:val="20"/>
          </w:rPr>
          <w:t>Οι παραπάνω προϋποθέσεις τεκμηριώνονται από:</w:t>
        </w:r>
      </w:ins>
    </w:p>
    <w:p w14:paraId="671A747D" w14:textId="77777777" w:rsidR="006744F5" w:rsidRPr="004756B7" w:rsidRDefault="006744F5" w:rsidP="006744F5">
      <w:pPr>
        <w:pStyle w:val="msonospacing0"/>
        <w:spacing w:after="120" w:line="264" w:lineRule="auto"/>
        <w:ind w:left="1278" w:hanging="426"/>
        <w:jc w:val="both"/>
        <w:rPr>
          <w:ins w:id="1761" w:author="ΕΥΘΥ" w:date="2018-12-10T15:33:00Z"/>
          <w:rFonts w:ascii="Verdana" w:hAnsi="Verdana"/>
          <w:sz w:val="20"/>
          <w:szCs w:val="20"/>
        </w:rPr>
      </w:pPr>
      <w:ins w:id="1762" w:author="ΕΥΘΥ" w:date="2018-12-10T15:33:00Z">
        <w:r w:rsidRPr="004756B7">
          <w:rPr>
            <w:rFonts w:ascii="Verdana" w:hAnsi="Verdana"/>
            <w:sz w:val="20"/>
            <w:szCs w:val="20"/>
          </w:rPr>
          <w:t xml:space="preserve">(α) </w:t>
        </w:r>
        <w:r w:rsidRPr="004756B7">
          <w:rPr>
            <w:rFonts w:ascii="Verdana" w:hAnsi="Verdana"/>
            <w:sz w:val="20"/>
            <w:szCs w:val="20"/>
          </w:rPr>
          <w:tab/>
          <w:t xml:space="preserve">υπεύθυνη δήλωση του προμηθευτή με την οποία βεβαιώνεται ότι ο εξοπλισμός δεν αποκτήθηκε κατά τα προηγούμενα δέκα (10) έτη με τη συνδρομή </w:t>
        </w:r>
        <w:proofErr w:type="spellStart"/>
        <w:r w:rsidRPr="004756B7">
          <w:rPr>
            <w:rFonts w:ascii="Verdana" w:hAnsi="Verdana"/>
            <w:sz w:val="20"/>
            <w:szCs w:val="20"/>
          </w:rPr>
          <w:t>ενωσιακής</w:t>
        </w:r>
        <w:proofErr w:type="spellEnd"/>
        <w:r w:rsidRPr="004756B7">
          <w:rPr>
            <w:rFonts w:ascii="Verdana" w:hAnsi="Verdana"/>
            <w:sz w:val="20"/>
            <w:szCs w:val="20"/>
          </w:rPr>
          <w:t xml:space="preserve"> ή εθνικής χρηματοδότησης,</w:t>
        </w:r>
        <w:r w:rsidR="00A11ED2" w:rsidRPr="004756B7">
          <w:rPr>
            <w:rFonts w:ascii="Verdana" w:hAnsi="Verdana"/>
            <w:sz w:val="20"/>
            <w:szCs w:val="20"/>
          </w:rPr>
          <w:t xml:space="preserve"> και</w:t>
        </w:r>
      </w:ins>
    </w:p>
    <w:p w14:paraId="7CF3D56B" w14:textId="77777777" w:rsidR="006744F5" w:rsidRPr="004756B7" w:rsidRDefault="006744F5" w:rsidP="006744F5">
      <w:pPr>
        <w:pStyle w:val="msonospacing0"/>
        <w:spacing w:after="120" w:line="264" w:lineRule="auto"/>
        <w:ind w:left="1278" w:hanging="426"/>
        <w:jc w:val="both"/>
        <w:rPr>
          <w:ins w:id="1763" w:author="ΕΥΘΥ" w:date="2018-12-10T15:33:00Z"/>
          <w:rFonts w:ascii="Verdana" w:hAnsi="Verdana"/>
          <w:sz w:val="20"/>
          <w:szCs w:val="20"/>
        </w:rPr>
      </w:pPr>
      <w:ins w:id="1764" w:author="ΕΥΘΥ" w:date="2018-12-10T15:33:00Z">
        <w:r w:rsidRPr="004756B7">
          <w:rPr>
            <w:rFonts w:ascii="Verdana" w:hAnsi="Verdana"/>
            <w:sz w:val="20"/>
            <w:szCs w:val="20"/>
          </w:rPr>
          <w:t xml:space="preserve">(β) </w:t>
        </w:r>
        <w:r w:rsidRPr="004756B7">
          <w:rPr>
            <w:rFonts w:ascii="Verdana" w:hAnsi="Verdana"/>
            <w:sz w:val="20"/>
            <w:szCs w:val="20"/>
          </w:rPr>
          <w:tab/>
          <w:t>εμπειρογνωμοσύνη/ες ή άλλ</w:t>
        </w:r>
        <w:r w:rsidR="004B2D61" w:rsidRPr="004756B7">
          <w:rPr>
            <w:rFonts w:ascii="Verdana" w:hAnsi="Verdana"/>
            <w:sz w:val="20"/>
            <w:szCs w:val="20"/>
          </w:rPr>
          <w:t>η</w:t>
        </w:r>
        <w:r w:rsidRPr="004756B7">
          <w:rPr>
            <w:rFonts w:ascii="Verdana" w:hAnsi="Verdana"/>
            <w:sz w:val="20"/>
            <w:szCs w:val="20"/>
          </w:rPr>
          <w:t xml:space="preserve"> κατάλληλ</w:t>
        </w:r>
        <w:r w:rsidR="004B2D61" w:rsidRPr="004756B7">
          <w:rPr>
            <w:rFonts w:ascii="Verdana" w:hAnsi="Verdana"/>
            <w:sz w:val="20"/>
            <w:szCs w:val="20"/>
          </w:rPr>
          <w:t>η</w:t>
        </w:r>
        <w:r w:rsidRPr="004756B7">
          <w:rPr>
            <w:rFonts w:ascii="Verdana" w:hAnsi="Verdana"/>
            <w:sz w:val="20"/>
            <w:szCs w:val="20"/>
          </w:rPr>
          <w:t xml:space="preserve"> </w:t>
        </w:r>
        <w:r w:rsidR="004B2D61" w:rsidRPr="004756B7">
          <w:rPr>
            <w:rFonts w:ascii="Verdana" w:hAnsi="Verdana"/>
            <w:sz w:val="20"/>
            <w:szCs w:val="20"/>
          </w:rPr>
          <w:t>εκτίμηση</w:t>
        </w:r>
        <w:r w:rsidRPr="004756B7">
          <w:rPr>
            <w:rFonts w:ascii="Verdana" w:hAnsi="Verdana"/>
            <w:sz w:val="20"/>
            <w:szCs w:val="20"/>
          </w:rPr>
          <w:t xml:space="preserve"> κατά περίπτωση, προκειμένου να αποδει</w:t>
        </w:r>
        <w:r w:rsidR="004B2D61" w:rsidRPr="004756B7">
          <w:rPr>
            <w:rFonts w:ascii="Verdana" w:hAnsi="Verdana"/>
            <w:sz w:val="20"/>
            <w:szCs w:val="20"/>
          </w:rPr>
          <w:t>κνύεται</w:t>
        </w:r>
        <w:r w:rsidRPr="004756B7">
          <w:rPr>
            <w:rFonts w:ascii="Verdana" w:hAnsi="Verdana"/>
            <w:sz w:val="20"/>
            <w:szCs w:val="20"/>
          </w:rPr>
          <w:t xml:space="preserve"> ότι ο μεταχειρισμένος εξοπλισμός δεν υπερβαίνει την αγοραία αξία του και ότι είναι κατώτερος από την αξία αντίστοιχου καινούργιου εξοπλισμού.</w:t>
        </w:r>
      </w:ins>
    </w:p>
    <w:p w14:paraId="314F6D4C" w14:textId="77777777" w:rsidR="006744F5" w:rsidRPr="004756B7" w:rsidRDefault="006744F5" w:rsidP="006744F5">
      <w:pPr>
        <w:pStyle w:val="msonospacing0"/>
        <w:spacing w:after="120" w:line="264" w:lineRule="auto"/>
        <w:ind w:left="852" w:hanging="426"/>
        <w:jc w:val="both"/>
        <w:rPr>
          <w:ins w:id="1765" w:author="ΕΥΘΥ" w:date="2018-12-10T15:33:00Z"/>
          <w:rFonts w:ascii="Verdana" w:hAnsi="Verdana"/>
          <w:sz w:val="20"/>
          <w:szCs w:val="20"/>
        </w:rPr>
      </w:pPr>
      <w:ins w:id="1766" w:author="ΕΥΘΥ" w:date="2018-12-10T15:33:00Z">
        <w:r w:rsidRPr="004756B7">
          <w:rPr>
            <w:rFonts w:ascii="Verdana" w:hAnsi="Verdana"/>
            <w:sz w:val="20"/>
            <w:szCs w:val="20"/>
          </w:rPr>
          <w:t>2.</w:t>
        </w:r>
        <w:r w:rsidRPr="004756B7">
          <w:rPr>
            <w:rFonts w:ascii="Verdana" w:hAnsi="Verdana"/>
            <w:sz w:val="20"/>
            <w:szCs w:val="20"/>
          </w:rPr>
          <w:tab/>
          <w:t>Σε περίπτωση σύνθετου πράγματος που αποτελείται από συστατικά μέρη και παραρτήματα, τμήματα των οποίων είναι μεταχειρισμένα και άλλα καινούργια, τότε οι δαπάνες για την αγορά του σύνθετου πράγματος είναι επιλέξιμες εφόσον</w:t>
        </w:r>
        <w:r w:rsidR="006F7DDB" w:rsidRPr="004756B7">
          <w:rPr>
            <w:rFonts w:ascii="Verdana" w:hAnsi="Verdana"/>
            <w:sz w:val="20"/>
            <w:szCs w:val="20"/>
          </w:rPr>
          <w:t xml:space="preserve"> πληρούνται όλες οι ακόλουθες προϋποθέσεις</w:t>
        </w:r>
        <w:r w:rsidRPr="004756B7">
          <w:rPr>
            <w:rFonts w:ascii="Verdana" w:hAnsi="Verdana"/>
            <w:sz w:val="20"/>
            <w:szCs w:val="20"/>
          </w:rPr>
          <w:t>:</w:t>
        </w:r>
      </w:ins>
    </w:p>
    <w:p w14:paraId="4F20C703" w14:textId="77777777" w:rsidR="006744F5" w:rsidRPr="004756B7" w:rsidRDefault="006744F5" w:rsidP="006744F5">
      <w:pPr>
        <w:pStyle w:val="msonospacing0"/>
        <w:spacing w:after="120" w:line="264" w:lineRule="auto"/>
        <w:ind w:left="1277" w:hanging="425"/>
        <w:jc w:val="both"/>
        <w:rPr>
          <w:ins w:id="1767" w:author="ΕΥΘΥ" w:date="2018-12-10T15:33:00Z"/>
          <w:rFonts w:ascii="Verdana" w:eastAsiaTheme="minorHAnsi" w:hAnsi="Verdana" w:cstheme="minorBidi"/>
          <w:sz w:val="20"/>
          <w:szCs w:val="20"/>
          <w:lang w:eastAsia="en-US"/>
        </w:rPr>
      </w:pPr>
      <w:ins w:id="1768" w:author="ΕΥΘΥ" w:date="2018-12-10T15:33:00Z">
        <w:r w:rsidRPr="004756B7">
          <w:rPr>
            <w:rFonts w:ascii="Verdana" w:eastAsiaTheme="minorHAnsi" w:hAnsi="Verdana" w:cstheme="minorBidi"/>
            <w:sz w:val="20"/>
            <w:szCs w:val="20"/>
            <w:lang w:eastAsia="en-US"/>
          </w:rPr>
          <w:t>(i)</w:t>
        </w:r>
        <w:r w:rsidRPr="004756B7">
          <w:rPr>
            <w:rFonts w:ascii="Verdana" w:eastAsiaTheme="minorHAnsi" w:hAnsi="Verdana" w:cstheme="minorBidi"/>
            <w:sz w:val="20"/>
            <w:szCs w:val="20"/>
            <w:lang w:eastAsia="en-US"/>
          </w:rPr>
          <w:tab/>
          <w:t xml:space="preserve">τμήμα του σύνθετου πράγματος δεν έχει χρηματοδοτηθεί από εθνική ή </w:t>
        </w:r>
        <w:proofErr w:type="spellStart"/>
        <w:r w:rsidRPr="004756B7">
          <w:rPr>
            <w:rFonts w:ascii="Verdana" w:eastAsiaTheme="minorHAnsi" w:hAnsi="Verdana" w:cstheme="minorBidi"/>
            <w:sz w:val="20"/>
            <w:szCs w:val="20"/>
            <w:lang w:eastAsia="en-US"/>
          </w:rPr>
          <w:t>ενωσιακή</w:t>
        </w:r>
        <w:proofErr w:type="spellEnd"/>
        <w:r w:rsidRPr="004756B7">
          <w:rPr>
            <w:rFonts w:ascii="Verdana" w:eastAsiaTheme="minorHAnsi" w:hAnsi="Verdana" w:cstheme="minorBidi"/>
            <w:sz w:val="20"/>
            <w:szCs w:val="20"/>
            <w:lang w:eastAsia="en-US"/>
          </w:rPr>
          <w:t xml:space="preserve"> πηγή χρηματοδότησης τα τελευταία δέκα (10) έτη,</w:t>
        </w:r>
      </w:ins>
    </w:p>
    <w:p w14:paraId="377FA617" w14:textId="77777777" w:rsidR="006744F5" w:rsidRPr="004756B7" w:rsidRDefault="006744F5" w:rsidP="006744F5">
      <w:pPr>
        <w:pStyle w:val="msonospacing0"/>
        <w:spacing w:after="120" w:line="264" w:lineRule="auto"/>
        <w:ind w:left="1277" w:hanging="425"/>
        <w:jc w:val="both"/>
        <w:rPr>
          <w:ins w:id="1769" w:author="ΕΥΘΥ" w:date="2018-12-10T15:33:00Z"/>
          <w:rFonts w:ascii="Verdana" w:eastAsiaTheme="minorHAnsi" w:hAnsi="Verdana" w:cstheme="minorBidi"/>
          <w:sz w:val="20"/>
          <w:szCs w:val="20"/>
          <w:lang w:eastAsia="en-US"/>
        </w:rPr>
      </w:pPr>
      <w:ins w:id="1770" w:author="ΕΥΘΥ" w:date="2018-12-10T15:33:00Z">
        <w:r w:rsidRPr="004756B7">
          <w:rPr>
            <w:rFonts w:ascii="Verdana" w:eastAsiaTheme="minorHAnsi" w:hAnsi="Verdana" w:cstheme="minorBidi"/>
            <w:sz w:val="20"/>
            <w:szCs w:val="20"/>
            <w:lang w:eastAsia="en-US"/>
          </w:rPr>
          <w:t>(ii)</w:t>
        </w:r>
        <w:r w:rsidRPr="004756B7">
          <w:rPr>
            <w:rFonts w:ascii="Verdana" w:eastAsiaTheme="minorHAnsi" w:hAnsi="Verdana" w:cstheme="minorBidi"/>
            <w:sz w:val="20"/>
            <w:szCs w:val="20"/>
            <w:lang w:eastAsia="en-US"/>
          </w:rPr>
          <w:tab/>
          <w:t>η αξία του πράγματος δεν πρέπει να υπερβαίνει κατά τη χρονική στιγμή της προμήθειάς του την αγοραία αξία του, ούτε την αξία αντίστοιχου από λειτουργικής απόψεως καινούργιου πράγματος.</w:t>
        </w:r>
      </w:ins>
    </w:p>
    <w:p w14:paraId="37139EB1" w14:textId="77777777" w:rsidR="006744F5" w:rsidRPr="004756B7" w:rsidRDefault="006744F5" w:rsidP="006744F5">
      <w:pPr>
        <w:pStyle w:val="msonospacing0"/>
        <w:spacing w:after="120" w:line="264" w:lineRule="auto"/>
        <w:ind w:left="852"/>
        <w:jc w:val="both"/>
        <w:rPr>
          <w:ins w:id="1771" w:author="ΕΥΘΥ" w:date="2018-12-10T15:33:00Z"/>
          <w:rFonts w:ascii="Verdana" w:hAnsi="Verdana"/>
          <w:sz w:val="20"/>
          <w:szCs w:val="20"/>
        </w:rPr>
      </w:pPr>
      <w:ins w:id="1772" w:author="ΕΥΘΥ" w:date="2018-12-10T15:33:00Z">
        <w:r w:rsidRPr="004756B7">
          <w:rPr>
            <w:rFonts w:ascii="Verdana" w:hAnsi="Verdana"/>
            <w:sz w:val="20"/>
            <w:szCs w:val="20"/>
          </w:rPr>
          <w:t xml:space="preserve">Οι ως άνω (i) και (ii) προϋποθέσεις τεκμηριώνονται με υπεύθυνη δήλωση του προμηθευτή με την οποία βεβαιώνεται ότι τα μεταχειρισμένα τμήματα δεν αποκτήθηκαν κατά τα προηγούμενα δέκα (10) έτη με τη συνδρομή </w:t>
        </w:r>
        <w:proofErr w:type="spellStart"/>
        <w:r w:rsidRPr="004756B7">
          <w:rPr>
            <w:rFonts w:ascii="Verdana" w:hAnsi="Verdana"/>
            <w:sz w:val="20"/>
            <w:szCs w:val="20"/>
          </w:rPr>
          <w:t>ενωσιακής</w:t>
        </w:r>
        <w:proofErr w:type="spellEnd"/>
        <w:r w:rsidRPr="004756B7">
          <w:rPr>
            <w:rFonts w:ascii="Verdana" w:hAnsi="Verdana"/>
            <w:sz w:val="20"/>
            <w:szCs w:val="20"/>
          </w:rPr>
          <w:t xml:space="preserve"> ή εθνικής χρηματοδότησης και με κατάλληλη/ες εμπειρογνωμοσύνη/ες ή άλλ</w:t>
        </w:r>
        <w:r w:rsidR="004B2D61" w:rsidRPr="004756B7">
          <w:rPr>
            <w:rFonts w:ascii="Verdana" w:hAnsi="Verdana"/>
            <w:sz w:val="20"/>
            <w:szCs w:val="20"/>
          </w:rPr>
          <w:t>η</w:t>
        </w:r>
        <w:r w:rsidRPr="004756B7">
          <w:rPr>
            <w:rFonts w:ascii="Verdana" w:hAnsi="Verdana"/>
            <w:sz w:val="20"/>
            <w:szCs w:val="20"/>
          </w:rPr>
          <w:t xml:space="preserve"> κατάλληλ</w:t>
        </w:r>
        <w:r w:rsidR="004B2D61" w:rsidRPr="004756B7">
          <w:rPr>
            <w:rFonts w:ascii="Verdana" w:hAnsi="Verdana"/>
            <w:sz w:val="20"/>
            <w:szCs w:val="20"/>
          </w:rPr>
          <w:t>η</w:t>
        </w:r>
        <w:r w:rsidRPr="004756B7">
          <w:rPr>
            <w:rFonts w:ascii="Verdana" w:hAnsi="Verdana"/>
            <w:sz w:val="20"/>
            <w:szCs w:val="20"/>
          </w:rPr>
          <w:t xml:space="preserve"> </w:t>
        </w:r>
        <w:r w:rsidR="004B2D61" w:rsidRPr="004756B7">
          <w:rPr>
            <w:rFonts w:ascii="Verdana" w:hAnsi="Verdana"/>
            <w:sz w:val="20"/>
            <w:szCs w:val="20"/>
          </w:rPr>
          <w:t>εκτίμηση</w:t>
        </w:r>
        <w:r w:rsidRPr="004756B7">
          <w:rPr>
            <w:rFonts w:ascii="Verdana" w:hAnsi="Verdana"/>
            <w:sz w:val="20"/>
            <w:szCs w:val="20"/>
          </w:rPr>
          <w:t xml:space="preserve">, αντίστοιχα.   </w:t>
        </w:r>
      </w:ins>
    </w:p>
    <w:p w14:paraId="06BBBA15" w14:textId="77777777" w:rsidR="006744F5" w:rsidRPr="004756B7" w:rsidRDefault="006744F5" w:rsidP="006744F5">
      <w:pPr>
        <w:pStyle w:val="msonospacing0"/>
        <w:spacing w:after="120" w:line="264" w:lineRule="auto"/>
        <w:ind w:left="852" w:hanging="426"/>
        <w:jc w:val="both"/>
        <w:rPr>
          <w:ins w:id="1773" w:author="ΕΥΘΥ" w:date="2018-12-10T15:33:00Z"/>
          <w:rFonts w:ascii="Verdana" w:hAnsi="Verdana"/>
          <w:sz w:val="20"/>
          <w:szCs w:val="20"/>
        </w:rPr>
      </w:pPr>
      <w:ins w:id="1774" w:author="ΕΥΘΥ" w:date="2018-12-10T15:33:00Z">
        <w:r w:rsidRPr="004756B7">
          <w:rPr>
            <w:rFonts w:ascii="Verdana" w:hAnsi="Verdana"/>
            <w:sz w:val="20"/>
            <w:szCs w:val="20"/>
          </w:rPr>
          <w:t>3.</w:t>
        </w:r>
        <w:r w:rsidRPr="004756B7">
          <w:rPr>
            <w:rFonts w:ascii="Verdana" w:hAnsi="Verdana"/>
            <w:sz w:val="20"/>
            <w:szCs w:val="20"/>
          </w:rPr>
          <w:tab/>
          <w:t>Οι δαπάνες για αγορά μεταχειρισμένου εξοπλισμού της παραγράφου 1 δεν είναι επιλέξιμες στις περιπτώσεις πράξεων κρατικών ενισχύσεων που εμπίπτουν στο πεδίο εφαρμογής του Καν. 651/2014 και των κανονισμών για τις ενισχύσεις ήσσονος σημασίας.</w:t>
        </w:r>
      </w:ins>
    </w:p>
    <w:p w14:paraId="6ADE5992" w14:textId="77777777" w:rsidR="006744F5" w:rsidRDefault="006744F5" w:rsidP="006744F5">
      <w:pPr>
        <w:pStyle w:val="msonospacing0"/>
        <w:spacing w:after="120" w:line="264" w:lineRule="auto"/>
        <w:ind w:left="852" w:hanging="426"/>
        <w:jc w:val="both"/>
        <w:rPr>
          <w:ins w:id="1775" w:author="ΕΥΘΥ" w:date="2018-12-10T15:33:00Z"/>
          <w:rFonts w:ascii="Verdana" w:hAnsi="Verdana"/>
          <w:sz w:val="20"/>
          <w:szCs w:val="20"/>
        </w:rPr>
      </w:pPr>
      <w:ins w:id="1776" w:author="ΕΥΘΥ" w:date="2018-12-10T15:33:00Z">
        <w:r w:rsidRPr="004756B7">
          <w:rPr>
            <w:rFonts w:ascii="Verdana" w:hAnsi="Verdana"/>
            <w:sz w:val="20"/>
            <w:szCs w:val="20"/>
          </w:rPr>
          <w:t>4.</w:t>
        </w:r>
        <w:r w:rsidRPr="004756B7">
          <w:rPr>
            <w:rFonts w:ascii="Verdana" w:hAnsi="Verdana"/>
            <w:sz w:val="20"/>
            <w:szCs w:val="20"/>
          </w:rPr>
          <w:tab/>
          <w:t>Κατά παρέκκλιση των παραγράφων 1 και 2, αν ο μεταχειρισμένος εξοπλισμός της παραγράφου 1 ή/και το σύνθετο πράγμα της παραγράφου 2 προσφέρεται από</w:t>
        </w:r>
        <w:r w:rsidRPr="006744F5">
          <w:rPr>
            <w:rFonts w:ascii="Verdana" w:hAnsi="Verdana"/>
            <w:sz w:val="20"/>
            <w:szCs w:val="20"/>
          </w:rPr>
          <w:t xml:space="preserve"> οικονομικό φορέα στο πλαίσιο ανοικτής διαγωνιστικής διαδικασίας</w:t>
        </w:r>
        <w:r>
          <w:rPr>
            <w:rFonts w:ascii="Verdana" w:hAnsi="Verdana"/>
            <w:sz w:val="20"/>
            <w:szCs w:val="20"/>
          </w:rPr>
          <w:t>,</w:t>
        </w:r>
        <w:r w:rsidRPr="006744F5">
          <w:rPr>
            <w:rFonts w:ascii="Verdana" w:hAnsi="Verdana"/>
            <w:sz w:val="20"/>
            <w:szCs w:val="20"/>
          </w:rPr>
          <w:t xml:space="preserve"> όπου κριτήριο επιλογής είναι μεταξύ άλλων και η οικονομική προσφορά</w:t>
        </w:r>
        <w:r>
          <w:rPr>
            <w:rFonts w:ascii="Verdana" w:hAnsi="Verdana"/>
            <w:sz w:val="20"/>
            <w:szCs w:val="20"/>
          </w:rPr>
          <w:t>,</w:t>
        </w:r>
        <w:r w:rsidRPr="006744F5">
          <w:rPr>
            <w:rFonts w:ascii="Verdana" w:hAnsi="Verdana"/>
            <w:sz w:val="20"/>
            <w:szCs w:val="20"/>
          </w:rPr>
          <w:t xml:space="preserve"> τότε δεν εξετάζονται οι ανωτέρω προϋποθέσεις 1</w:t>
        </w:r>
        <w:r w:rsidR="006F7DDB">
          <w:rPr>
            <w:rFonts w:ascii="Verdana" w:hAnsi="Verdana"/>
            <w:sz w:val="20"/>
            <w:szCs w:val="20"/>
          </w:rPr>
          <w:t>(</w:t>
        </w:r>
        <w:r w:rsidRPr="006744F5">
          <w:rPr>
            <w:rFonts w:ascii="Verdana" w:hAnsi="Verdana"/>
            <w:sz w:val="20"/>
            <w:szCs w:val="20"/>
          </w:rPr>
          <w:t>ii</w:t>
        </w:r>
        <w:r w:rsidR="006F7DDB">
          <w:rPr>
            <w:rFonts w:ascii="Verdana" w:hAnsi="Verdana"/>
            <w:sz w:val="20"/>
            <w:szCs w:val="20"/>
          </w:rPr>
          <w:t>)</w:t>
        </w:r>
        <w:r w:rsidRPr="006744F5">
          <w:rPr>
            <w:rFonts w:ascii="Verdana" w:hAnsi="Verdana"/>
            <w:sz w:val="20"/>
            <w:szCs w:val="20"/>
          </w:rPr>
          <w:t xml:space="preserve"> και 2</w:t>
        </w:r>
        <w:r w:rsidR="006F7DDB">
          <w:rPr>
            <w:rFonts w:ascii="Verdana" w:hAnsi="Verdana"/>
            <w:sz w:val="20"/>
            <w:szCs w:val="20"/>
          </w:rPr>
          <w:t>(</w:t>
        </w:r>
        <w:r w:rsidRPr="006744F5">
          <w:rPr>
            <w:rFonts w:ascii="Verdana" w:hAnsi="Verdana"/>
            <w:sz w:val="20"/>
            <w:szCs w:val="20"/>
          </w:rPr>
          <w:t>ii</w:t>
        </w:r>
        <w:r w:rsidR="006F7DDB">
          <w:rPr>
            <w:rFonts w:ascii="Verdana" w:hAnsi="Verdana"/>
            <w:sz w:val="20"/>
            <w:szCs w:val="20"/>
          </w:rPr>
          <w:t>)</w:t>
        </w:r>
        <w:r w:rsidRPr="006744F5">
          <w:rPr>
            <w:rFonts w:ascii="Verdana" w:hAnsi="Verdana"/>
            <w:sz w:val="20"/>
            <w:szCs w:val="20"/>
          </w:rPr>
          <w:t xml:space="preserve">. </w:t>
        </w:r>
      </w:ins>
    </w:p>
    <w:p w14:paraId="6F1F1ABD" w14:textId="77777777" w:rsidR="00CC06A4" w:rsidRPr="00EF2A5D" w:rsidRDefault="00CC06A4" w:rsidP="00CC06A4">
      <w:pPr>
        <w:pStyle w:val="4"/>
        <w:numPr>
          <w:ilvl w:val="0"/>
          <w:numId w:val="0"/>
        </w:numPr>
        <w:spacing w:before="0" w:after="120"/>
        <w:ind w:left="426"/>
        <w:rPr>
          <w:rFonts w:ascii="Verdana" w:hAnsi="Verdana"/>
          <w:i/>
          <w:sz w:val="20"/>
          <w:szCs w:val="20"/>
          <w:u w:val="none"/>
        </w:rPr>
      </w:pPr>
      <w:ins w:id="1777" w:author="ΕΥΘΥ" w:date="2018-12-10T15:33:00Z">
        <w:r>
          <w:rPr>
            <w:rFonts w:ascii="Verdana" w:hAnsi="Verdana"/>
            <w:i/>
            <w:sz w:val="20"/>
            <w:szCs w:val="20"/>
            <w:u w:val="none"/>
          </w:rPr>
          <w:t>Γ</w:t>
        </w:r>
      </w:ins>
      <w:r w:rsidRPr="00EF2A5D">
        <w:rPr>
          <w:rFonts w:ascii="Verdana" w:hAnsi="Verdana"/>
          <w:i/>
          <w:sz w:val="20"/>
          <w:szCs w:val="20"/>
          <w:u w:val="none"/>
        </w:rPr>
        <w:t xml:space="preserve">. </w:t>
      </w:r>
      <w:proofErr w:type="spellStart"/>
      <w:r w:rsidRPr="00EF2A5D">
        <w:rPr>
          <w:rFonts w:ascii="Verdana" w:hAnsi="Verdana"/>
          <w:i/>
          <w:sz w:val="20"/>
          <w:szCs w:val="20"/>
          <w:u w:val="none"/>
        </w:rPr>
        <w:t>Ιδιοπαραγωγές</w:t>
      </w:r>
      <w:proofErr w:type="spellEnd"/>
      <w:r w:rsidRPr="00EF2A5D">
        <w:rPr>
          <w:rFonts w:ascii="Verdana" w:hAnsi="Verdana"/>
          <w:i/>
          <w:sz w:val="20"/>
          <w:szCs w:val="20"/>
          <w:u w:val="none"/>
        </w:rPr>
        <w:t xml:space="preserve"> και </w:t>
      </w:r>
      <w:proofErr w:type="spellStart"/>
      <w:r w:rsidRPr="00EF2A5D">
        <w:rPr>
          <w:rFonts w:ascii="Verdana" w:hAnsi="Verdana"/>
          <w:i/>
          <w:sz w:val="20"/>
          <w:szCs w:val="20"/>
          <w:u w:val="none"/>
        </w:rPr>
        <w:t>αυτοπαραδόσεις</w:t>
      </w:r>
      <w:proofErr w:type="spellEnd"/>
    </w:p>
    <w:p w14:paraId="1751C9A9" w14:textId="77777777" w:rsidR="00CC06A4" w:rsidRDefault="00CC06A4" w:rsidP="00CC06A4">
      <w:pPr>
        <w:pStyle w:val="msonospacing0"/>
        <w:spacing w:after="120" w:line="264" w:lineRule="auto"/>
        <w:ind w:left="852" w:hanging="426"/>
        <w:jc w:val="both"/>
        <w:rPr>
          <w:rFonts w:ascii="Verdana" w:hAnsi="Verdana"/>
          <w:sz w:val="20"/>
          <w:szCs w:val="20"/>
        </w:rPr>
      </w:pPr>
      <w:r w:rsidRPr="004F3427">
        <w:rPr>
          <w:rFonts w:ascii="Verdana" w:hAnsi="Verdana"/>
          <w:sz w:val="20"/>
          <w:szCs w:val="20"/>
        </w:rPr>
        <w:t xml:space="preserve">1. </w:t>
      </w:r>
      <w:r>
        <w:rPr>
          <w:rFonts w:ascii="Verdana" w:hAnsi="Verdana"/>
          <w:sz w:val="20"/>
          <w:szCs w:val="20"/>
        </w:rPr>
        <w:tab/>
      </w:r>
      <w:r w:rsidRPr="004F3427">
        <w:rPr>
          <w:rFonts w:ascii="Verdana" w:hAnsi="Verdana"/>
          <w:sz w:val="20"/>
          <w:szCs w:val="20"/>
        </w:rPr>
        <w:t xml:space="preserve">Στις περιπτώσεις που κατά την εκτέλεση μιας πράξης κρατικών ενισχύσεων προβλέπεται </w:t>
      </w:r>
      <w:proofErr w:type="spellStart"/>
      <w:r w:rsidRPr="004F3427">
        <w:rPr>
          <w:rFonts w:ascii="Verdana" w:hAnsi="Verdana"/>
          <w:sz w:val="20"/>
          <w:szCs w:val="20"/>
        </w:rPr>
        <w:t>ιδιοπαραγωγή</w:t>
      </w:r>
      <w:proofErr w:type="spellEnd"/>
      <w:r w:rsidRPr="004F3427">
        <w:rPr>
          <w:rFonts w:ascii="Verdana" w:hAnsi="Verdana"/>
          <w:sz w:val="20"/>
          <w:szCs w:val="20"/>
        </w:rPr>
        <w:t xml:space="preserve"> παγίων, οι σχετικές δαπάνες που πραγματοποιεί ο δικαιούχος είναι επιλέξιμες εφόσον τηρούνται τα προβλεπόμενα στην ισχύουσα φορολογική νομοθεσία. Ως επιλέξιμες δαπάνες ορίζονται οι πραγματικές δαπάνες στις οποίες υποβάλλεται ο δικαιούχος. </w:t>
      </w:r>
    </w:p>
    <w:p w14:paraId="37B21BC2" w14:textId="77777777" w:rsidR="00CC06A4" w:rsidRDefault="00CC06A4" w:rsidP="00CC06A4">
      <w:pPr>
        <w:pStyle w:val="msonospacing0"/>
        <w:spacing w:after="120" w:line="264" w:lineRule="auto"/>
        <w:ind w:left="852" w:hanging="426"/>
        <w:jc w:val="both"/>
        <w:rPr>
          <w:rFonts w:ascii="Verdana" w:hAnsi="Verdana"/>
          <w:sz w:val="20"/>
          <w:szCs w:val="20"/>
        </w:rPr>
      </w:pPr>
      <w:r w:rsidRPr="004F3427">
        <w:rPr>
          <w:rFonts w:ascii="Verdana" w:hAnsi="Verdana"/>
          <w:sz w:val="20"/>
          <w:szCs w:val="20"/>
        </w:rPr>
        <w:t xml:space="preserve">2. </w:t>
      </w:r>
      <w:r>
        <w:rPr>
          <w:rFonts w:ascii="Verdana" w:hAnsi="Verdana"/>
          <w:sz w:val="20"/>
          <w:szCs w:val="20"/>
        </w:rPr>
        <w:tab/>
      </w:r>
      <w:r w:rsidRPr="004F3427">
        <w:rPr>
          <w:rFonts w:ascii="Verdana" w:hAnsi="Verdana"/>
          <w:sz w:val="20"/>
          <w:szCs w:val="20"/>
        </w:rPr>
        <w:t>Σε περίπτωση που η λογιστική απεικόνιση των δαπανών είναι χαμηλότερου ύψους των πραγματικών δαπανών, ως επιλέξιμες δαπάνες ορίζονται οι δαπάνες που προσδιορίζονται με βάση τη λογιστική τους απεικόνιση.</w:t>
      </w:r>
    </w:p>
    <w:p w14:paraId="46DFA044" w14:textId="37F5DE84" w:rsidR="00CC06A4" w:rsidRPr="00EF2A5D" w:rsidRDefault="00B13C87" w:rsidP="00CC06A4">
      <w:pPr>
        <w:pStyle w:val="4"/>
        <w:numPr>
          <w:ilvl w:val="0"/>
          <w:numId w:val="0"/>
        </w:numPr>
        <w:spacing w:before="0" w:after="120"/>
        <w:ind w:left="426"/>
        <w:rPr>
          <w:rFonts w:ascii="Verdana" w:hAnsi="Verdana"/>
          <w:i/>
          <w:sz w:val="20"/>
          <w:szCs w:val="20"/>
          <w:u w:val="none"/>
        </w:rPr>
      </w:pPr>
      <w:del w:id="1778" w:author="ΕΥΘΥ" w:date="2018-12-10T15:33:00Z">
        <w:r w:rsidRPr="00EF2A5D">
          <w:rPr>
            <w:rFonts w:ascii="Verdana" w:hAnsi="Verdana"/>
            <w:i/>
            <w:sz w:val="20"/>
            <w:szCs w:val="20"/>
            <w:u w:val="none"/>
          </w:rPr>
          <w:delText>Ζ</w:delText>
        </w:r>
      </w:del>
      <w:ins w:id="1779" w:author="ΕΥΘΥ" w:date="2018-12-10T15:33:00Z">
        <w:r w:rsidR="00CC06A4">
          <w:rPr>
            <w:rFonts w:ascii="Verdana" w:hAnsi="Verdana"/>
            <w:i/>
            <w:sz w:val="20"/>
            <w:szCs w:val="20"/>
            <w:u w:val="none"/>
          </w:rPr>
          <w:t>Δ</w:t>
        </w:r>
      </w:ins>
      <w:r w:rsidR="00CC06A4" w:rsidRPr="00EF2A5D">
        <w:rPr>
          <w:rFonts w:ascii="Verdana" w:hAnsi="Verdana"/>
          <w:i/>
          <w:sz w:val="20"/>
          <w:szCs w:val="20"/>
          <w:u w:val="none"/>
        </w:rPr>
        <w:t>. Μεταφορικά μέσα</w:t>
      </w:r>
    </w:p>
    <w:p w14:paraId="0C1432CA" w14:textId="6E664D09" w:rsidR="00CC06A4" w:rsidRDefault="00CC06A4" w:rsidP="00CC06A4">
      <w:pPr>
        <w:pStyle w:val="msonospacing0"/>
        <w:spacing w:after="120" w:line="264" w:lineRule="auto"/>
        <w:ind w:left="426"/>
        <w:jc w:val="both"/>
        <w:rPr>
          <w:rFonts w:ascii="Verdana" w:hAnsi="Verdana"/>
          <w:sz w:val="20"/>
          <w:szCs w:val="20"/>
        </w:rPr>
      </w:pPr>
      <w:r w:rsidRPr="00630C6B">
        <w:rPr>
          <w:rFonts w:ascii="Verdana" w:hAnsi="Verdana"/>
          <w:sz w:val="20"/>
          <w:szCs w:val="20"/>
        </w:rPr>
        <w:t>Η δαπάνη προμήθειας</w:t>
      </w:r>
      <w:r w:rsidRPr="004F3427">
        <w:rPr>
          <w:rFonts w:ascii="Verdana" w:hAnsi="Verdana"/>
          <w:sz w:val="20"/>
          <w:szCs w:val="20"/>
        </w:rPr>
        <w:t xml:space="preserve"> μεταφορικών μέσων είναι επιλέξιμη όταν </w:t>
      </w:r>
      <w:del w:id="1780" w:author="ΕΥΘΥ" w:date="2018-12-10T15:33:00Z">
        <w:r w:rsidR="004F3427" w:rsidRPr="004F3427">
          <w:rPr>
            <w:rFonts w:ascii="Verdana" w:hAnsi="Verdana"/>
            <w:sz w:val="20"/>
            <w:szCs w:val="20"/>
          </w:rPr>
          <w:delText>συνδέεται άμεσα με την πράξη</w:delText>
        </w:r>
      </w:del>
      <w:ins w:id="1781" w:author="ΕΥΘΥ" w:date="2018-12-10T15:33:00Z">
        <w:r>
          <w:rPr>
            <w:rFonts w:ascii="Verdana" w:hAnsi="Verdana"/>
            <w:sz w:val="20"/>
            <w:szCs w:val="20"/>
          </w:rPr>
          <w:t>αποτελεί αντικείμενο</w:t>
        </w:r>
        <w:r w:rsidRPr="004F3427">
          <w:rPr>
            <w:rFonts w:ascii="Verdana" w:hAnsi="Verdana"/>
            <w:sz w:val="20"/>
            <w:szCs w:val="20"/>
          </w:rPr>
          <w:t xml:space="preserve"> της πράξης</w:t>
        </w:r>
      </w:ins>
      <w:r w:rsidRPr="004F3427" w:rsidDel="00E536B1">
        <w:rPr>
          <w:rFonts w:ascii="Verdana" w:hAnsi="Verdana"/>
          <w:sz w:val="20"/>
          <w:szCs w:val="20"/>
        </w:rPr>
        <w:t xml:space="preserve"> </w:t>
      </w:r>
      <w:r w:rsidRPr="00630C6B">
        <w:rPr>
          <w:rFonts w:ascii="Verdana" w:hAnsi="Verdana"/>
          <w:sz w:val="20"/>
          <w:szCs w:val="20"/>
        </w:rPr>
        <w:t>και προσδιορίζεται</w:t>
      </w:r>
      <w:r w:rsidRPr="004F3427">
        <w:rPr>
          <w:rFonts w:ascii="Verdana" w:hAnsi="Verdana"/>
          <w:sz w:val="20"/>
          <w:szCs w:val="20"/>
        </w:rPr>
        <w:t xml:space="preserve"> συγκεκριμένα στην απόφαση ένταξης</w:t>
      </w:r>
      <w:r w:rsidRPr="00630C6B">
        <w:rPr>
          <w:rFonts w:ascii="Verdana" w:hAnsi="Verdana"/>
          <w:sz w:val="20"/>
          <w:szCs w:val="20"/>
        </w:rPr>
        <w:t>.</w:t>
      </w:r>
    </w:p>
    <w:p w14:paraId="7DED19F0" w14:textId="65A63F5D" w:rsidR="00CC06A4" w:rsidRPr="00EF2A5D" w:rsidRDefault="00B13C87" w:rsidP="00CC06A4">
      <w:pPr>
        <w:pStyle w:val="a"/>
        <w:numPr>
          <w:ilvl w:val="0"/>
          <w:numId w:val="0"/>
        </w:numPr>
        <w:ind w:left="426"/>
        <w:jc w:val="left"/>
        <w:rPr>
          <w:i/>
        </w:rPr>
      </w:pPr>
      <w:del w:id="1782" w:author="ΕΥΘΥ" w:date="2018-12-10T15:33:00Z">
        <w:r w:rsidRPr="00EF2A5D">
          <w:rPr>
            <w:i/>
          </w:rPr>
          <w:delText>Η</w:delText>
        </w:r>
      </w:del>
      <w:ins w:id="1783" w:author="ΕΥΘΥ" w:date="2018-12-10T15:33:00Z">
        <w:r w:rsidR="00CC06A4">
          <w:rPr>
            <w:i/>
          </w:rPr>
          <w:t>Ε</w:t>
        </w:r>
      </w:ins>
      <w:r w:rsidR="00CC06A4" w:rsidRPr="00EF2A5D">
        <w:rPr>
          <w:i/>
        </w:rPr>
        <w:t>. Αγορά άυλων παγίων στοιχείων</w:t>
      </w:r>
    </w:p>
    <w:p w14:paraId="0C0912FD" w14:textId="35D9BE9C" w:rsidR="00CC06A4" w:rsidRDefault="00CC06A4" w:rsidP="00CC06A4">
      <w:pPr>
        <w:pStyle w:val="msonospacing0"/>
        <w:spacing w:after="120" w:line="264" w:lineRule="auto"/>
        <w:ind w:left="426"/>
        <w:jc w:val="both"/>
        <w:rPr>
          <w:rFonts w:ascii="Verdana" w:hAnsi="Verdana"/>
          <w:sz w:val="20"/>
          <w:szCs w:val="20"/>
        </w:rPr>
      </w:pPr>
      <w:r w:rsidRPr="004F3427">
        <w:rPr>
          <w:rFonts w:ascii="Verdana" w:hAnsi="Verdana"/>
          <w:sz w:val="20"/>
          <w:szCs w:val="20"/>
        </w:rPr>
        <w:t xml:space="preserve">Η αγορά και η χρήση άυλων παγίων στοιχείων, όπως </w:t>
      </w:r>
      <w:r>
        <w:rPr>
          <w:rFonts w:ascii="Verdana" w:hAnsi="Verdana"/>
          <w:sz w:val="20"/>
          <w:szCs w:val="20"/>
        </w:rPr>
        <w:t xml:space="preserve">π.χ. </w:t>
      </w:r>
      <w:r w:rsidRPr="004F3427">
        <w:rPr>
          <w:rFonts w:ascii="Verdana" w:hAnsi="Verdana"/>
          <w:sz w:val="20"/>
          <w:szCs w:val="20"/>
        </w:rPr>
        <w:t>διπλωμάτων ευρεσιτεχνίας</w:t>
      </w:r>
      <w:ins w:id="1784" w:author="ΕΥΘΥ" w:date="2018-12-10T15:33:00Z">
        <w:r w:rsidR="009A48A8">
          <w:rPr>
            <w:rFonts w:ascii="Verdana" w:hAnsi="Verdana"/>
            <w:sz w:val="20"/>
            <w:szCs w:val="20"/>
          </w:rPr>
          <w:t>, λογισμικού κλπ,</w:t>
        </w:r>
      </w:ins>
      <w:r w:rsidRPr="004F3427">
        <w:rPr>
          <w:rFonts w:ascii="Verdana" w:hAnsi="Verdana"/>
          <w:sz w:val="20"/>
          <w:szCs w:val="20"/>
        </w:rPr>
        <w:t xml:space="preserve"> είναι επιλέξιμη </w:t>
      </w:r>
      <w:ins w:id="1785" w:author="ΕΥΘΥ" w:date="2018-12-10T15:33:00Z">
        <w:r w:rsidR="009A48A8">
          <w:rPr>
            <w:rFonts w:ascii="Verdana" w:hAnsi="Verdana"/>
            <w:sz w:val="20"/>
            <w:szCs w:val="20"/>
          </w:rPr>
          <w:t>δαπάνη</w:t>
        </w:r>
        <w:r w:rsidR="0097388D" w:rsidRPr="0097388D">
          <w:rPr>
            <w:rFonts w:ascii="Verdana" w:hAnsi="Verdana"/>
            <w:sz w:val="20"/>
            <w:szCs w:val="20"/>
          </w:rPr>
          <w:t xml:space="preserve"> </w:t>
        </w:r>
      </w:ins>
      <w:r w:rsidR="0097388D" w:rsidRPr="004F3427">
        <w:rPr>
          <w:rFonts w:ascii="Verdana" w:hAnsi="Verdana"/>
          <w:sz w:val="20"/>
          <w:szCs w:val="20"/>
        </w:rPr>
        <w:t xml:space="preserve">εφόσον </w:t>
      </w:r>
      <w:del w:id="1786" w:author="ΕΥΘΥ" w:date="2018-12-10T15:33:00Z">
        <w:r w:rsidR="004F3427" w:rsidRPr="004F3427">
          <w:rPr>
            <w:rFonts w:ascii="Verdana" w:hAnsi="Verdana"/>
            <w:sz w:val="20"/>
            <w:szCs w:val="20"/>
          </w:rPr>
          <w:delText>είναι απαραίτητη για την εκτέλεση</w:delText>
        </w:r>
      </w:del>
      <w:ins w:id="1787" w:author="ΕΥΘΥ" w:date="2018-12-10T15:33:00Z">
        <w:r w:rsidR="0097388D">
          <w:rPr>
            <w:rFonts w:ascii="Verdana" w:hAnsi="Verdana"/>
            <w:sz w:val="20"/>
            <w:szCs w:val="20"/>
          </w:rPr>
          <w:t>αποτελεί αντικείμενο</w:t>
        </w:r>
      </w:ins>
      <w:r w:rsidR="0097388D" w:rsidRPr="004F3427">
        <w:rPr>
          <w:rFonts w:ascii="Verdana" w:hAnsi="Verdana"/>
          <w:sz w:val="20"/>
          <w:szCs w:val="20"/>
        </w:rPr>
        <w:t xml:space="preserve"> της πράξης</w:t>
      </w:r>
      <w:r w:rsidR="009A48A8">
        <w:rPr>
          <w:rFonts w:ascii="Verdana" w:hAnsi="Verdana"/>
          <w:sz w:val="20"/>
          <w:szCs w:val="20"/>
        </w:rPr>
        <w:t>.</w:t>
      </w:r>
    </w:p>
    <w:p w14:paraId="532A1EB2" w14:textId="77777777" w:rsidR="006B3F18" w:rsidRDefault="00630C6B" w:rsidP="00BF1F2A">
      <w:pPr>
        <w:pStyle w:val="msonospacing0"/>
        <w:numPr>
          <w:ilvl w:val="0"/>
          <w:numId w:val="11"/>
        </w:numPr>
        <w:spacing w:after="120" w:line="264" w:lineRule="auto"/>
        <w:ind w:left="426" w:hanging="284"/>
        <w:jc w:val="both"/>
        <w:rPr>
          <w:rFonts w:ascii="Verdana" w:hAnsi="Verdana"/>
          <w:sz w:val="20"/>
          <w:szCs w:val="20"/>
        </w:rPr>
      </w:pPr>
      <w:r>
        <w:rPr>
          <w:rFonts w:ascii="Verdana" w:hAnsi="Verdana"/>
          <w:sz w:val="20"/>
          <w:szCs w:val="20"/>
        </w:rPr>
        <w:t xml:space="preserve">Οι δαπάνες κτήσης </w:t>
      </w:r>
      <w:r w:rsidR="00B13C87">
        <w:rPr>
          <w:rFonts w:ascii="Verdana" w:hAnsi="Verdana"/>
          <w:sz w:val="20"/>
          <w:szCs w:val="20"/>
        </w:rPr>
        <w:t>πάγιων στοιχείων</w:t>
      </w:r>
      <w:r w:rsidR="009A48A8">
        <w:rPr>
          <w:rFonts w:ascii="Verdana" w:hAnsi="Verdana"/>
          <w:sz w:val="20"/>
          <w:szCs w:val="20"/>
        </w:rPr>
        <w:t xml:space="preserve"> </w:t>
      </w:r>
      <w:r w:rsidR="00B13C87">
        <w:rPr>
          <w:rFonts w:ascii="Verdana" w:hAnsi="Verdana"/>
          <w:sz w:val="20"/>
          <w:szCs w:val="20"/>
        </w:rPr>
        <w:t>δεν είναι επιλέξιμ</w:t>
      </w:r>
      <w:r>
        <w:rPr>
          <w:rFonts w:ascii="Verdana" w:hAnsi="Verdana"/>
          <w:sz w:val="20"/>
          <w:szCs w:val="20"/>
        </w:rPr>
        <w:t>ες</w:t>
      </w:r>
      <w:r w:rsidR="00B13C87">
        <w:rPr>
          <w:rFonts w:ascii="Verdana" w:hAnsi="Verdana"/>
          <w:sz w:val="20"/>
          <w:szCs w:val="20"/>
        </w:rPr>
        <w:t xml:space="preserve"> από το ΕΚΤ</w:t>
      </w:r>
      <w:r>
        <w:rPr>
          <w:rFonts w:ascii="Verdana" w:hAnsi="Verdana"/>
          <w:sz w:val="20"/>
          <w:szCs w:val="20"/>
        </w:rPr>
        <w:t>,</w:t>
      </w:r>
      <w:r w:rsidR="000A65A5">
        <w:rPr>
          <w:rFonts w:ascii="Verdana" w:hAnsi="Verdana"/>
          <w:sz w:val="20"/>
          <w:szCs w:val="20"/>
        </w:rPr>
        <w:t xml:space="preserve"> με εξαίρεση δαπάν</w:t>
      </w:r>
      <w:r>
        <w:rPr>
          <w:rFonts w:ascii="Verdana" w:hAnsi="Verdana"/>
          <w:sz w:val="20"/>
          <w:szCs w:val="20"/>
        </w:rPr>
        <w:t>ες</w:t>
      </w:r>
      <w:r w:rsidR="000A65A5">
        <w:rPr>
          <w:rFonts w:ascii="Verdana" w:hAnsi="Verdana"/>
          <w:sz w:val="20"/>
          <w:szCs w:val="20"/>
        </w:rPr>
        <w:t xml:space="preserve"> για αγορά επίπλωσης ή εξοπλισμού</w:t>
      </w:r>
      <w:r w:rsidR="004F3427" w:rsidRPr="004F3427">
        <w:rPr>
          <w:rFonts w:ascii="Verdana" w:hAnsi="Verdana"/>
          <w:sz w:val="20"/>
          <w:szCs w:val="20"/>
        </w:rPr>
        <w:t>, συμπεριλαμβανομένων εργαλείων και συσκευών, υπό τους ακόλουθους όρους</w:t>
      </w:r>
      <w:r w:rsidR="000A65A5">
        <w:rPr>
          <w:rFonts w:ascii="Verdana" w:hAnsi="Verdana"/>
          <w:sz w:val="20"/>
          <w:szCs w:val="20"/>
        </w:rPr>
        <w:t>:</w:t>
      </w:r>
    </w:p>
    <w:p w14:paraId="11E861A4" w14:textId="77777777" w:rsidR="006B3F18" w:rsidRDefault="004F3427" w:rsidP="002E595E">
      <w:pPr>
        <w:pStyle w:val="msonospacing0"/>
        <w:spacing w:after="120" w:line="264" w:lineRule="auto"/>
        <w:ind w:left="709" w:hanging="283"/>
        <w:jc w:val="both"/>
        <w:rPr>
          <w:rFonts w:ascii="Verdana" w:hAnsi="Verdana"/>
          <w:sz w:val="20"/>
          <w:szCs w:val="20"/>
        </w:rPr>
      </w:pPr>
      <w:r w:rsidRPr="004F3427">
        <w:rPr>
          <w:rFonts w:ascii="Verdana" w:hAnsi="Verdana"/>
          <w:sz w:val="20"/>
          <w:szCs w:val="20"/>
        </w:rPr>
        <w:t xml:space="preserve">α) </w:t>
      </w:r>
      <w:r w:rsidR="000A65A5" w:rsidRPr="000A65A5">
        <w:rPr>
          <w:rFonts w:ascii="Verdana" w:hAnsi="Verdana"/>
          <w:sz w:val="20"/>
          <w:szCs w:val="20"/>
        </w:rPr>
        <w:tab/>
      </w:r>
      <w:r w:rsidRPr="004F3427">
        <w:rPr>
          <w:rFonts w:ascii="Verdana" w:hAnsi="Verdana"/>
          <w:sz w:val="20"/>
          <w:szCs w:val="20"/>
        </w:rPr>
        <w:t xml:space="preserve">ο εξοπλισμός είναι απαραίτητος </w:t>
      </w:r>
      <w:r w:rsidR="000A65A5" w:rsidRPr="000A65A5">
        <w:rPr>
          <w:rFonts w:ascii="Verdana" w:hAnsi="Verdana"/>
          <w:sz w:val="20"/>
          <w:szCs w:val="20"/>
        </w:rPr>
        <w:t xml:space="preserve">για την υλοποίηση </w:t>
      </w:r>
      <w:r w:rsidRPr="004F3427">
        <w:rPr>
          <w:rFonts w:ascii="Verdana" w:hAnsi="Verdana"/>
          <w:sz w:val="20"/>
          <w:szCs w:val="20"/>
        </w:rPr>
        <w:t>της πράξης</w:t>
      </w:r>
      <w:r w:rsidR="000A65A5" w:rsidRPr="000A65A5">
        <w:rPr>
          <w:rFonts w:ascii="Verdana" w:hAnsi="Verdana"/>
          <w:sz w:val="20"/>
          <w:szCs w:val="20"/>
        </w:rPr>
        <w:t xml:space="preserve"> και</w:t>
      </w:r>
      <w:r w:rsidRPr="004F3427">
        <w:rPr>
          <w:rFonts w:ascii="Verdana" w:hAnsi="Verdana"/>
          <w:sz w:val="20"/>
          <w:szCs w:val="20"/>
        </w:rPr>
        <w:t xml:space="preserve"> χρησιμοποιείται </w:t>
      </w:r>
      <w:r w:rsidR="000A65A5" w:rsidRPr="000A65A5">
        <w:rPr>
          <w:rFonts w:ascii="Verdana" w:hAnsi="Verdana"/>
          <w:sz w:val="20"/>
          <w:szCs w:val="20"/>
        </w:rPr>
        <w:t xml:space="preserve">αποκλειστικά </w:t>
      </w:r>
      <w:r w:rsidRPr="004F3427">
        <w:rPr>
          <w:rFonts w:ascii="Verdana" w:hAnsi="Verdana"/>
          <w:sz w:val="20"/>
          <w:szCs w:val="20"/>
        </w:rPr>
        <w:t>για την πράξη</w:t>
      </w:r>
      <w:r w:rsidR="000A65A5" w:rsidRPr="000A65A5">
        <w:rPr>
          <w:rFonts w:ascii="Verdana" w:hAnsi="Verdana"/>
          <w:sz w:val="20"/>
          <w:szCs w:val="20"/>
        </w:rPr>
        <w:t>,</w:t>
      </w:r>
      <w:r w:rsidRPr="004F3427">
        <w:rPr>
          <w:rFonts w:ascii="Verdana" w:hAnsi="Verdana"/>
          <w:sz w:val="20"/>
          <w:szCs w:val="20"/>
        </w:rPr>
        <w:t xml:space="preserve"> καθ</w:t>
      </w:r>
      <w:r w:rsidR="0072506E">
        <w:rPr>
          <w:rFonts w:ascii="Verdana" w:hAnsi="Verdana"/>
          <w:sz w:val="20"/>
          <w:szCs w:val="20"/>
        </w:rPr>
        <w:t xml:space="preserve">’ </w:t>
      </w:r>
      <w:r w:rsidRPr="004F3427">
        <w:rPr>
          <w:rFonts w:ascii="Verdana" w:hAnsi="Verdana"/>
          <w:sz w:val="20"/>
          <w:szCs w:val="20"/>
        </w:rPr>
        <w:t xml:space="preserve">όλη τη διάρκεια υλοποίησής </w:t>
      </w:r>
      <w:r w:rsidR="00EE5F38">
        <w:rPr>
          <w:rFonts w:ascii="Verdana" w:hAnsi="Verdana"/>
          <w:sz w:val="20"/>
          <w:szCs w:val="20"/>
        </w:rPr>
        <w:t>της,</w:t>
      </w:r>
    </w:p>
    <w:p w14:paraId="1AF6954A" w14:textId="77777777" w:rsidR="006B3F18" w:rsidRDefault="000A65A5" w:rsidP="002E595E">
      <w:pPr>
        <w:pStyle w:val="msonospacing0"/>
        <w:spacing w:after="120" w:line="264" w:lineRule="auto"/>
        <w:ind w:left="709" w:hanging="283"/>
        <w:jc w:val="both"/>
        <w:rPr>
          <w:rFonts w:ascii="Verdana" w:hAnsi="Verdana"/>
          <w:sz w:val="20"/>
          <w:szCs w:val="20"/>
        </w:rPr>
      </w:pPr>
      <w:r w:rsidRPr="000A65A5">
        <w:rPr>
          <w:rFonts w:ascii="Verdana" w:hAnsi="Verdana"/>
          <w:sz w:val="20"/>
          <w:szCs w:val="20"/>
        </w:rPr>
        <w:t>β</w:t>
      </w:r>
      <w:r w:rsidR="004F3427" w:rsidRPr="004F3427">
        <w:rPr>
          <w:rFonts w:ascii="Verdana" w:hAnsi="Verdana"/>
          <w:sz w:val="20"/>
          <w:szCs w:val="20"/>
        </w:rPr>
        <w:t xml:space="preserve">) </w:t>
      </w:r>
      <w:r w:rsidRPr="000A65A5">
        <w:rPr>
          <w:rFonts w:ascii="Verdana" w:hAnsi="Verdana"/>
          <w:sz w:val="20"/>
          <w:szCs w:val="20"/>
        </w:rPr>
        <w:tab/>
      </w:r>
      <w:r w:rsidR="004F3427" w:rsidRPr="004F3427">
        <w:rPr>
          <w:rFonts w:ascii="Verdana" w:hAnsi="Verdana"/>
          <w:sz w:val="20"/>
          <w:szCs w:val="20"/>
        </w:rPr>
        <w:t>το κόστος απόκτησης κάθε διακριτού στοιχείου εξοπλισμού δεν είναι μεγαλύτερο από 1.500 ευρώ</w:t>
      </w:r>
      <w:r w:rsidR="00C004C9">
        <w:rPr>
          <w:rFonts w:ascii="Verdana" w:hAnsi="Verdana"/>
          <w:sz w:val="20"/>
          <w:szCs w:val="20"/>
        </w:rPr>
        <w:t xml:space="preserve"> ή άλλο</w:t>
      </w:r>
      <w:r w:rsidRPr="000A65A5">
        <w:rPr>
          <w:rFonts w:ascii="Verdana" w:hAnsi="Verdana"/>
          <w:sz w:val="20"/>
          <w:szCs w:val="20"/>
        </w:rPr>
        <w:t xml:space="preserve"> όριο το οποίο σύμφωνα με την κείμενη νομοθεσία</w:t>
      </w:r>
      <w:ins w:id="1788" w:author="ΕΥΘΥ" w:date="2018-12-10T15:33:00Z">
        <w:r w:rsidR="00C21CFF">
          <w:rPr>
            <w:rFonts w:ascii="Verdana" w:hAnsi="Verdana"/>
            <w:sz w:val="20"/>
            <w:szCs w:val="20"/>
          </w:rPr>
          <w:t>.</w:t>
        </w:r>
      </w:ins>
      <w:r w:rsidRPr="000A65A5">
        <w:rPr>
          <w:rFonts w:ascii="Verdana" w:hAnsi="Verdana"/>
          <w:sz w:val="20"/>
          <w:szCs w:val="20"/>
        </w:rPr>
        <w:t xml:space="preserve"> δίνει τη δυνατότητα απόσβεσης του στοιχείου εντός του έτους απόκτησης του</w:t>
      </w:r>
      <w:r w:rsidR="00EE5F38">
        <w:rPr>
          <w:rFonts w:ascii="Verdana" w:hAnsi="Verdana"/>
          <w:sz w:val="20"/>
          <w:szCs w:val="20"/>
        </w:rPr>
        <w:t>,</w:t>
      </w:r>
    </w:p>
    <w:p w14:paraId="00CA0104" w14:textId="77777777" w:rsidR="006B3F18" w:rsidRPr="00180E45" w:rsidRDefault="000A65A5" w:rsidP="002E595E">
      <w:pPr>
        <w:pStyle w:val="msonospacing0"/>
        <w:spacing w:after="120" w:line="264" w:lineRule="auto"/>
        <w:ind w:left="709" w:hanging="283"/>
        <w:jc w:val="both"/>
        <w:rPr>
          <w:rFonts w:ascii="Verdana" w:hAnsi="Verdana"/>
          <w:sz w:val="20"/>
          <w:szCs w:val="20"/>
        </w:rPr>
      </w:pPr>
      <w:r w:rsidRPr="000A65A5">
        <w:rPr>
          <w:rFonts w:ascii="Verdana" w:hAnsi="Verdana"/>
          <w:sz w:val="20"/>
          <w:szCs w:val="20"/>
        </w:rPr>
        <w:t>γ</w:t>
      </w:r>
      <w:r w:rsidR="004F3427" w:rsidRPr="004F3427">
        <w:rPr>
          <w:rFonts w:ascii="Verdana" w:hAnsi="Verdana"/>
          <w:sz w:val="20"/>
          <w:szCs w:val="20"/>
        </w:rPr>
        <w:t xml:space="preserve">) </w:t>
      </w:r>
      <w:r w:rsidRPr="000A65A5">
        <w:rPr>
          <w:rFonts w:ascii="Verdana" w:hAnsi="Verdana"/>
          <w:sz w:val="20"/>
          <w:szCs w:val="20"/>
        </w:rPr>
        <w:tab/>
      </w:r>
      <w:r w:rsidR="004F3427" w:rsidRPr="004F3427">
        <w:rPr>
          <w:rFonts w:ascii="Verdana" w:hAnsi="Verdana"/>
          <w:sz w:val="20"/>
          <w:szCs w:val="20"/>
        </w:rPr>
        <w:t xml:space="preserve">το συνολικό κόστος απόκτησης όλων των διακριτών στοιχείων εξοπλισμού στο πλαίσιο της </w:t>
      </w:r>
      <w:r w:rsidR="004F3427" w:rsidRPr="00180E45">
        <w:rPr>
          <w:rFonts w:ascii="Verdana" w:hAnsi="Verdana"/>
          <w:sz w:val="20"/>
          <w:szCs w:val="20"/>
        </w:rPr>
        <w:t>πράξης αποτελεί μικρό τμήμα του συνολικού κόστους υλοποίησης της πράξης</w:t>
      </w:r>
      <w:r w:rsidRPr="00180E45">
        <w:rPr>
          <w:rFonts w:ascii="Verdana" w:hAnsi="Verdana"/>
          <w:sz w:val="20"/>
          <w:szCs w:val="20"/>
        </w:rPr>
        <w:t>.</w:t>
      </w:r>
    </w:p>
    <w:p w14:paraId="6095B4B8" w14:textId="7D7228C1" w:rsidR="00BA635B" w:rsidRDefault="00267BE9" w:rsidP="00BF1F2A">
      <w:pPr>
        <w:pStyle w:val="msonospacing0"/>
        <w:numPr>
          <w:ilvl w:val="0"/>
          <w:numId w:val="11"/>
        </w:numPr>
        <w:spacing w:after="120" w:line="264" w:lineRule="auto"/>
        <w:ind w:left="426" w:hanging="284"/>
        <w:jc w:val="both"/>
        <w:rPr>
          <w:rFonts w:ascii="Verdana" w:hAnsi="Verdana"/>
          <w:sz w:val="20"/>
          <w:szCs w:val="20"/>
        </w:rPr>
      </w:pPr>
      <w:r w:rsidRPr="00180E45">
        <w:rPr>
          <w:rFonts w:ascii="Verdana" w:hAnsi="Verdana"/>
          <w:sz w:val="20"/>
          <w:szCs w:val="20"/>
        </w:rPr>
        <w:t xml:space="preserve">Δαπάνες ενοικίων </w:t>
      </w:r>
      <w:r w:rsidR="00EF2A5D" w:rsidRPr="00180E45">
        <w:rPr>
          <w:rFonts w:ascii="Verdana" w:hAnsi="Verdana"/>
          <w:sz w:val="20"/>
          <w:szCs w:val="20"/>
        </w:rPr>
        <w:t xml:space="preserve">για τη χρήση </w:t>
      </w:r>
      <w:del w:id="1789" w:author="ΕΥΘΥ" w:date="2018-12-10T15:33:00Z">
        <w:r w:rsidR="00D16E60" w:rsidRPr="00180E45">
          <w:rPr>
            <w:rFonts w:ascii="Verdana" w:hAnsi="Verdana"/>
            <w:sz w:val="20"/>
            <w:szCs w:val="20"/>
          </w:rPr>
          <w:delText>πάγιων</w:delText>
        </w:r>
      </w:del>
      <w:ins w:id="1790" w:author="ΕΥΘΥ" w:date="2018-12-10T15:33:00Z">
        <w:r w:rsidR="00E536B1" w:rsidRPr="00180E45">
          <w:rPr>
            <w:rFonts w:ascii="Verdana" w:hAnsi="Verdana"/>
            <w:sz w:val="20"/>
            <w:szCs w:val="20"/>
          </w:rPr>
          <w:t>π</w:t>
        </w:r>
        <w:r w:rsidR="00E536B1">
          <w:rPr>
            <w:rFonts w:ascii="Verdana" w:hAnsi="Verdana"/>
            <w:sz w:val="20"/>
            <w:szCs w:val="20"/>
          </w:rPr>
          <w:t>αγίων</w:t>
        </w:r>
      </w:ins>
      <w:r w:rsidR="00E536B1" w:rsidRPr="00180E45">
        <w:rPr>
          <w:rFonts w:ascii="Verdana" w:hAnsi="Verdana"/>
          <w:sz w:val="20"/>
          <w:szCs w:val="20"/>
        </w:rPr>
        <w:t xml:space="preserve"> </w:t>
      </w:r>
      <w:r w:rsidR="00D16E60" w:rsidRPr="00180E45">
        <w:rPr>
          <w:rFonts w:ascii="Verdana" w:hAnsi="Verdana"/>
          <w:sz w:val="20"/>
          <w:szCs w:val="20"/>
        </w:rPr>
        <w:t xml:space="preserve">στοιχείων που είναι αναγκαία για την υλοποίηση της πράξης είναι επιλέξιμες δαπάνες από </w:t>
      </w:r>
      <w:r w:rsidR="00EF2A5D" w:rsidRPr="00180E45">
        <w:rPr>
          <w:rFonts w:ascii="Verdana" w:hAnsi="Verdana"/>
          <w:sz w:val="20"/>
          <w:szCs w:val="20"/>
        </w:rPr>
        <w:t>τα Ταμεία</w:t>
      </w:r>
      <w:r w:rsidR="00D16E60" w:rsidRPr="00180E45">
        <w:rPr>
          <w:rFonts w:ascii="Verdana" w:hAnsi="Verdana"/>
          <w:sz w:val="20"/>
          <w:szCs w:val="20"/>
        </w:rPr>
        <w:t xml:space="preserve"> υπό την προϋπόθεση ότι το συνολικό κόστος </w:t>
      </w:r>
      <w:r w:rsidR="00EF2A5D" w:rsidRPr="00180E45">
        <w:rPr>
          <w:rFonts w:ascii="Verdana" w:hAnsi="Verdana"/>
          <w:sz w:val="20"/>
          <w:szCs w:val="20"/>
        </w:rPr>
        <w:t xml:space="preserve">για τη χρήση </w:t>
      </w:r>
      <w:r w:rsidRPr="00180E45">
        <w:rPr>
          <w:rFonts w:ascii="Verdana" w:hAnsi="Verdana"/>
          <w:sz w:val="20"/>
          <w:szCs w:val="20"/>
        </w:rPr>
        <w:t>των</w:t>
      </w:r>
      <w:r w:rsidR="00EF2A5D" w:rsidRPr="00180E45">
        <w:rPr>
          <w:rFonts w:ascii="Verdana" w:hAnsi="Verdana"/>
          <w:sz w:val="20"/>
          <w:szCs w:val="20"/>
        </w:rPr>
        <w:t xml:space="preserve"> παγί</w:t>
      </w:r>
      <w:r w:rsidRPr="00180E45">
        <w:rPr>
          <w:rFonts w:ascii="Verdana" w:hAnsi="Verdana"/>
          <w:sz w:val="20"/>
          <w:szCs w:val="20"/>
        </w:rPr>
        <w:t>ων</w:t>
      </w:r>
      <w:r w:rsidR="002F352F">
        <w:rPr>
          <w:rFonts w:ascii="Verdana" w:hAnsi="Verdana"/>
          <w:sz w:val="20"/>
          <w:szCs w:val="20"/>
        </w:rPr>
        <w:t xml:space="preserve"> </w:t>
      </w:r>
      <w:r w:rsidRPr="00180E45">
        <w:rPr>
          <w:rFonts w:ascii="Verdana" w:hAnsi="Verdana"/>
          <w:sz w:val="20"/>
          <w:szCs w:val="20"/>
        </w:rPr>
        <w:t>καθ</w:t>
      </w:r>
      <w:r w:rsidR="0072506E">
        <w:rPr>
          <w:rFonts w:ascii="Verdana" w:hAnsi="Verdana"/>
          <w:sz w:val="20"/>
          <w:szCs w:val="20"/>
        </w:rPr>
        <w:t xml:space="preserve">’ </w:t>
      </w:r>
      <w:r w:rsidRPr="00180E45">
        <w:rPr>
          <w:rFonts w:ascii="Verdana" w:hAnsi="Verdana"/>
          <w:sz w:val="20"/>
          <w:szCs w:val="20"/>
        </w:rPr>
        <w:t xml:space="preserve">όλη </w:t>
      </w:r>
      <w:r w:rsidR="00FD1E18" w:rsidRPr="00180E45">
        <w:rPr>
          <w:rFonts w:ascii="Verdana" w:hAnsi="Verdana"/>
          <w:sz w:val="20"/>
          <w:szCs w:val="20"/>
        </w:rPr>
        <w:t>τη</w:t>
      </w:r>
      <w:r w:rsidR="00D16E60" w:rsidRPr="00180E45">
        <w:rPr>
          <w:rFonts w:ascii="Verdana" w:hAnsi="Verdana"/>
          <w:sz w:val="20"/>
          <w:szCs w:val="20"/>
        </w:rPr>
        <w:t xml:space="preserve"> διάρκεια της πράξης </w:t>
      </w:r>
      <w:r w:rsidRPr="00180E45">
        <w:rPr>
          <w:rFonts w:ascii="Verdana" w:hAnsi="Verdana"/>
          <w:sz w:val="20"/>
          <w:szCs w:val="20"/>
        </w:rPr>
        <w:t>δικαιολογεί</w:t>
      </w:r>
      <w:r w:rsidR="00EF2A5D" w:rsidRPr="00180E45">
        <w:rPr>
          <w:rFonts w:ascii="Verdana" w:hAnsi="Verdana"/>
          <w:sz w:val="20"/>
          <w:szCs w:val="20"/>
        </w:rPr>
        <w:t xml:space="preserve"> τη</w:t>
      </w:r>
      <w:r w:rsidRPr="00180E45">
        <w:rPr>
          <w:rFonts w:ascii="Verdana" w:hAnsi="Verdana"/>
          <w:sz w:val="20"/>
          <w:szCs w:val="20"/>
        </w:rPr>
        <w:t xml:space="preserve"> μη απόκτησή τους με άλλο τρόπο και με την επιφύλαξη των λοιπών κανόνων επιλεξιμότητας</w:t>
      </w:r>
      <w:r w:rsidR="00EF2A5D" w:rsidRPr="00180E45">
        <w:rPr>
          <w:rFonts w:ascii="Verdana" w:hAnsi="Verdana"/>
          <w:sz w:val="20"/>
          <w:szCs w:val="20"/>
        </w:rPr>
        <w:t>.</w:t>
      </w:r>
    </w:p>
    <w:p w14:paraId="6A42CE82" w14:textId="77777777" w:rsidR="00BA635B" w:rsidRPr="00EF2A5D" w:rsidRDefault="00BA635B" w:rsidP="00BA635B">
      <w:pPr>
        <w:pStyle w:val="a"/>
      </w:pPr>
    </w:p>
    <w:p w14:paraId="1FF94A76" w14:textId="77777777" w:rsidR="006B3F18" w:rsidRDefault="004F3427">
      <w:pPr>
        <w:pStyle w:val="3"/>
        <w:numPr>
          <w:ilvl w:val="0"/>
          <w:numId w:val="0"/>
        </w:numPr>
        <w:spacing w:before="0" w:after="120" w:line="264" w:lineRule="auto"/>
        <w:jc w:val="center"/>
        <w:rPr>
          <w:rFonts w:ascii="Verdana" w:hAnsi="Verdana"/>
          <w:i w:val="0"/>
          <w:sz w:val="20"/>
        </w:rPr>
      </w:pPr>
      <w:bookmarkStart w:id="1791" w:name="_Toc423140587"/>
      <w:bookmarkStart w:id="1792" w:name="_Toc423141182"/>
      <w:bookmarkStart w:id="1793" w:name="_Toc423140588"/>
      <w:bookmarkStart w:id="1794" w:name="_Toc423141183"/>
      <w:bookmarkStart w:id="1795" w:name="_Toc423141184"/>
      <w:bookmarkEnd w:id="1791"/>
      <w:bookmarkEnd w:id="1792"/>
      <w:bookmarkEnd w:id="1793"/>
      <w:bookmarkEnd w:id="1794"/>
      <w:r w:rsidRPr="004F3427">
        <w:rPr>
          <w:rFonts w:ascii="Verdana" w:hAnsi="Verdana"/>
          <w:i w:val="0"/>
          <w:sz w:val="20"/>
        </w:rPr>
        <w:t>Φόρος Προστιθέμενης Αξίας</w:t>
      </w:r>
      <w:bookmarkEnd w:id="1795"/>
    </w:p>
    <w:p w14:paraId="39AA66A9"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1. </w:t>
      </w:r>
      <w:r w:rsidR="00BA635B">
        <w:rPr>
          <w:rFonts w:ascii="Verdana" w:hAnsi="Verdana"/>
          <w:sz w:val="20"/>
          <w:szCs w:val="20"/>
        </w:rPr>
        <w:tab/>
      </w:r>
      <w:r w:rsidRPr="004F3427">
        <w:rPr>
          <w:rFonts w:ascii="Verdana" w:hAnsi="Verdana"/>
          <w:sz w:val="20"/>
          <w:szCs w:val="20"/>
        </w:rPr>
        <w:t xml:space="preserve">Ο Φόρος Προστιθέμενης Αξίας (ΦΠΑ) είναι επιλέξιμη δαπάνη, εφ’ όσον ο δικαιούχος δεν έχει δικαίωμα έκπτωσης του ΦΠΑ σύμφωνα με τις διατάξεις του κώδικα ΦΠΑ όπως εκάστοτε ισχύει. Ειδικότερα, είναι επιλέξιμη δαπάνη εφ’ όσον βαρύνει δαπάνες που χρησιμοποιούνται για την άσκηση εξαιρούμενων ή απαλλασσόμενων του ΦΠΑ δραστηριοτήτων του δικαιούχου. </w:t>
      </w:r>
    </w:p>
    <w:p w14:paraId="59313A68"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2. </w:t>
      </w:r>
      <w:r w:rsidR="00BA635B">
        <w:rPr>
          <w:rFonts w:ascii="Verdana" w:hAnsi="Verdana"/>
          <w:sz w:val="20"/>
          <w:szCs w:val="20"/>
        </w:rPr>
        <w:tab/>
      </w:r>
      <w:r w:rsidRPr="004F3427">
        <w:rPr>
          <w:rFonts w:ascii="Verdana" w:hAnsi="Verdana"/>
          <w:sz w:val="20"/>
          <w:szCs w:val="20"/>
        </w:rPr>
        <w:t>Στις περιπτώσεις που ο ΦΠΑ βαρύνει δαπάνες οι οποίες χρησιμοποιούνται τόσο για την άσκηση δραστηριοτήτων για τις οποίες δεν παρέχεται δικαίωμα έκπτωσης όσο και για την άσκηση δραστηριοτήτων για τις οποίες παρέχεται το σχετικό δικαίωμα, ο ΦΠΑ είναι επιλέξιμη δαπάνη κατά το ποσοστό που δεν μπορεί να ανακτηθεί.</w:t>
      </w:r>
    </w:p>
    <w:p w14:paraId="509A9FE4" w14:textId="1F927C43"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3. </w:t>
      </w:r>
      <w:r w:rsidR="00BA635B">
        <w:rPr>
          <w:rFonts w:ascii="Verdana" w:hAnsi="Verdana"/>
          <w:sz w:val="20"/>
          <w:szCs w:val="20"/>
        </w:rPr>
        <w:tab/>
      </w:r>
      <w:r w:rsidRPr="004F3427">
        <w:rPr>
          <w:rFonts w:ascii="Verdana" w:hAnsi="Verdana"/>
          <w:sz w:val="20"/>
          <w:szCs w:val="20"/>
        </w:rPr>
        <w:t>Δεν είναι επιλέξιμη δαπάνη</w:t>
      </w:r>
      <w:del w:id="1796" w:author="ΕΥΘΥ" w:date="2018-12-10T15:33:00Z">
        <w:r w:rsidRPr="004F3427">
          <w:rPr>
            <w:rFonts w:ascii="Verdana" w:hAnsi="Verdana"/>
            <w:sz w:val="20"/>
            <w:szCs w:val="20"/>
          </w:rPr>
          <w:delText>:</w:delText>
        </w:r>
      </w:del>
      <w:r w:rsidRPr="004F3427">
        <w:rPr>
          <w:rFonts w:ascii="Verdana" w:hAnsi="Verdana"/>
          <w:sz w:val="20"/>
          <w:szCs w:val="20"/>
        </w:rPr>
        <w:t xml:space="preserve"> ο ΦΠΑ που μπορεί να ανακτηθεί με οποιανδήποτε τρόπο ακόμη και εάν δεν ανακτάται από το δικαιούχο, καθώς και ο ΦΠΑ που βαρύνει δαπάνες που χρησιμοποιούνται για την άσκηση δραστηριοτήτων που υπάγονται στα ειδικά καθεστώτα κατά αποκοπή καταβολής του φόρου.</w:t>
      </w:r>
    </w:p>
    <w:p w14:paraId="56F4CE2F" w14:textId="77777777" w:rsidR="00BA635B" w:rsidRDefault="00BA635B" w:rsidP="00BA635B">
      <w:pPr>
        <w:pStyle w:val="a"/>
      </w:pPr>
      <w:bookmarkStart w:id="1797" w:name="_Toc423136682"/>
      <w:bookmarkStart w:id="1798" w:name="_Toc423140590"/>
      <w:bookmarkStart w:id="1799" w:name="_Toc423141185"/>
      <w:bookmarkStart w:id="1800" w:name="_Toc423136683"/>
      <w:bookmarkStart w:id="1801" w:name="_Toc423140591"/>
      <w:bookmarkStart w:id="1802" w:name="_Toc423141186"/>
      <w:bookmarkStart w:id="1803" w:name="_Toc423136684"/>
      <w:bookmarkStart w:id="1804" w:name="_Toc423140592"/>
      <w:bookmarkStart w:id="1805" w:name="_Toc423141187"/>
      <w:bookmarkStart w:id="1806" w:name="_Toc423136685"/>
      <w:bookmarkStart w:id="1807" w:name="_Toc423140593"/>
      <w:bookmarkStart w:id="1808" w:name="_Toc423141188"/>
      <w:bookmarkStart w:id="1809" w:name="_Toc423136686"/>
      <w:bookmarkStart w:id="1810" w:name="_Toc423140594"/>
      <w:bookmarkStart w:id="1811" w:name="_Toc423141189"/>
      <w:bookmarkStart w:id="1812" w:name="_Toc423141190"/>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p>
    <w:p w14:paraId="0896D18C" w14:textId="77777777" w:rsidR="006B3F18" w:rsidRDefault="004F3427">
      <w:pPr>
        <w:pStyle w:val="3"/>
        <w:numPr>
          <w:ilvl w:val="0"/>
          <w:numId w:val="0"/>
        </w:numPr>
        <w:spacing w:before="0" w:after="120" w:line="264" w:lineRule="auto"/>
        <w:jc w:val="center"/>
        <w:rPr>
          <w:rFonts w:ascii="Verdana" w:hAnsi="Verdana"/>
          <w:i w:val="0"/>
          <w:sz w:val="20"/>
        </w:rPr>
      </w:pPr>
      <w:r w:rsidRPr="004F3427">
        <w:rPr>
          <w:rFonts w:ascii="Verdana" w:hAnsi="Verdana"/>
          <w:i w:val="0"/>
          <w:sz w:val="20"/>
        </w:rPr>
        <w:t>Κρατήσεις υπέρ τρίτων</w:t>
      </w:r>
      <w:bookmarkEnd w:id="1812"/>
    </w:p>
    <w:p w14:paraId="1CF18DA0" w14:textId="77777777" w:rsidR="006B3F18" w:rsidRDefault="004F3427">
      <w:pPr>
        <w:autoSpaceDE w:val="0"/>
        <w:autoSpaceDN w:val="0"/>
        <w:adjustRightInd w:val="0"/>
        <w:jc w:val="both"/>
        <w:rPr>
          <w:rFonts w:ascii="Verdana" w:hAnsi="Verdana"/>
          <w:sz w:val="20"/>
          <w:szCs w:val="20"/>
        </w:rPr>
      </w:pPr>
      <w:r w:rsidRPr="004F3427">
        <w:rPr>
          <w:rFonts w:ascii="Verdana" w:hAnsi="Verdana"/>
          <w:sz w:val="20"/>
          <w:szCs w:val="20"/>
        </w:rPr>
        <w:t>Κρατήσεις που πραγματοποιούνται από τους δικαιούχους για λογαριασμό τρίτων είναι επιλέξιμη δαπάνη εφόσον καταβάλλεται στους τρίτους σύμφωνα με τις ισχύουσες διατάξεις. Δεν είναι επιλέξιμες οι κρατήσεις υπέρ του ίδιου του δικαιούχου ή για λογαριασμό του ή παρακρατήσεις που επιστρέφουν στο δικαιούχο με οποιοδήποτε τρόπο.</w:t>
      </w:r>
    </w:p>
    <w:p w14:paraId="79D2FB94" w14:textId="77777777" w:rsidR="00B91EA5" w:rsidRDefault="00B91EA5" w:rsidP="00B91EA5">
      <w:pPr>
        <w:pStyle w:val="a"/>
      </w:pPr>
    </w:p>
    <w:p w14:paraId="2E0A4F68" w14:textId="77777777" w:rsidR="006B3F18" w:rsidRDefault="004F3427">
      <w:pPr>
        <w:pStyle w:val="3"/>
        <w:numPr>
          <w:ilvl w:val="0"/>
          <w:numId w:val="0"/>
        </w:numPr>
        <w:spacing w:before="0" w:after="120" w:line="264" w:lineRule="auto"/>
        <w:jc w:val="center"/>
        <w:rPr>
          <w:rFonts w:ascii="Verdana" w:hAnsi="Verdana"/>
          <w:i w:val="0"/>
          <w:sz w:val="20"/>
        </w:rPr>
      </w:pPr>
      <w:bookmarkStart w:id="1813" w:name="_Toc423140596"/>
      <w:bookmarkStart w:id="1814" w:name="_Toc423141191"/>
      <w:bookmarkStart w:id="1815" w:name="_Toc423140597"/>
      <w:bookmarkStart w:id="1816" w:name="_Toc423141192"/>
      <w:bookmarkStart w:id="1817" w:name="_Toc423140598"/>
      <w:bookmarkStart w:id="1818" w:name="_Toc423141193"/>
      <w:bookmarkStart w:id="1819" w:name="_Toc423141194"/>
      <w:bookmarkEnd w:id="1813"/>
      <w:bookmarkEnd w:id="1814"/>
      <w:bookmarkEnd w:id="1815"/>
      <w:bookmarkEnd w:id="1816"/>
      <w:bookmarkEnd w:id="1817"/>
      <w:bookmarkEnd w:id="1818"/>
      <w:r w:rsidRPr="004F3427">
        <w:rPr>
          <w:rFonts w:ascii="Verdana" w:hAnsi="Verdana"/>
          <w:i w:val="0"/>
          <w:sz w:val="20"/>
        </w:rPr>
        <w:t>Χρηματοδοτική μίσθωση</w:t>
      </w:r>
      <w:bookmarkEnd w:id="1819"/>
    </w:p>
    <w:p w14:paraId="5C951F2C" w14:textId="77777777" w:rsidR="006B3F18" w:rsidRDefault="004F3427">
      <w:pPr>
        <w:pStyle w:val="msonospacing0"/>
        <w:spacing w:after="120" w:line="264" w:lineRule="auto"/>
        <w:jc w:val="both"/>
        <w:rPr>
          <w:rFonts w:ascii="Verdana" w:hAnsi="Verdana"/>
          <w:sz w:val="20"/>
          <w:szCs w:val="20"/>
        </w:rPr>
      </w:pPr>
      <w:r w:rsidRPr="004F3427">
        <w:rPr>
          <w:rFonts w:ascii="Verdana" w:hAnsi="Verdana"/>
          <w:sz w:val="20"/>
          <w:szCs w:val="20"/>
        </w:rPr>
        <w:t>Οι δαπάνες που πραγματοποιούνται στο πλαίσιο χρηματοδοτικής μίσθωσης είναι επιλέξιμες δαπάνες εφόσον αιτιολογούνται για την υλοποίηση του έργου και με την προϋπόθεση ότι τηρούνται οι ακόλουθοι όροι:</w:t>
      </w:r>
    </w:p>
    <w:p w14:paraId="5FD9C562"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(α)</w:t>
      </w:r>
      <w:r w:rsidRPr="004F3427">
        <w:rPr>
          <w:rFonts w:ascii="Verdana" w:hAnsi="Verdana"/>
          <w:sz w:val="20"/>
          <w:szCs w:val="20"/>
        </w:rPr>
        <w:tab/>
        <w:t>Ο μισθωτής είναι ο άμεσος δικαιούχος της κοινοτικής συγχρηματοδότησης.</w:t>
      </w:r>
    </w:p>
    <w:p w14:paraId="407617BE"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(β)</w:t>
      </w:r>
      <w:r w:rsidRPr="004F3427">
        <w:rPr>
          <w:rFonts w:ascii="Verdana" w:hAnsi="Verdana"/>
          <w:sz w:val="20"/>
          <w:szCs w:val="20"/>
        </w:rPr>
        <w:tab/>
        <w:t>Τα μισθώματα που καταβάλλει ο μισθωτής στον εκμισθωτή, συνοδευόμενα από εξοφλημένο τιμολόγιο ή λογιστικό έγγραφο ισοδύναμης αποδεικτικής ισχύος, αποτελούν τη δαπάνη που είναι επιλέξιμη για συγχρηματοδότηση.</w:t>
      </w:r>
    </w:p>
    <w:p w14:paraId="0D79B762"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(γ)</w:t>
      </w:r>
      <w:r w:rsidRPr="004F3427">
        <w:rPr>
          <w:rFonts w:ascii="Verdana" w:hAnsi="Verdana"/>
          <w:sz w:val="20"/>
          <w:szCs w:val="20"/>
        </w:rPr>
        <w:tab/>
        <w:t xml:space="preserve">Σε περίπτωση σύμβασης χρηματοδοτικής μίσθωσης που περιλαμβάνει ρήτρα αγοράς ή προβλέπει ελάχιστη περίοδο χρηματοδοτικής μίσθωσης ίση με τη διάρκεια της ωφέλιμης ζωής του πάγιου στοιχείου που αποτελεί το αντικείμενο της σύμβασης χρηματοδοτικής μίσθωσης, το ανώτατο ποσό που είναι επιλέξιμο για την κοινοτική συγχρηματοδότηση δεν πρέπει να υπερβαίνει την καθαρή αγοραία αξία του </w:t>
      </w:r>
      <w:proofErr w:type="spellStart"/>
      <w:r w:rsidRPr="004F3427">
        <w:rPr>
          <w:rFonts w:ascii="Verdana" w:hAnsi="Verdana"/>
          <w:sz w:val="20"/>
          <w:szCs w:val="20"/>
        </w:rPr>
        <w:t>εκμισθούμενου</w:t>
      </w:r>
      <w:proofErr w:type="spellEnd"/>
      <w:r w:rsidRPr="004F3427">
        <w:rPr>
          <w:rFonts w:ascii="Verdana" w:hAnsi="Verdana"/>
          <w:sz w:val="20"/>
          <w:szCs w:val="20"/>
        </w:rPr>
        <w:t xml:space="preserve"> πάγιου στοιχείου. Οι άλλες δαπάνες που σχετίζονται με τη σύμβαση χρηματοδοτικής μίσθωσης (φόροι, περιθώριο κέρδους του εκμισθωτή, κόστος αναχρηματοδότησης, γενικά έξοδα, έξοδα ασφαλίσεων κ.λπ.) δεν είναι επιλέξιμες.</w:t>
      </w:r>
    </w:p>
    <w:p w14:paraId="117CD889"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(δ)</w:t>
      </w:r>
      <w:r w:rsidRPr="004F3427">
        <w:rPr>
          <w:rFonts w:ascii="Verdana" w:hAnsi="Verdana"/>
          <w:sz w:val="20"/>
          <w:szCs w:val="20"/>
        </w:rPr>
        <w:tab/>
        <w:t>Η κοινοτική ενίσχυση για τις συμβάσεις χρηματοδοτικής μίσθωσης που αναφέρονται στο σημείο (γ) ανωτέρω καταβάλλεται στον μισθωτή σε μία ή περισσότερες δόσεις ανάλογα με τα μισθώματα που έχουν πραγματικά καταβληθεί. Εάν η σύμβαση χρηματοδοτικής μίσθωσης λήγει μετά την τελική ημερομηνία έως την οποία λαμβάνονται υπόψη οι πληρωμές στο πλαίσιο του ΕΠ, θεωρούνται επιλέξιμες μόνον οι δαπάνες για τα ληξιπρόθεσμα μισθώματα που καταβλήθηκαν από τον μισθωτή έως την τελική ημερομηνία των πληρωμών στο πλαίσιο του ΕΠ.</w:t>
      </w:r>
    </w:p>
    <w:p w14:paraId="7D8BC081"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(ε)</w:t>
      </w:r>
      <w:r w:rsidRPr="004F3427">
        <w:rPr>
          <w:rFonts w:ascii="Verdana" w:hAnsi="Verdana"/>
          <w:sz w:val="20"/>
          <w:szCs w:val="20"/>
        </w:rPr>
        <w:tab/>
        <w:t>Σε περίπτωση συμβάσεων χρηματοδοτικής μίσθωσης που δεν περιλαμβάνουν ρήτρα εξαγοράς και των οποίων η διάρκεια είναι μικρότερη από τη διάρκεια της ωφέλιμης ζωής του πάγιου στοιχείου που αποτελεί το αντικείμενο της σύμβασης χρηματοδοτικής μίσθωσης, τα μισθώματα είναι επιλέξιμα για κοινοτική συγχρηματοδότηση κατ' αναλογία προς την περίοδο της επιλέξιμης πράξης.</w:t>
      </w:r>
    </w:p>
    <w:p w14:paraId="756512AA"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(στ)</w:t>
      </w:r>
      <w:r w:rsidRPr="004F3427">
        <w:rPr>
          <w:rFonts w:ascii="Verdana" w:hAnsi="Verdana"/>
          <w:sz w:val="20"/>
          <w:szCs w:val="20"/>
        </w:rPr>
        <w:tab/>
        <w:t>Ωστόσο, ο μισθωτής πρέπει να μπορεί να αποδεικνύει ότι η  χρηματοδοτική μίσθωση είναι η πλέον αποτελεσματική από πλευράς κόστους μέθοδος για την απόκτηση της χρήσης του εξοπλισμού. Εάν η χρησιμοποίηση εναλλακτικής μεθόδου (π.χ. μίσθωση εξοπλισμού) συνεπαγόταν χαμηλότερο κόστος, το επιπλέον κόστος αφαιρείται από την επιλέξιμη δαπάνη.</w:t>
      </w:r>
    </w:p>
    <w:p w14:paraId="418A0310" w14:textId="77777777" w:rsidR="00B91EA5" w:rsidRDefault="00B91EA5" w:rsidP="00B91EA5">
      <w:pPr>
        <w:pStyle w:val="a"/>
      </w:pPr>
      <w:bookmarkStart w:id="1820" w:name="_Toc423141195"/>
    </w:p>
    <w:p w14:paraId="66A447AA" w14:textId="77777777" w:rsidR="006B3F18" w:rsidRDefault="004F3427">
      <w:pPr>
        <w:pStyle w:val="3"/>
        <w:numPr>
          <w:ilvl w:val="0"/>
          <w:numId w:val="0"/>
        </w:numPr>
        <w:spacing w:before="0" w:after="120" w:line="264" w:lineRule="auto"/>
        <w:jc w:val="center"/>
        <w:rPr>
          <w:rFonts w:ascii="Verdana" w:hAnsi="Verdana"/>
          <w:i w:val="0"/>
          <w:sz w:val="20"/>
        </w:rPr>
      </w:pPr>
      <w:r w:rsidRPr="004F3427">
        <w:rPr>
          <w:rFonts w:ascii="Verdana" w:hAnsi="Verdana"/>
          <w:i w:val="0"/>
          <w:sz w:val="20"/>
        </w:rPr>
        <w:t>Προκαταβολές</w:t>
      </w:r>
      <w:bookmarkEnd w:id="1820"/>
    </w:p>
    <w:p w14:paraId="475E3034"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cs="EUAlbertina"/>
          <w:sz w:val="20"/>
          <w:szCs w:val="20"/>
        </w:rPr>
        <w:t xml:space="preserve">1. </w:t>
      </w:r>
      <w:r w:rsidR="00F33714">
        <w:rPr>
          <w:rFonts w:ascii="Verdana" w:hAnsi="Verdana" w:cs="EUAlbertina"/>
          <w:sz w:val="20"/>
          <w:szCs w:val="20"/>
        </w:rPr>
        <w:tab/>
      </w:r>
      <w:r w:rsidRPr="004F3427">
        <w:rPr>
          <w:rFonts w:ascii="Verdana" w:hAnsi="Verdana" w:cs="EUAlbertina"/>
          <w:sz w:val="20"/>
          <w:szCs w:val="20"/>
        </w:rPr>
        <w:t>Στην περίπτωση δημοσίων συμβάσεων,</w:t>
      </w:r>
      <w:r w:rsidRPr="004F3427">
        <w:rPr>
          <w:rFonts w:ascii="Verdana" w:hAnsi="Verdana"/>
          <w:sz w:val="20"/>
          <w:szCs w:val="20"/>
        </w:rPr>
        <w:t xml:space="preserve"> οι συμβατικές προκαταβολές που αφορούν στην εκτέλεση έργων, προμηθειών ή υπηρεσιών, είναι επιλέξιμες εφόσον προβλέπονται στις σχετικές προκηρύξεις και συμβάσεις ή είναι σύμφωνες με την ισχύουσα νομοθεσία και καταβάλλονται σύμφωνα με τους όρους που προβλέπονται κάθε φορά. Σε κάθε περίπτωση και μέχρι την ολοκλήρωση της πράξης, οι προκαταβολές θα πρέπει να καλυφθούν από τις δαπάνες που καταβάλλονται από τους δικαιούχους και να αφορούν εργασίες οι οποίες πιστοποιούνται από τους δικαιούχους και δικαιολογούνται με εξοφλημένα τιμολόγια ή λογιστικά έγγραφα ισοδύναμης αποδεικτικής αξίας.</w:t>
      </w:r>
    </w:p>
    <w:p w14:paraId="036C26DE" w14:textId="77777777" w:rsidR="006B3F18" w:rsidRDefault="004F3427">
      <w:pPr>
        <w:autoSpaceDE w:val="0"/>
        <w:autoSpaceDN w:val="0"/>
        <w:adjustRightInd w:val="0"/>
        <w:ind w:left="426" w:hanging="426"/>
        <w:jc w:val="both"/>
        <w:rPr>
          <w:rFonts w:ascii="Verdana" w:hAnsi="Verdana" w:cs="EUAlbertina"/>
          <w:sz w:val="20"/>
          <w:szCs w:val="20"/>
        </w:rPr>
      </w:pPr>
      <w:r w:rsidRPr="004F3427">
        <w:rPr>
          <w:rFonts w:ascii="Verdana" w:eastAsia="Times New Roman" w:hAnsi="Verdana" w:cs="Times New Roman"/>
          <w:sz w:val="20"/>
          <w:szCs w:val="20"/>
          <w:lang w:eastAsia="el-GR"/>
        </w:rPr>
        <w:t xml:space="preserve">2. </w:t>
      </w:r>
      <w:r w:rsidR="00B91EA5">
        <w:rPr>
          <w:rFonts w:ascii="Verdana" w:eastAsia="Times New Roman" w:hAnsi="Verdana" w:cs="Times New Roman"/>
          <w:sz w:val="20"/>
          <w:szCs w:val="20"/>
          <w:lang w:eastAsia="el-GR"/>
        </w:rPr>
        <w:tab/>
      </w:r>
      <w:r w:rsidRPr="004F3427">
        <w:rPr>
          <w:rFonts w:ascii="Verdana" w:hAnsi="Verdana" w:cs="EUAlbertina"/>
          <w:sz w:val="20"/>
          <w:szCs w:val="20"/>
        </w:rPr>
        <w:t>Στην περίπτωση των κρατικών ενισχύσεων, οι προκαταβολές που έχουν καταβληθεί στον δικαιούχο από το φορέα που χορηγεί την ενίσχυση</w:t>
      </w:r>
      <w:r w:rsidR="00375D81">
        <w:rPr>
          <w:rFonts w:ascii="Verdana" w:hAnsi="Verdana" w:cs="EUAlbertina"/>
          <w:sz w:val="20"/>
          <w:szCs w:val="20"/>
        </w:rPr>
        <w:t xml:space="preserve"> </w:t>
      </w:r>
      <w:ins w:id="1821" w:author="ΕΥΘΥ" w:date="2018-12-10T15:33:00Z">
        <w:r w:rsidR="00375D81" w:rsidRPr="00CE5F14">
          <w:rPr>
            <w:rFonts w:ascii="Verdana" w:hAnsi="Verdana" w:cs="EUAlbertina"/>
            <w:sz w:val="20"/>
            <w:szCs w:val="20"/>
          </w:rPr>
          <w:t>ή, σε περιπτώσεις όπου ο δικαιούχος είναι ο φορέας που χορηγεί την ενίσχυση δυνάμει του άρθρου 2 σημείο 10) στοιχείο α)</w:t>
        </w:r>
        <w:r w:rsidR="00375D81">
          <w:rPr>
            <w:rFonts w:ascii="Verdana" w:hAnsi="Verdana" w:cs="EUAlbertina"/>
            <w:sz w:val="20"/>
            <w:szCs w:val="20"/>
          </w:rPr>
          <w:t xml:space="preserve"> του Καν. 1303/2013</w:t>
        </w:r>
        <w:r w:rsidR="00375D81" w:rsidRPr="00CE5F14">
          <w:rPr>
            <w:rFonts w:ascii="Verdana" w:hAnsi="Verdana" w:cs="EUAlbertina"/>
            <w:sz w:val="20"/>
            <w:szCs w:val="20"/>
          </w:rPr>
          <w:t>, έχουν καταβληθεί από τον δικαιούχο στον φορέα που λαμβάνει την ενίσχυση</w:t>
        </w:r>
        <w:r w:rsidR="00375D81">
          <w:rPr>
            <w:rFonts w:ascii="Verdana" w:hAnsi="Verdana" w:cs="EUAlbertina"/>
            <w:sz w:val="20"/>
            <w:szCs w:val="20"/>
          </w:rPr>
          <w:t xml:space="preserve">, </w:t>
        </w:r>
      </w:ins>
      <w:r w:rsidRPr="004F3427">
        <w:rPr>
          <w:rFonts w:ascii="Verdana" w:hAnsi="Verdana"/>
          <w:sz w:val="20"/>
          <w:szCs w:val="20"/>
        </w:rPr>
        <w:t xml:space="preserve">είναι επιλέξιμες </w:t>
      </w:r>
      <w:r w:rsidRPr="004F3427">
        <w:rPr>
          <w:rFonts w:ascii="Verdana" w:hAnsi="Verdana" w:cs="EUAlbertina"/>
          <w:sz w:val="20"/>
          <w:szCs w:val="20"/>
        </w:rPr>
        <w:t xml:space="preserve">υπό τους ακόλουθους σωρευτικούς όρους: </w:t>
      </w:r>
    </w:p>
    <w:p w14:paraId="671BBC4E" w14:textId="0BC7DE1C" w:rsidR="006B3F18" w:rsidRDefault="004F3427">
      <w:pPr>
        <w:autoSpaceDE w:val="0"/>
        <w:autoSpaceDN w:val="0"/>
        <w:adjustRightInd w:val="0"/>
        <w:ind w:left="852" w:hanging="426"/>
        <w:jc w:val="both"/>
        <w:rPr>
          <w:rFonts w:ascii="Verdana" w:hAnsi="Verdana" w:cs="EUAlbertina"/>
          <w:color w:val="000000"/>
          <w:sz w:val="20"/>
          <w:szCs w:val="20"/>
        </w:rPr>
      </w:pPr>
      <w:r w:rsidRPr="004F3427">
        <w:rPr>
          <w:rFonts w:ascii="Verdana" w:hAnsi="Verdana" w:cs="EUAlbertina"/>
          <w:color w:val="000000"/>
          <w:sz w:val="20"/>
          <w:szCs w:val="20"/>
        </w:rPr>
        <w:t xml:space="preserve">α) </w:t>
      </w:r>
      <w:r w:rsidR="00F33714">
        <w:rPr>
          <w:rFonts w:ascii="Verdana" w:hAnsi="Verdana" w:cs="EUAlbertina"/>
          <w:color w:val="000000"/>
          <w:sz w:val="20"/>
          <w:szCs w:val="20"/>
        </w:rPr>
        <w:tab/>
      </w:r>
      <w:r w:rsidRPr="004F3427">
        <w:rPr>
          <w:rFonts w:ascii="Verdana" w:hAnsi="Verdana" w:cs="EUAlbertina"/>
          <w:color w:val="000000"/>
          <w:sz w:val="20"/>
          <w:szCs w:val="20"/>
        </w:rPr>
        <w:t xml:space="preserve">οι προκαταβολές υπόκεινται στην υποχρέωση τραπεζικής εγγύησης ή άλλου </w:t>
      </w:r>
      <w:del w:id="1822" w:author="ΕΥΘΥ" w:date="2018-12-10T15:33:00Z">
        <w:r w:rsidRPr="004F3427">
          <w:rPr>
            <w:rFonts w:ascii="Verdana" w:hAnsi="Verdana" w:cs="EUAlbertina"/>
            <w:color w:val="000000"/>
            <w:sz w:val="20"/>
            <w:szCs w:val="20"/>
          </w:rPr>
          <w:delText xml:space="preserve">δημόσιου </w:delText>
        </w:r>
      </w:del>
      <w:r w:rsidRPr="004F3427">
        <w:rPr>
          <w:rFonts w:ascii="Verdana" w:hAnsi="Verdana" w:cs="EUAlbertina"/>
          <w:color w:val="000000"/>
          <w:sz w:val="20"/>
          <w:szCs w:val="20"/>
        </w:rPr>
        <w:t>χρηματοδοτικού ιδρύματος εγκατεστημένου</w:t>
      </w:r>
      <w:ins w:id="1823" w:author="ΕΥΘΥ" w:date="2018-12-10T15:33:00Z">
        <w:r w:rsidRPr="004F3427">
          <w:rPr>
            <w:rFonts w:ascii="Verdana" w:hAnsi="Verdana" w:cs="EUAlbertina"/>
            <w:color w:val="000000"/>
            <w:sz w:val="20"/>
            <w:szCs w:val="20"/>
          </w:rPr>
          <w:t xml:space="preserve"> </w:t>
        </w:r>
      </w:ins>
      <w:r w:rsidRPr="004F3427">
        <w:rPr>
          <w:rFonts w:ascii="Verdana" w:hAnsi="Verdana" w:cs="EUAlbertina"/>
          <w:color w:val="000000"/>
          <w:sz w:val="20"/>
          <w:szCs w:val="20"/>
        </w:rPr>
        <w:t>στο κράτος μέλος ή καλύπτονται από μέσο που παρέχεται ως εγγύηση από δημόσια οντότητα ή από το κράτος μέλος</w:t>
      </w:r>
      <w:r w:rsidR="00EE5F38">
        <w:rPr>
          <w:rFonts w:ascii="Verdana" w:hAnsi="Verdana" w:cs="EUAlbertina"/>
          <w:color w:val="000000"/>
          <w:sz w:val="20"/>
          <w:szCs w:val="20"/>
        </w:rPr>
        <w:t>,</w:t>
      </w:r>
    </w:p>
    <w:p w14:paraId="2E13FC3D" w14:textId="464B65C1" w:rsidR="006B3F18" w:rsidRDefault="004F3427">
      <w:pPr>
        <w:autoSpaceDE w:val="0"/>
        <w:autoSpaceDN w:val="0"/>
        <w:adjustRightInd w:val="0"/>
        <w:ind w:left="852" w:hanging="426"/>
        <w:jc w:val="both"/>
        <w:rPr>
          <w:rFonts w:ascii="Verdana" w:hAnsi="Verdana" w:cs="EUAlbertina"/>
          <w:color w:val="000000"/>
          <w:sz w:val="20"/>
          <w:szCs w:val="20"/>
        </w:rPr>
      </w:pPr>
      <w:r w:rsidRPr="004F3427">
        <w:rPr>
          <w:rFonts w:ascii="Verdana" w:hAnsi="Verdana" w:cs="EUAlbertina"/>
          <w:color w:val="000000"/>
          <w:sz w:val="20"/>
          <w:szCs w:val="20"/>
        </w:rPr>
        <w:t xml:space="preserve">β) </w:t>
      </w:r>
      <w:r w:rsidR="00F33714">
        <w:rPr>
          <w:rFonts w:ascii="Verdana" w:hAnsi="Verdana" w:cs="EUAlbertina"/>
          <w:color w:val="000000"/>
          <w:sz w:val="20"/>
          <w:szCs w:val="20"/>
        </w:rPr>
        <w:tab/>
      </w:r>
      <w:r w:rsidRPr="004F3427">
        <w:rPr>
          <w:rFonts w:ascii="Verdana" w:hAnsi="Verdana" w:cs="EUAlbertina"/>
          <w:color w:val="000000"/>
          <w:sz w:val="20"/>
          <w:szCs w:val="20"/>
        </w:rPr>
        <w:t>οι προκαταβολές δεν υπερβαίνουν το 40% του συνολικού ποσού της ενίσχυσης που χορηγείται σε δικαιούχο για μια δεδομένη πράξη</w:t>
      </w:r>
      <w:del w:id="1824" w:author="ΕΥΘΥ" w:date="2018-12-10T15:33:00Z">
        <w:r w:rsidR="00EE5F38">
          <w:rPr>
            <w:rFonts w:ascii="Verdana" w:hAnsi="Verdana" w:cs="EUAlbertina"/>
            <w:color w:val="000000"/>
            <w:sz w:val="20"/>
            <w:szCs w:val="20"/>
          </w:rPr>
          <w:delText>,</w:delText>
        </w:r>
      </w:del>
      <w:ins w:id="1825" w:author="ΕΥΘΥ" w:date="2018-12-10T15:33:00Z">
        <w:r w:rsidR="00375D81">
          <w:rPr>
            <w:rFonts w:ascii="Verdana" w:hAnsi="Verdana" w:cs="EUAlbertina"/>
            <w:color w:val="000000"/>
            <w:sz w:val="20"/>
            <w:szCs w:val="20"/>
          </w:rPr>
          <w:t xml:space="preserve"> </w:t>
        </w:r>
        <w:r w:rsidR="00375D81" w:rsidRPr="00CE5F14">
          <w:rPr>
            <w:rFonts w:ascii="Verdana" w:hAnsi="Verdana" w:cs="EUAlbertina"/>
            <w:sz w:val="20"/>
            <w:szCs w:val="20"/>
          </w:rPr>
          <w:t>ή, σε περιπτώσεις όπου ο δικαιούχος είναι ο φορέας που χορηγεί την ενίσχυση δυνάμει του άρθρου 2 σημείο 10) στοιχείο α)</w:t>
        </w:r>
        <w:r w:rsidR="00375D81">
          <w:rPr>
            <w:rFonts w:ascii="Verdana" w:hAnsi="Verdana" w:cs="EUAlbertina"/>
            <w:sz w:val="20"/>
            <w:szCs w:val="20"/>
          </w:rPr>
          <w:t xml:space="preserve"> του Καν. 1303/2013</w:t>
        </w:r>
        <w:r w:rsidR="00375D81" w:rsidRPr="00CE5F14">
          <w:rPr>
            <w:rFonts w:ascii="Verdana" w:hAnsi="Verdana" w:cs="EUAlbertina"/>
            <w:sz w:val="20"/>
            <w:szCs w:val="20"/>
          </w:rPr>
          <w:t>, του συνολικού ποσού της ενίσχυσης που προβλέπεται να χορηγηθεί στον φορέα που λαμβάνει την ενίσχυση στο πλαίσιο δεδομένης πράξης</w:t>
        </w:r>
        <w:r w:rsidR="00EE5F38">
          <w:rPr>
            <w:rFonts w:ascii="Verdana" w:hAnsi="Verdana" w:cs="EUAlbertina"/>
            <w:color w:val="000000"/>
            <w:sz w:val="20"/>
            <w:szCs w:val="20"/>
          </w:rPr>
          <w:t>,</w:t>
        </w:r>
        <w:r w:rsidR="00375D81">
          <w:rPr>
            <w:rFonts w:ascii="Verdana" w:hAnsi="Verdana" w:cs="EUAlbertina"/>
            <w:color w:val="000000"/>
            <w:sz w:val="20"/>
            <w:szCs w:val="20"/>
          </w:rPr>
          <w:t xml:space="preserve"> </w:t>
        </w:r>
      </w:ins>
    </w:p>
    <w:p w14:paraId="4FC08C52" w14:textId="78B5076E" w:rsidR="006B3F18" w:rsidRDefault="004F3427">
      <w:pPr>
        <w:autoSpaceDE w:val="0"/>
        <w:autoSpaceDN w:val="0"/>
        <w:adjustRightInd w:val="0"/>
        <w:ind w:left="852" w:hanging="426"/>
        <w:jc w:val="both"/>
        <w:rPr>
          <w:rFonts w:ascii="Verdana" w:hAnsi="Verdana" w:cs="EUAlbertina"/>
          <w:sz w:val="20"/>
          <w:szCs w:val="20"/>
        </w:rPr>
      </w:pPr>
      <w:r w:rsidRPr="004F3427">
        <w:rPr>
          <w:rFonts w:ascii="Verdana" w:hAnsi="Verdana" w:cs="EUAlbertina"/>
          <w:color w:val="000000"/>
          <w:sz w:val="20"/>
          <w:szCs w:val="20"/>
        </w:rPr>
        <w:t xml:space="preserve">γ) </w:t>
      </w:r>
      <w:r w:rsidR="00F33714">
        <w:rPr>
          <w:rFonts w:ascii="Verdana" w:hAnsi="Verdana" w:cs="EUAlbertina"/>
          <w:color w:val="000000"/>
          <w:sz w:val="20"/>
          <w:szCs w:val="20"/>
        </w:rPr>
        <w:tab/>
      </w:r>
      <w:r w:rsidRPr="004F3427">
        <w:rPr>
          <w:rFonts w:ascii="Verdana" w:hAnsi="Verdana" w:cs="EUAlbertina"/>
          <w:color w:val="000000"/>
          <w:sz w:val="20"/>
          <w:szCs w:val="20"/>
        </w:rPr>
        <w:t xml:space="preserve">οι προκαταβολές καλύπτονται από τις δαπάνες που καταβάλλονται από </w:t>
      </w:r>
      <w:del w:id="1826" w:author="ΕΥΘΥ" w:date="2018-12-10T15:33:00Z">
        <w:r w:rsidRPr="004F3427">
          <w:rPr>
            <w:rFonts w:ascii="Verdana" w:hAnsi="Verdana" w:cs="EUAlbertina"/>
            <w:color w:val="000000"/>
            <w:sz w:val="20"/>
            <w:szCs w:val="20"/>
          </w:rPr>
          <w:delText>τους δικαιούχους στο πλαίσιο της εφαρμογής</w:delText>
        </w:r>
      </w:del>
      <w:ins w:id="1827" w:author="ΕΥΘΥ" w:date="2018-12-10T15:33:00Z">
        <w:r w:rsidR="00375D81" w:rsidRPr="00CE5F14">
          <w:rPr>
            <w:rFonts w:ascii="Verdana" w:hAnsi="Verdana" w:cs="EUAlbertina"/>
            <w:sz w:val="20"/>
            <w:szCs w:val="20"/>
          </w:rPr>
          <w:t>το δικαιούχο ή, σε περιπτώσεις όπου ο δικαιούχος είναι ο φορέας που χορηγεί την ενίσχυση δυνάμει του άρθρου 2 σημείο 10) στοιχείο α)</w:t>
        </w:r>
        <w:r w:rsidR="00375D81">
          <w:rPr>
            <w:rFonts w:ascii="Verdana" w:hAnsi="Verdana" w:cs="EUAlbertina"/>
            <w:sz w:val="20"/>
            <w:szCs w:val="20"/>
          </w:rPr>
          <w:t xml:space="preserve"> του Καν. 1303/2013</w:t>
        </w:r>
        <w:r w:rsidR="00375D81" w:rsidRPr="00CE5F14">
          <w:rPr>
            <w:rFonts w:ascii="Verdana" w:hAnsi="Verdana" w:cs="EUAlbertina"/>
            <w:sz w:val="20"/>
            <w:szCs w:val="20"/>
          </w:rPr>
          <w:t>, τις δαπάνες που καταβάλλονται από τον φορέα που λαμβάνει την ενίσχυση για την υλοποίηση</w:t>
        </w:r>
      </w:ins>
      <w:r w:rsidR="00375D81" w:rsidRPr="00CE5F14">
        <w:rPr>
          <w:rFonts w:ascii="Verdana" w:hAnsi="Verdana" w:cs="EUAlbertina"/>
          <w:sz w:val="20"/>
          <w:szCs w:val="20"/>
        </w:rPr>
        <w:t xml:space="preserve"> της πράξης </w:t>
      </w:r>
      <w:r w:rsidRPr="004F3427">
        <w:rPr>
          <w:rFonts w:ascii="Verdana" w:hAnsi="Verdana" w:cs="EUAlbertina"/>
          <w:color w:val="000000"/>
          <w:sz w:val="20"/>
          <w:szCs w:val="20"/>
        </w:rPr>
        <w:t xml:space="preserve">και δικαιολογούνται με εξοφλημένα τιμολόγια ή λογιστικά έγγραφα ισοδύναμης αποδεικτικής αξίας εντός τριών ετών από το έτος καταβολής της προκαταβολής, </w:t>
      </w:r>
      <w:del w:id="1828" w:author="ΕΥΘΥ" w:date="2018-12-10T15:33:00Z">
        <w:r w:rsidRPr="004F3427">
          <w:rPr>
            <w:rFonts w:ascii="Verdana" w:hAnsi="Verdana" w:cs="EUAlbertina"/>
            <w:color w:val="000000"/>
            <w:sz w:val="20"/>
            <w:szCs w:val="20"/>
          </w:rPr>
          <w:delText>εάν η</w:delText>
        </w:r>
      </w:del>
      <w:ins w:id="1829" w:author="ΕΥΘΥ" w:date="2018-12-10T15:33:00Z">
        <w:r w:rsidRPr="004F3427">
          <w:rPr>
            <w:rFonts w:ascii="Verdana" w:hAnsi="Verdana" w:cs="EUAlbertina"/>
            <w:color w:val="000000"/>
            <w:sz w:val="20"/>
            <w:szCs w:val="20"/>
          </w:rPr>
          <w:t>ή την 31</w:t>
        </w:r>
        <w:r w:rsidRPr="004F3427">
          <w:rPr>
            <w:rFonts w:ascii="Verdana" w:hAnsi="Verdana" w:cs="EUAlbertina"/>
            <w:color w:val="000000"/>
            <w:sz w:val="20"/>
            <w:szCs w:val="20"/>
            <w:vertAlign w:val="superscript"/>
          </w:rPr>
          <w:t>η</w:t>
        </w:r>
        <w:r w:rsidRPr="004F3427">
          <w:rPr>
            <w:rFonts w:ascii="Verdana" w:hAnsi="Verdana" w:cs="EUAlbertina"/>
            <w:color w:val="000000"/>
            <w:sz w:val="20"/>
            <w:szCs w:val="20"/>
          </w:rPr>
          <w:t xml:space="preserve"> Δεκεμβρίου 2023</w:t>
        </w:r>
        <w:r w:rsidR="00375D81">
          <w:rPr>
            <w:rFonts w:ascii="Verdana" w:hAnsi="Verdana" w:cs="EUAlbertina"/>
            <w:color w:val="000000"/>
            <w:sz w:val="20"/>
            <w:szCs w:val="20"/>
          </w:rPr>
          <w:t xml:space="preserve">, </w:t>
        </w:r>
        <w:r w:rsidR="00375D81" w:rsidRPr="00CE5F14">
          <w:rPr>
            <w:rFonts w:ascii="Verdana" w:hAnsi="Verdana" w:cs="EUAlbertina"/>
            <w:sz w:val="20"/>
            <w:szCs w:val="20"/>
          </w:rPr>
          <w:t>όποια</w:t>
        </w:r>
      </w:ins>
      <w:r w:rsidR="00375D81" w:rsidRPr="00CE5F14">
        <w:rPr>
          <w:rFonts w:ascii="Verdana" w:hAnsi="Verdana" w:cs="EUAlbertina"/>
          <w:sz w:val="20"/>
          <w:szCs w:val="20"/>
        </w:rPr>
        <w:t xml:space="preserve"> ημερομηνία </w:t>
      </w:r>
      <w:del w:id="1830" w:author="ΕΥΘΥ" w:date="2018-12-10T15:33:00Z">
        <w:r w:rsidRPr="004F3427">
          <w:rPr>
            <w:rFonts w:ascii="Verdana" w:hAnsi="Verdana" w:cs="EUAlbertina"/>
            <w:color w:val="000000"/>
            <w:sz w:val="20"/>
            <w:szCs w:val="20"/>
          </w:rPr>
          <w:delText xml:space="preserve">αυτή </w:delText>
        </w:r>
      </w:del>
      <w:r w:rsidR="00375D81" w:rsidRPr="00CE5F14">
        <w:rPr>
          <w:rFonts w:ascii="Verdana" w:hAnsi="Verdana" w:cs="EUAlbertina"/>
          <w:sz w:val="20"/>
          <w:szCs w:val="20"/>
        </w:rPr>
        <w:t>είναι προγενέστερη</w:t>
      </w:r>
      <w:del w:id="1831" w:author="ΕΥΘΥ" w:date="2018-12-10T15:33:00Z">
        <w:r w:rsidRPr="004F3427">
          <w:rPr>
            <w:rFonts w:ascii="Verdana" w:hAnsi="Verdana" w:cs="EUAlbertina"/>
            <w:color w:val="000000"/>
            <w:sz w:val="20"/>
            <w:szCs w:val="20"/>
          </w:rPr>
          <w:delText>, ή την 31</w:delText>
        </w:r>
        <w:r w:rsidRPr="004F3427">
          <w:rPr>
            <w:rFonts w:ascii="Verdana" w:hAnsi="Verdana" w:cs="EUAlbertina"/>
            <w:color w:val="000000"/>
            <w:sz w:val="20"/>
            <w:szCs w:val="20"/>
            <w:vertAlign w:val="superscript"/>
          </w:rPr>
          <w:delText>η</w:delText>
        </w:r>
        <w:r w:rsidRPr="004F3427">
          <w:rPr>
            <w:rFonts w:ascii="Verdana" w:hAnsi="Verdana" w:cs="EUAlbertina"/>
            <w:color w:val="000000"/>
            <w:sz w:val="20"/>
            <w:szCs w:val="20"/>
          </w:rPr>
          <w:delText xml:space="preserve"> Δεκεμβρίου 2023</w:delText>
        </w:r>
      </w:del>
      <w:r w:rsidRPr="004F3427">
        <w:rPr>
          <w:rFonts w:ascii="Verdana" w:hAnsi="Verdana" w:cs="EUAlbertina"/>
          <w:color w:val="000000"/>
          <w:sz w:val="20"/>
          <w:szCs w:val="20"/>
        </w:rPr>
        <w:t xml:space="preserve">. </w:t>
      </w:r>
      <w:r w:rsidRPr="004F3427">
        <w:rPr>
          <w:rFonts w:ascii="Verdana" w:hAnsi="Verdana"/>
          <w:sz w:val="20"/>
          <w:szCs w:val="20"/>
        </w:rPr>
        <w:t>Μετά την παραπάνω καταληκτική ημερομηνία δεν είναι επιλέξιμη η προκαταβολή κατά το μέρος που δεν έχει καλυφθεί από πραγματικές πληρωμές του δικαιούχου</w:t>
      </w:r>
      <w:r w:rsidRPr="004F3427">
        <w:rPr>
          <w:rFonts w:ascii="Verdana" w:hAnsi="Verdana" w:cs="EUAlbertina"/>
          <w:sz w:val="20"/>
          <w:szCs w:val="20"/>
        </w:rPr>
        <w:t>.</w:t>
      </w:r>
    </w:p>
    <w:p w14:paraId="28D40FAA" w14:textId="53EB110E" w:rsidR="00F97BC5" w:rsidRPr="00F97BC5" w:rsidRDefault="00F97BC5" w:rsidP="00F97BC5">
      <w:pPr>
        <w:autoSpaceDE w:val="0"/>
        <w:autoSpaceDN w:val="0"/>
        <w:adjustRightInd w:val="0"/>
        <w:ind w:left="426" w:hanging="426"/>
        <w:jc w:val="both"/>
        <w:rPr>
          <w:rFonts w:ascii="Verdana" w:hAnsi="Verdana" w:cs="EUAlbertina"/>
          <w:sz w:val="20"/>
          <w:szCs w:val="20"/>
        </w:rPr>
      </w:pPr>
      <w:r>
        <w:rPr>
          <w:rFonts w:ascii="Verdana" w:hAnsi="Verdana" w:cs="EUAlbertina"/>
          <w:sz w:val="20"/>
          <w:szCs w:val="20"/>
        </w:rPr>
        <w:t>3</w:t>
      </w:r>
      <w:r w:rsidRPr="00F97BC5">
        <w:rPr>
          <w:rFonts w:ascii="Verdana" w:hAnsi="Verdana" w:cs="EUAlbertina"/>
          <w:sz w:val="20"/>
          <w:szCs w:val="20"/>
        </w:rPr>
        <w:t xml:space="preserve">. </w:t>
      </w:r>
      <w:r>
        <w:rPr>
          <w:rFonts w:ascii="Verdana" w:hAnsi="Verdana" w:cs="EUAlbertina"/>
          <w:sz w:val="20"/>
          <w:szCs w:val="20"/>
        </w:rPr>
        <w:tab/>
        <w:t xml:space="preserve">Ειδικότερα για το ΕΓΤΑΑ, </w:t>
      </w:r>
      <w:r w:rsidR="00BD0520">
        <w:rPr>
          <w:rFonts w:ascii="Verdana" w:hAnsi="Verdana" w:cs="EUAlbertina"/>
          <w:sz w:val="20"/>
          <w:szCs w:val="20"/>
        </w:rPr>
        <w:t>οι προκαταβολές δεν υπερβαίνουν το 50% του συνολικού ποσού της δημόσιας ενίσχυση</w:t>
      </w:r>
      <w:r w:rsidR="0096289F">
        <w:rPr>
          <w:rFonts w:ascii="Verdana" w:hAnsi="Verdana" w:cs="EUAlbertina"/>
          <w:sz w:val="20"/>
          <w:szCs w:val="20"/>
        </w:rPr>
        <w:t>ς</w:t>
      </w:r>
      <w:r w:rsidR="00BD0520">
        <w:rPr>
          <w:rFonts w:ascii="Verdana" w:hAnsi="Verdana" w:cs="EUAlbertina"/>
          <w:sz w:val="20"/>
          <w:szCs w:val="20"/>
        </w:rPr>
        <w:t>, εν</w:t>
      </w:r>
      <w:r w:rsidR="004A1A7A">
        <w:rPr>
          <w:rFonts w:ascii="Verdana" w:hAnsi="Verdana" w:cs="EUAlbertina"/>
          <w:sz w:val="20"/>
          <w:szCs w:val="20"/>
        </w:rPr>
        <w:t>ώ</w:t>
      </w:r>
      <w:r w:rsidR="00436C73">
        <w:rPr>
          <w:rFonts w:ascii="Verdana" w:hAnsi="Verdana" w:cs="EUAlbertina"/>
          <w:sz w:val="20"/>
          <w:szCs w:val="20"/>
        </w:rPr>
        <w:t xml:space="preserve"> </w:t>
      </w:r>
      <w:r>
        <w:rPr>
          <w:rFonts w:ascii="Verdana" w:hAnsi="Verdana" w:cs="EUAlbertina"/>
          <w:sz w:val="20"/>
          <w:szCs w:val="20"/>
        </w:rPr>
        <w:t>η</w:t>
      </w:r>
      <w:r w:rsidRPr="00F97BC5">
        <w:rPr>
          <w:rFonts w:ascii="Verdana" w:hAnsi="Verdana" w:cs="EUAlbertina"/>
          <w:sz w:val="20"/>
          <w:szCs w:val="20"/>
        </w:rPr>
        <w:t xml:space="preserve"> πληρωμή </w:t>
      </w:r>
      <w:r w:rsidR="00BD0520">
        <w:rPr>
          <w:rFonts w:ascii="Verdana" w:hAnsi="Verdana" w:cs="EUAlbertina"/>
          <w:sz w:val="20"/>
          <w:szCs w:val="20"/>
        </w:rPr>
        <w:t>τους</w:t>
      </w:r>
      <w:r w:rsidRPr="00F97BC5">
        <w:rPr>
          <w:rFonts w:ascii="Verdana" w:hAnsi="Verdana" w:cs="EUAlbertina"/>
          <w:sz w:val="20"/>
          <w:szCs w:val="20"/>
        </w:rPr>
        <w:t xml:space="preserve"> </w:t>
      </w:r>
      <w:del w:id="1832" w:author="ΕΥΘΥ" w:date="2018-12-10T15:33:00Z">
        <w:r w:rsidRPr="00086E17">
          <w:rPr>
            <w:rFonts w:ascii="Verdana" w:hAnsi="Verdana" w:cs="EUAlbertina"/>
            <w:strike/>
            <w:sz w:val="20"/>
            <w:szCs w:val="20"/>
          </w:rPr>
          <w:delText>προκαταβολών</w:delText>
        </w:r>
        <w:r w:rsidRPr="00F97BC5">
          <w:rPr>
            <w:rFonts w:ascii="Verdana" w:hAnsi="Verdana" w:cs="EUAlbertina"/>
            <w:sz w:val="20"/>
            <w:szCs w:val="20"/>
          </w:rPr>
          <w:delText xml:space="preserve"> </w:delText>
        </w:r>
      </w:del>
      <w:r w:rsidRPr="00F97BC5">
        <w:rPr>
          <w:rFonts w:ascii="Verdana" w:hAnsi="Verdana" w:cs="EUAlbertina"/>
          <w:sz w:val="20"/>
          <w:szCs w:val="20"/>
        </w:rPr>
        <w:t>υπόκειται στη σύσταση τραπεζικής εγγύησης ή ισοδύναμης εγγύησης που αντιστοιχεί στο 100% του ποσού της προκαταβολής. Όσον αφορά τους δικαιούχους του δημοσίου, η προκαταβολή καταβάλλεται στους δήμους, στις περιφερειακές αρχές και στις ενώσεις τους, καθώς και στους οργανισμούς δημοσίου δικαίου.</w:t>
      </w:r>
    </w:p>
    <w:p w14:paraId="6A69B97B" w14:textId="77777777" w:rsidR="00F97BC5" w:rsidRPr="00F97BC5" w:rsidRDefault="00F97BC5" w:rsidP="00F97BC5">
      <w:pPr>
        <w:autoSpaceDE w:val="0"/>
        <w:autoSpaceDN w:val="0"/>
        <w:adjustRightInd w:val="0"/>
        <w:ind w:left="426"/>
        <w:jc w:val="both"/>
        <w:rPr>
          <w:rFonts w:ascii="Verdana" w:hAnsi="Verdana" w:cs="EUAlbertina"/>
          <w:sz w:val="20"/>
          <w:szCs w:val="20"/>
        </w:rPr>
      </w:pPr>
      <w:r w:rsidRPr="00F97BC5">
        <w:rPr>
          <w:rFonts w:ascii="Verdana" w:hAnsi="Verdana" w:cs="EUAlbertina"/>
          <w:sz w:val="20"/>
          <w:szCs w:val="20"/>
        </w:rPr>
        <w:t>Η διευκόλυνση που παρέχεται ως εγγύηση από δημόσια αρχή θεωρείται ισοδύναμη με την εγγύηση που αναφέρεται στο πρώτο εδάφιο, υπό τον όρο ότι η αρχή αναλαμβάνει την υποχρέωση να καταβάλει το καλυπτόμενο από την εγγύηση ποσό εάν δεν θεμελιώνεται δικαίωμα στην καταβληθείσα προκαταβολή.</w:t>
      </w:r>
    </w:p>
    <w:p w14:paraId="74FDA3E2" w14:textId="77777777" w:rsidR="00F84235" w:rsidRDefault="00F97BC5" w:rsidP="00590F57">
      <w:pPr>
        <w:autoSpaceDE w:val="0"/>
        <w:autoSpaceDN w:val="0"/>
        <w:adjustRightInd w:val="0"/>
        <w:ind w:left="426"/>
        <w:jc w:val="both"/>
        <w:rPr>
          <w:rFonts w:ascii="Verdana" w:hAnsi="Verdana" w:cs="EUAlbertina"/>
          <w:sz w:val="20"/>
          <w:szCs w:val="20"/>
        </w:rPr>
      </w:pPr>
      <w:r w:rsidRPr="00F97BC5">
        <w:rPr>
          <w:rFonts w:ascii="Verdana" w:hAnsi="Verdana" w:cs="EUAlbertina"/>
          <w:sz w:val="20"/>
          <w:szCs w:val="20"/>
        </w:rPr>
        <w:t xml:space="preserve">Η εγγύηση μπορεί να αποδεσμευτεί όταν ο αρμόδιος οργανισμός πληρωμών εξακριβώσει ότι το ποσό της πραγματικής δαπάνης που αντιστοιχεί στη δημόσια </w:t>
      </w:r>
      <w:r>
        <w:rPr>
          <w:rFonts w:ascii="Verdana" w:hAnsi="Verdana" w:cs="EUAlbertina"/>
          <w:sz w:val="20"/>
          <w:szCs w:val="20"/>
        </w:rPr>
        <w:t xml:space="preserve">συνεισφορά που σχετίζεται με την πράξη </w:t>
      </w:r>
      <w:r w:rsidRPr="00F97BC5">
        <w:rPr>
          <w:rFonts w:ascii="Verdana" w:hAnsi="Verdana" w:cs="EUAlbertina"/>
          <w:sz w:val="20"/>
          <w:szCs w:val="20"/>
        </w:rPr>
        <w:t>υπερβαίνει το ποσό της προκαταβολής.</w:t>
      </w:r>
    </w:p>
    <w:p w14:paraId="41850D23" w14:textId="77777777" w:rsidR="00B91EA5" w:rsidRDefault="00B91EA5" w:rsidP="00B91EA5">
      <w:pPr>
        <w:pStyle w:val="a"/>
      </w:pPr>
      <w:bookmarkStart w:id="1833" w:name="_Toc423136690"/>
      <w:bookmarkStart w:id="1834" w:name="_Toc423140601"/>
      <w:bookmarkStart w:id="1835" w:name="_Toc423141196"/>
      <w:bookmarkStart w:id="1836" w:name="_Toc423136691"/>
      <w:bookmarkStart w:id="1837" w:name="_Toc423140602"/>
      <w:bookmarkStart w:id="1838" w:name="_Toc423141197"/>
      <w:bookmarkStart w:id="1839" w:name="_Toc423136692"/>
      <w:bookmarkStart w:id="1840" w:name="_Toc423140603"/>
      <w:bookmarkStart w:id="1841" w:name="_Toc423141198"/>
      <w:bookmarkStart w:id="1842" w:name="_Toc423136693"/>
      <w:bookmarkStart w:id="1843" w:name="_Toc423140604"/>
      <w:bookmarkStart w:id="1844" w:name="_Toc423141199"/>
      <w:bookmarkStart w:id="1845" w:name="_Toc423136694"/>
      <w:bookmarkStart w:id="1846" w:name="_Toc423140605"/>
      <w:bookmarkStart w:id="1847" w:name="_Toc423141200"/>
      <w:bookmarkStart w:id="1848" w:name="_Toc423136695"/>
      <w:bookmarkStart w:id="1849" w:name="_Toc423140606"/>
      <w:bookmarkStart w:id="1850" w:name="_Toc423141201"/>
      <w:bookmarkStart w:id="1851" w:name="_Toc423136696"/>
      <w:bookmarkStart w:id="1852" w:name="_Toc423140607"/>
      <w:bookmarkStart w:id="1853" w:name="_Toc423141202"/>
      <w:bookmarkStart w:id="1854" w:name="_Toc423136697"/>
      <w:bookmarkStart w:id="1855" w:name="_Toc423140608"/>
      <w:bookmarkStart w:id="1856" w:name="_Toc423141203"/>
      <w:bookmarkStart w:id="1857" w:name="_Toc423136698"/>
      <w:bookmarkStart w:id="1858" w:name="_Toc423140609"/>
      <w:bookmarkStart w:id="1859" w:name="_Toc423141204"/>
      <w:bookmarkStart w:id="1860" w:name="_Toc423141205"/>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p>
    <w:p w14:paraId="2855D11B" w14:textId="77777777" w:rsidR="006B3F18" w:rsidRDefault="004F3427" w:rsidP="00C32612">
      <w:pPr>
        <w:pStyle w:val="3"/>
        <w:numPr>
          <w:ilvl w:val="0"/>
          <w:numId w:val="0"/>
        </w:numPr>
        <w:spacing w:before="0" w:after="120" w:line="264" w:lineRule="auto"/>
        <w:jc w:val="center"/>
        <w:rPr>
          <w:rFonts w:ascii="Verdana" w:hAnsi="Verdana"/>
          <w:i w:val="0"/>
          <w:sz w:val="20"/>
        </w:rPr>
      </w:pPr>
      <w:r w:rsidRPr="004F3427">
        <w:rPr>
          <w:rFonts w:ascii="Verdana" w:hAnsi="Verdana"/>
          <w:i w:val="0"/>
          <w:sz w:val="20"/>
        </w:rPr>
        <w:t>Χρηματοοικονομικά έξοδα, τραπεζικά έξοδα και άλλες επιβαρύνσεις του δικαιούχου</w:t>
      </w:r>
      <w:bookmarkEnd w:id="1860"/>
    </w:p>
    <w:p w14:paraId="7F43C708"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1. </w:t>
      </w:r>
      <w:r w:rsidR="00B91EA5">
        <w:rPr>
          <w:rFonts w:ascii="Verdana" w:hAnsi="Verdana"/>
          <w:sz w:val="20"/>
          <w:szCs w:val="20"/>
        </w:rPr>
        <w:tab/>
      </w:r>
      <w:r w:rsidRPr="004F3427">
        <w:rPr>
          <w:rFonts w:ascii="Verdana" w:hAnsi="Verdana"/>
          <w:sz w:val="20"/>
          <w:szCs w:val="20"/>
        </w:rPr>
        <w:t>Οι χρεωστικοί τόκοι, τα έξοδα συναλλάγματος και οι χρεωστικές συναλλαγματικές διαφορές, καθώς και τα λοιπά καθαρά χρηματοοικονομικά έξοδα του δικαιούχου δεν είναι επιλέξιμα. Οι προμήθειες χρηματοπιστωτικών συναλλαγών που διενεργούνται στο πλαίσιο της πράξης, είναι επιλέξιμες και δύνανται να συμψηφίζονται με τυχόν πιστωτικούς τόκους που προκύπτουν από τη διαχείριση του τραπεζικού λογαριασμού της πράξης.</w:t>
      </w:r>
    </w:p>
    <w:p w14:paraId="66377005"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2. </w:t>
      </w:r>
      <w:r w:rsidR="00B91EA5">
        <w:rPr>
          <w:rFonts w:ascii="Verdana" w:hAnsi="Verdana"/>
          <w:sz w:val="20"/>
          <w:szCs w:val="20"/>
        </w:rPr>
        <w:tab/>
      </w:r>
      <w:r w:rsidRPr="004F3427">
        <w:rPr>
          <w:rFonts w:ascii="Verdana" w:hAnsi="Verdana"/>
          <w:sz w:val="20"/>
          <w:szCs w:val="20"/>
        </w:rPr>
        <w:t xml:space="preserve">Για τους δικαιούχους κρατικών ενισχύσεων οι επιδοτήσεις επιτοκίων, προμηθειών εγγύησης και τόκων δανείων είναι επιλέξιμες σύμφωνα με τους όρους που καθορίζονται στην απόφαση έγκρισης χρηματοδότησης. </w:t>
      </w:r>
    </w:p>
    <w:p w14:paraId="77D1623B"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3. </w:t>
      </w:r>
      <w:r w:rsidR="00B91EA5">
        <w:rPr>
          <w:rFonts w:ascii="Verdana" w:hAnsi="Verdana"/>
          <w:sz w:val="20"/>
          <w:szCs w:val="20"/>
        </w:rPr>
        <w:tab/>
      </w:r>
      <w:r w:rsidRPr="004F3427">
        <w:rPr>
          <w:rFonts w:ascii="Verdana" w:hAnsi="Verdana"/>
          <w:sz w:val="20"/>
          <w:szCs w:val="20"/>
        </w:rPr>
        <w:t>Τα τραπεζικά έξοδα για το άνοιγμα και την τήρηση λογαριασμών είναι επιλέξιμες δαπάνες, εφόσον απαιτείται οπό τους όρους χρηματοδότησης της πράξης το άνοιγμα χω</w:t>
      </w:r>
      <w:r w:rsidR="006F1587">
        <w:rPr>
          <w:rFonts w:ascii="Verdana" w:hAnsi="Verdana"/>
          <w:sz w:val="20"/>
          <w:szCs w:val="20"/>
        </w:rPr>
        <w:t>ριστού λογαριασμού.</w:t>
      </w:r>
    </w:p>
    <w:p w14:paraId="36B25949"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4.</w:t>
      </w:r>
      <w:r w:rsidR="00B91EA5">
        <w:rPr>
          <w:rFonts w:ascii="Verdana" w:hAnsi="Verdana"/>
          <w:sz w:val="20"/>
          <w:szCs w:val="20"/>
        </w:rPr>
        <w:tab/>
      </w:r>
      <w:r w:rsidRPr="004F3427">
        <w:rPr>
          <w:rFonts w:ascii="Verdana" w:hAnsi="Verdana"/>
          <w:sz w:val="20"/>
          <w:szCs w:val="20"/>
        </w:rPr>
        <w:t>Οι αμοιβές νομικών συμβούλων, συμβολαιογράφων, τεχνικών ή χρηματοοικονομικών εμπειρογνωμόνων, ορκωτών λογιστών είναι επιλέξιμες εφόσον συνδέονται άμεσα με την εκτέλεση της πράξης και είναι αναγκαίες για την προετοιμασία και την εκτέλεσή της.</w:t>
      </w:r>
    </w:p>
    <w:p w14:paraId="731815EA"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 xml:space="preserve">5. </w:t>
      </w:r>
      <w:r w:rsidR="00B91EA5">
        <w:rPr>
          <w:rFonts w:ascii="Verdana" w:hAnsi="Verdana"/>
          <w:sz w:val="20"/>
          <w:szCs w:val="20"/>
        </w:rPr>
        <w:tab/>
      </w:r>
      <w:r w:rsidRPr="004F3427">
        <w:rPr>
          <w:rFonts w:ascii="Verdana" w:hAnsi="Verdana"/>
          <w:sz w:val="20"/>
          <w:szCs w:val="20"/>
        </w:rPr>
        <w:t>Τα έξοδα παρακολούθησης και ελέγχου είναι επιλέξιμες δαπάνες εφ’ όσον σχετίζονται με απαιτήσεις που η διαχειριστική αρχή θέτει στον δικαιούχο, οι οποίες είναι επιπρόσθετες των καθηκόντων του και προβλέπονται στον προϋπολογισμό που εγκρίνεται με την απόφαση ένταξης.</w:t>
      </w:r>
    </w:p>
    <w:p w14:paraId="7E0DAE63" w14:textId="77777777" w:rsidR="006B3F18" w:rsidRDefault="004F3427">
      <w:pPr>
        <w:pStyle w:val="msonospacing0"/>
        <w:spacing w:after="120" w:line="264" w:lineRule="auto"/>
        <w:ind w:left="426" w:hanging="426"/>
        <w:jc w:val="both"/>
        <w:rPr>
          <w:rFonts w:ascii="Verdana" w:hAnsi="Verdana"/>
          <w:sz w:val="20"/>
          <w:szCs w:val="20"/>
        </w:rPr>
      </w:pPr>
      <w:r w:rsidRPr="004F3427">
        <w:rPr>
          <w:rFonts w:ascii="Verdana" w:hAnsi="Verdana"/>
          <w:sz w:val="20"/>
          <w:szCs w:val="20"/>
        </w:rPr>
        <w:t>6</w:t>
      </w:r>
      <w:r w:rsidR="00B91EA5">
        <w:rPr>
          <w:rFonts w:ascii="Verdana" w:hAnsi="Verdana"/>
          <w:sz w:val="20"/>
          <w:szCs w:val="20"/>
        </w:rPr>
        <w:t>.</w:t>
      </w:r>
      <w:r w:rsidRPr="004F3427">
        <w:rPr>
          <w:rFonts w:ascii="Verdana" w:hAnsi="Verdana"/>
          <w:sz w:val="20"/>
          <w:szCs w:val="20"/>
        </w:rPr>
        <w:t xml:space="preserve"> Τα έξοδα εγγυήσεων που παρέχονται από τράπεζες ή άλλους χρηματοπιστωτικούς οργανισμούς, είναι επιλέξιμες δαπάνες εφόσον οι εγγυήσεις προβλέπονται από την ισχύουσα νομοθεσία ως απαραίτητη προϋπόθεση για την υλοποίηση της πράξης.</w:t>
      </w:r>
    </w:p>
    <w:p w14:paraId="6DE7F9E2" w14:textId="77777777" w:rsidR="006B3F18" w:rsidRDefault="004F3427">
      <w:pPr>
        <w:pStyle w:val="msonospacing0"/>
        <w:spacing w:after="120" w:line="264" w:lineRule="auto"/>
        <w:ind w:left="426" w:hanging="426"/>
        <w:rPr>
          <w:rFonts w:ascii="Verdana" w:hAnsi="Verdana"/>
          <w:sz w:val="20"/>
          <w:szCs w:val="20"/>
        </w:rPr>
      </w:pPr>
      <w:r w:rsidRPr="004F3427">
        <w:rPr>
          <w:rFonts w:ascii="Verdana" w:hAnsi="Verdana"/>
          <w:sz w:val="20"/>
          <w:szCs w:val="20"/>
        </w:rPr>
        <w:t xml:space="preserve">7. </w:t>
      </w:r>
      <w:r w:rsidR="00B91EA5">
        <w:rPr>
          <w:rFonts w:ascii="Verdana" w:hAnsi="Verdana"/>
          <w:sz w:val="20"/>
          <w:szCs w:val="20"/>
        </w:rPr>
        <w:tab/>
      </w:r>
      <w:r w:rsidRPr="004F3427">
        <w:rPr>
          <w:rFonts w:ascii="Verdana" w:hAnsi="Verdana"/>
          <w:sz w:val="20"/>
          <w:szCs w:val="20"/>
        </w:rPr>
        <w:t xml:space="preserve">Οι δαπάνες για πρόστιμα, χρηματικές ποινές και έξοδα για την επίλυση διαφορών δεν είναι </w:t>
      </w:r>
      <w:r w:rsidR="00DF749B">
        <w:rPr>
          <w:rFonts w:ascii="Verdana" w:hAnsi="Verdana"/>
          <w:sz w:val="20"/>
          <w:szCs w:val="20"/>
        </w:rPr>
        <w:t>ε</w:t>
      </w:r>
      <w:r w:rsidRPr="004F3427">
        <w:rPr>
          <w:rFonts w:ascii="Verdana" w:hAnsi="Verdana"/>
          <w:sz w:val="20"/>
          <w:szCs w:val="20"/>
        </w:rPr>
        <w:t>πιλέξιμες.</w:t>
      </w:r>
    </w:p>
    <w:p w14:paraId="776A3EEC" w14:textId="77777777" w:rsidR="000E229B" w:rsidRDefault="000E229B" w:rsidP="000E229B">
      <w:pPr>
        <w:pStyle w:val="a"/>
      </w:pPr>
    </w:p>
    <w:p w14:paraId="41FCCC42" w14:textId="77777777" w:rsidR="000E229B" w:rsidRDefault="000E229B" w:rsidP="000E229B">
      <w:pPr>
        <w:pStyle w:val="2"/>
        <w:numPr>
          <w:ilvl w:val="0"/>
          <w:numId w:val="0"/>
        </w:numPr>
        <w:spacing w:before="0"/>
        <w:jc w:val="center"/>
        <w:rPr>
          <w:rFonts w:ascii="Verdana" w:hAnsi="Verdana"/>
          <w:color w:val="auto"/>
          <w:sz w:val="20"/>
          <w:szCs w:val="20"/>
        </w:rPr>
      </w:pPr>
      <w:bookmarkStart w:id="1861" w:name="_Toc423140633"/>
      <w:bookmarkStart w:id="1862" w:name="_Toc423141228"/>
      <w:bookmarkStart w:id="1863" w:name="_Toc423141229"/>
      <w:bookmarkEnd w:id="1861"/>
      <w:bookmarkEnd w:id="1862"/>
      <w:r w:rsidRPr="004F3427">
        <w:rPr>
          <w:rFonts w:ascii="Verdana" w:hAnsi="Verdana"/>
          <w:color w:val="auto"/>
          <w:sz w:val="20"/>
          <w:szCs w:val="20"/>
        </w:rPr>
        <w:t>Μη επιλέξιμες δαπάνες</w:t>
      </w:r>
      <w:bookmarkEnd w:id="1863"/>
    </w:p>
    <w:p w14:paraId="1A34E8CE" w14:textId="77777777" w:rsidR="000E229B" w:rsidRDefault="000E229B" w:rsidP="000E229B">
      <w:pPr>
        <w:autoSpaceDE w:val="0"/>
        <w:autoSpaceDN w:val="0"/>
        <w:adjustRightInd w:val="0"/>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Οι ακόλουθες δαπάνες δεν είναι επιλέξιμες για συνεισφορά από τα </w:t>
      </w:r>
      <w:r>
        <w:rPr>
          <w:rFonts w:ascii="Verdana" w:eastAsia="EUAlbertina-Regu-Identity-H" w:hAnsi="Verdana" w:cs="EUAlbertina-Regu-Identity-H"/>
          <w:sz w:val="20"/>
          <w:szCs w:val="20"/>
        </w:rPr>
        <w:t>Ταμεία</w:t>
      </w:r>
      <w:r w:rsidRPr="004F3427">
        <w:rPr>
          <w:rFonts w:ascii="Verdana" w:eastAsia="EUAlbertina-Regu-Identity-H" w:hAnsi="Verdana" w:cs="EUAlbertina-Regu-Identity-H"/>
          <w:sz w:val="20"/>
          <w:szCs w:val="20"/>
        </w:rPr>
        <w:t xml:space="preserve"> και από το ποσό στήριξης που μεταφέρεται από το Ταμείο Συνοχής στη διευκόλυνση «Συνδέοντας την Ευρώπη»:</w:t>
      </w:r>
    </w:p>
    <w:p w14:paraId="7AD3DEBB" w14:textId="77777777" w:rsidR="000E229B" w:rsidRDefault="000E229B" w:rsidP="000E229B">
      <w:pPr>
        <w:autoSpaceDE w:val="0"/>
        <w:autoSpaceDN w:val="0"/>
        <w:adjustRightInd w:val="0"/>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α) </w:t>
      </w:r>
      <w:r w:rsidRPr="00D02B81">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χρεωστικοί τόκοι, εκτός επιχορηγήσεων που δίνονται υπό τη μορφή επιδότησης επιτοκίου ή επιδότησης προμηθειών εγγύησης, </w:t>
      </w:r>
    </w:p>
    <w:p w14:paraId="2D14991B" w14:textId="77777777" w:rsidR="000E229B" w:rsidRDefault="000E229B" w:rsidP="000E229B">
      <w:pPr>
        <w:autoSpaceDE w:val="0"/>
        <w:autoSpaceDN w:val="0"/>
        <w:adjustRightInd w:val="0"/>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β) </w:t>
      </w:r>
      <w:r w:rsidRPr="00D02B81">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η αγορά μη οικοδομημένης και οικοδομημένης γης για ποσό που υπερβαίνει το 10% των συνολικών επιλέξιμων δαπανών για την οικεία πράξη. Για εγκαταλελειμμένες και πρώην βιομηχανικές εγκαταστάσεις που περιλαμβάνουν κτίρια, το όριο αυτό αυξάνεται στο 15%. Σε εξαιρετικές και δεόντως αιτιολογημένες περιπτώσεις, το όριο μπορεί να αυξηθεί υπερβαίνοντας τα αντίστοιχα προαναφερθέντα ποσοστά για πράξεις που αφορούν διατήρηση του περιβάλλοντος, </w:t>
      </w:r>
    </w:p>
    <w:p w14:paraId="0A426D50" w14:textId="77777777" w:rsidR="000E229B" w:rsidRDefault="000E229B" w:rsidP="000E229B">
      <w:pPr>
        <w:autoSpaceDE w:val="0"/>
        <w:autoSpaceDN w:val="0"/>
        <w:adjustRightInd w:val="0"/>
        <w:ind w:left="426" w:hanging="426"/>
        <w:jc w:val="both"/>
        <w:rPr>
          <w:rFonts w:ascii="Verdana" w:eastAsia="EUAlbertina-Regu-Identity-H" w:hAnsi="Verdana" w:cs="EUAlbertina-Regu-Identity-H"/>
          <w:sz w:val="20"/>
          <w:szCs w:val="20"/>
        </w:rPr>
      </w:pPr>
      <w:r w:rsidRPr="00E110AE">
        <w:rPr>
          <w:rFonts w:ascii="Verdana" w:eastAsia="EUAlbertina-Regu-Identity-H" w:hAnsi="Verdana" w:cs="EUAlbertina-Regu-Identity-H"/>
          <w:sz w:val="20"/>
          <w:szCs w:val="20"/>
        </w:rPr>
        <w:t xml:space="preserve">γ) </w:t>
      </w:r>
      <w:r w:rsidRPr="00E110AE">
        <w:rPr>
          <w:rFonts w:ascii="Verdana" w:eastAsia="EUAlbertina-Regu-Identity-H" w:hAnsi="Verdana" w:cs="EUAlbertina-Regu-Identity-H"/>
          <w:sz w:val="20"/>
          <w:szCs w:val="20"/>
        </w:rPr>
        <w:tab/>
        <w:t>φόρος προστιθέμενης αξίας, εκτός της περίπτωσης που δεν είναι ανακτήσιμος δυνάμει της εθνικής νομοθεσίας για τον ΦΠΑ</w:t>
      </w:r>
      <w:r w:rsidR="006F1587" w:rsidRPr="00E110AE">
        <w:rPr>
          <w:rFonts w:ascii="Verdana" w:eastAsia="EUAlbertina-Regu-Identity-H" w:hAnsi="Verdana" w:cs="EUAlbertina-Regu-Identity-H"/>
          <w:sz w:val="20"/>
          <w:szCs w:val="20"/>
        </w:rPr>
        <w:t>,</w:t>
      </w:r>
    </w:p>
    <w:p w14:paraId="31685AFF" w14:textId="7BFA16EE" w:rsidR="00B91EA5" w:rsidRDefault="000E229B" w:rsidP="009B0E04">
      <w:pPr>
        <w:autoSpaceDE w:val="0"/>
        <w:autoSpaceDN w:val="0"/>
        <w:adjustRightInd w:val="0"/>
        <w:ind w:left="426" w:hanging="426"/>
        <w:jc w:val="both"/>
        <w:rPr>
          <w:rFonts w:ascii="Verdana" w:hAnsi="Verdana"/>
          <w:sz w:val="20"/>
          <w:szCs w:val="20"/>
        </w:rPr>
      </w:pPr>
      <w:r w:rsidRPr="004F3427">
        <w:rPr>
          <w:rFonts w:ascii="Verdana" w:eastAsia="EUAlbertina-Regu-Identity-H" w:hAnsi="Verdana" w:cs="EUAlbertina-Regu-Identity-H"/>
          <w:sz w:val="20"/>
          <w:szCs w:val="20"/>
        </w:rPr>
        <w:t xml:space="preserve">δ) </w:t>
      </w:r>
      <w:r w:rsidRPr="00D02B81">
        <w:rPr>
          <w:rFonts w:ascii="Verdana" w:eastAsia="EUAlbertina-Regu-Identity-H" w:hAnsi="Verdana" w:cs="EUAlbertina-Regu-Identity-H"/>
          <w:sz w:val="20"/>
          <w:szCs w:val="20"/>
        </w:rPr>
        <w:tab/>
      </w:r>
      <w:r w:rsidRPr="007F7678">
        <w:rPr>
          <w:rFonts w:ascii="Verdana" w:eastAsia="EUAlbertina-Regu-Identity-H" w:hAnsi="Verdana" w:cs="EUAlbertina-Regu-Identity-H"/>
          <w:sz w:val="20"/>
          <w:szCs w:val="20"/>
        </w:rPr>
        <w:t>για πράξεις συγχρηματοδοτούμενες από το ΕΚΤ, επιπλέον των ανωτέρω δαπανών, η αγορά υποδομών, γης και ακινήτων και ειδικά σε ότι αφορά εξοπλισμό</w:t>
      </w:r>
      <w:r>
        <w:rPr>
          <w:rFonts w:ascii="Verdana" w:eastAsia="EUAlbertina-Regu-Identity-H" w:hAnsi="Verdana" w:cs="EUAlbertina-Regu-Identity-H"/>
          <w:sz w:val="20"/>
          <w:szCs w:val="20"/>
        </w:rPr>
        <w:t>,</w:t>
      </w:r>
      <w:r w:rsidRPr="007F7678">
        <w:rPr>
          <w:rFonts w:ascii="Verdana" w:eastAsia="EUAlbertina-Regu-Identity-H" w:hAnsi="Verdana" w:cs="EUAlbertina-Regu-Identity-H"/>
          <w:sz w:val="20"/>
          <w:szCs w:val="20"/>
        </w:rPr>
        <w:t xml:space="preserve"> η δαπάνη αγοράς εξοπλ</w:t>
      </w:r>
      <w:r w:rsidR="0097388D">
        <w:rPr>
          <w:rFonts w:ascii="Verdana" w:eastAsia="EUAlbertina-Regu-Identity-H" w:hAnsi="Verdana" w:cs="EUAlbertina-Regu-Identity-H"/>
          <w:sz w:val="20"/>
          <w:szCs w:val="20"/>
        </w:rPr>
        <w:t>ισμού μεγαλύτερη από 1.500 ευρώ</w:t>
      </w:r>
      <w:del w:id="1864" w:author="ΕΥΘΥ" w:date="2018-12-10T15:33:00Z">
        <w:r w:rsidR="006F1587">
          <w:rPr>
            <w:rFonts w:ascii="Verdana" w:eastAsia="EUAlbertina-Regu-Identity-H" w:hAnsi="Verdana" w:cs="EUAlbertina-Regu-Identity-H"/>
            <w:sz w:val="20"/>
            <w:szCs w:val="20"/>
          </w:rPr>
          <w:delText>,</w:delText>
        </w:r>
      </w:del>
      <w:ins w:id="1865" w:author="ΕΥΘΥ" w:date="2018-12-10T15:33:00Z">
        <w:r w:rsidR="0097388D">
          <w:rPr>
            <w:rFonts w:ascii="Verdana" w:eastAsia="EUAlbertina-Regu-Identity-H" w:hAnsi="Verdana" w:cs="EUAlbertina-Regu-Identity-H"/>
            <w:sz w:val="20"/>
            <w:szCs w:val="20"/>
          </w:rPr>
          <w:t>.</w:t>
        </w:r>
      </w:ins>
    </w:p>
    <w:p w14:paraId="0B77C6AD" w14:textId="77777777" w:rsidR="006B3F18" w:rsidRPr="005D4951" w:rsidRDefault="00003258" w:rsidP="009B0E04">
      <w:pPr>
        <w:pStyle w:val="2"/>
        <w:numPr>
          <w:ilvl w:val="0"/>
          <w:numId w:val="0"/>
        </w:numPr>
        <w:spacing w:before="360"/>
        <w:jc w:val="center"/>
        <w:rPr>
          <w:rFonts w:ascii="Verdana" w:eastAsia="EUAlbertina-ReguItal-Identity-H" w:hAnsi="Verdana" w:cs="EUAlbertina-Bold-Identity-H"/>
          <w:b w:val="0"/>
          <w:color w:val="auto"/>
          <w:sz w:val="20"/>
          <w:szCs w:val="20"/>
        </w:rPr>
      </w:pPr>
      <w:r w:rsidRPr="004C31C4">
        <w:rPr>
          <w:rFonts w:ascii="Verdana" w:eastAsia="EUAlbertina-ReguItal-Identity-H" w:hAnsi="Verdana" w:cs="EUAlbertina-Bold-Identity-H"/>
          <w:b w:val="0"/>
          <w:color w:val="auto"/>
          <w:sz w:val="20"/>
          <w:szCs w:val="20"/>
        </w:rPr>
        <w:t>ΤΙΤΛΟΣ Ι</w:t>
      </w:r>
      <w:r w:rsidR="00084BC3">
        <w:rPr>
          <w:rFonts w:ascii="Verdana" w:eastAsia="EUAlbertina-ReguItal-Identity-H" w:hAnsi="Verdana" w:cs="EUAlbertina-Bold-Identity-H"/>
          <w:b w:val="0"/>
          <w:color w:val="auto"/>
          <w:sz w:val="20"/>
          <w:szCs w:val="20"/>
          <w:lang w:val="en-US"/>
        </w:rPr>
        <w:t>V</w:t>
      </w:r>
    </w:p>
    <w:p w14:paraId="0D0D8CC1" w14:textId="77777777" w:rsidR="006B3F18" w:rsidRDefault="00003258">
      <w:pPr>
        <w:pStyle w:val="2"/>
        <w:numPr>
          <w:ilvl w:val="0"/>
          <w:numId w:val="0"/>
        </w:numPr>
        <w:spacing w:before="0"/>
        <w:jc w:val="center"/>
        <w:rPr>
          <w:rFonts w:ascii="Verdana" w:hAnsi="Verdana"/>
          <w:color w:val="auto"/>
          <w:sz w:val="20"/>
          <w:szCs w:val="20"/>
        </w:rPr>
      </w:pPr>
      <w:bookmarkStart w:id="1866" w:name="_Toc423141206"/>
      <w:r w:rsidRPr="00003258">
        <w:rPr>
          <w:rFonts w:ascii="Verdana" w:hAnsi="Verdana"/>
          <w:color w:val="auto"/>
          <w:sz w:val="20"/>
          <w:szCs w:val="20"/>
        </w:rPr>
        <w:t>ΕΠΙΛΕΞΙΜΕΣ ΔΑΠΑΝΕΣ ΣΤΗ ΒΑΣΗ ΕΠΙΛΟΓΩΝ ΑΠΛΟΠΟΙΗΜΕΝΟΥ ΚΟΣΤΟΥΣ</w:t>
      </w:r>
      <w:bookmarkEnd w:id="1866"/>
    </w:p>
    <w:p w14:paraId="5BDD7A8A" w14:textId="77777777" w:rsidR="00B91EA5" w:rsidRDefault="00B91EA5" w:rsidP="00B91EA5">
      <w:pPr>
        <w:pStyle w:val="a"/>
        <w:rPr>
          <w:rFonts w:eastAsia="EUAlbertina-Regu-Identity-H"/>
        </w:rPr>
      </w:pPr>
      <w:bookmarkStart w:id="1867" w:name="_Toc423141207"/>
    </w:p>
    <w:p w14:paraId="5AB2E356" w14:textId="77777777" w:rsidR="006B3F18" w:rsidRDefault="006A5BFF">
      <w:pPr>
        <w:pStyle w:val="3"/>
        <w:numPr>
          <w:ilvl w:val="0"/>
          <w:numId w:val="0"/>
        </w:numPr>
        <w:spacing w:before="0" w:after="120" w:line="264" w:lineRule="auto"/>
        <w:jc w:val="center"/>
        <w:rPr>
          <w:rFonts w:ascii="Verdana" w:eastAsia="EUAlbertina-Regu-Identity-H" w:hAnsi="Verdana"/>
          <w:i w:val="0"/>
          <w:sz w:val="20"/>
        </w:rPr>
      </w:pPr>
      <w:r>
        <w:rPr>
          <w:rFonts w:ascii="Verdana" w:eastAsia="EUAlbertina-Regu-Identity-H" w:hAnsi="Verdana"/>
          <w:i w:val="0"/>
          <w:sz w:val="20"/>
        </w:rPr>
        <w:t>Προσδιορισμός</w:t>
      </w:r>
      <w:r w:rsidR="004F3427" w:rsidRPr="004F3427">
        <w:rPr>
          <w:rFonts w:ascii="Verdana" w:eastAsia="EUAlbertina-Regu-Identity-H" w:hAnsi="Verdana"/>
          <w:i w:val="0"/>
          <w:sz w:val="20"/>
        </w:rPr>
        <w:t xml:space="preserve"> επιλογών απλοποιημένου κόστους</w:t>
      </w:r>
      <w:bookmarkEnd w:id="1867"/>
    </w:p>
    <w:p w14:paraId="1BC846F7" w14:textId="444EA84A" w:rsidR="006B3F18" w:rsidRDefault="006F1587">
      <w:pPr>
        <w:pStyle w:val="CM4"/>
        <w:tabs>
          <w:tab w:val="left" w:pos="5070"/>
        </w:tabs>
        <w:spacing w:before="0" w:after="120" w:line="264" w:lineRule="auto"/>
        <w:ind w:left="426" w:hanging="426"/>
        <w:jc w:val="both"/>
        <w:rPr>
          <w:rFonts w:ascii="Verdana" w:eastAsia="EUAlbertina-Regu-Identity-H" w:hAnsi="Verdana" w:cs="EUAlbertina-Regu-Identity-H"/>
          <w:sz w:val="20"/>
          <w:szCs w:val="20"/>
        </w:rPr>
      </w:pPr>
      <w:r>
        <w:rPr>
          <w:rFonts w:ascii="Verdana" w:eastAsia="EUAlbertina-Regu-Identity-H" w:hAnsi="Verdana" w:cs="EUAlbertina-Regu-Identity-H"/>
          <w:sz w:val="20"/>
          <w:szCs w:val="20"/>
        </w:rPr>
        <w:t>1</w:t>
      </w:r>
      <w:r w:rsidR="004F3427" w:rsidRPr="006F1587">
        <w:rPr>
          <w:rFonts w:ascii="Verdana" w:hAnsi="Verdana" w:cs="EUAlbertina"/>
          <w:color w:val="000000"/>
          <w:sz w:val="20"/>
          <w:szCs w:val="20"/>
          <w:lang w:eastAsia="el-GR"/>
        </w:rPr>
        <w:t>.</w:t>
      </w:r>
      <w:r>
        <w:rPr>
          <w:rFonts w:ascii="Verdana" w:hAnsi="Verdana" w:cs="EUAlbertina"/>
          <w:color w:val="000000"/>
          <w:sz w:val="20"/>
          <w:szCs w:val="20"/>
          <w:lang w:eastAsia="el-GR"/>
        </w:rPr>
        <w:tab/>
      </w:r>
      <w:r w:rsidR="004F3427" w:rsidRPr="004F3427">
        <w:rPr>
          <w:rFonts w:ascii="Verdana" w:eastAsia="EUAlbertina-Regu-Identity-H" w:hAnsi="Verdana" w:cs="EUAlbertina-Regu-Identity-H"/>
          <w:sz w:val="20"/>
          <w:szCs w:val="20"/>
        </w:rPr>
        <w:t xml:space="preserve">Η επιχορήγηση ή η επιστρεπτέα συνδρομή που αποδίδεται στην πράξη ή σε μέρος αυτής, όταν </w:t>
      </w:r>
      <w:r w:rsidR="00A24BDF">
        <w:rPr>
          <w:rFonts w:ascii="Verdana" w:eastAsia="EUAlbertina-Regu-Identity-H" w:hAnsi="Verdana" w:cs="EUAlbertina-Regu-Identity-H"/>
          <w:sz w:val="20"/>
          <w:szCs w:val="20"/>
        </w:rPr>
        <w:t>η πράξη ή το μέρος αυτής</w:t>
      </w:r>
      <w:r w:rsidR="004F3427" w:rsidRPr="004F3427">
        <w:rPr>
          <w:rFonts w:ascii="Verdana" w:eastAsia="EUAlbertina-Regu-Identity-H" w:hAnsi="Verdana" w:cs="EUAlbertina-Regu-Identity-H"/>
          <w:sz w:val="20"/>
          <w:szCs w:val="20"/>
        </w:rPr>
        <w:t xml:space="preserve"> δεν υλοποιείται αποκλειστικά μέσω δημόσιας σύμβασης, </w:t>
      </w:r>
      <w:r w:rsidR="006A5BFF">
        <w:rPr>
          <w:rFonts w:ascii="Verdana" w:eastAsia="EUAlbertina-Regu-Identity-H" w:hAnsi="Verdana" w:cs="EUAlbertina-Regu-Identity-H"/>
          <w:sz w:val="20"/>
          <w:szCs w:val="20"/>
        </w:rPr>
        <w:t>δύναται να υπολογίζονται</w:t>
      </w:r>
      <w:r w:rsidR="004F3427" w:rsidRPr="004F3427">
        <w:rPr>
          <w:rFonts w:ascii="Verdana" w:eastAsia="EUAlbertina-Regu-Identity-H" w:hAnsi="Verdana" w:cs="EUAlbertina-Regu-Identity-H"/>
          <w:sz w:val="20"/>
          <w:szCs w:val="20"/>
        </w:rPr>
        <w:t xml:space="preserve"> με τη χρήση επιλογών απλοποιημένου κόστους</w:t>
      </w:r>
      <w:del w:id="1868" w:author="ΕΥΘΥ" w:date="2018-12-10T15:33:00Z">
        <w:r w:rsidR="004F3427" w:rsidRPr="004F3427">
          <w:rPr>
            <w:rFonts w:ascii="Verdana" w:eastAsia="EUAlbertina-Regu-Identity-H" w:hAnsi="Verdana" w:cs="EUAlbertina-Regu-Identity-H"/>
            <w:sz w:val="20"/>
            <w:szCs w:val="20"/>
          </w:rPr>
          <w:delText>, όπως</w:delText>
        </w:r>
      </w:del>
      <w:ins w:id="1869" w:author="ΕΥΘΥ" w:date="2018-12-10T15:33:00Z">
        <w:r w:rsidR="00F46FF8" w:rsidRPr="00F46FF8">
          <w:rPr>
            <w:rFonts w:ascii="Verdana" w:eastAsia="EUAlbertina-Regu-Identity-H" w:hAnsi="Verdana" w:cs="EUAlbertina-Regu-Identity-H"/>
            <w:sz w:val="20"/>
            <w:szCs w:val="20"/>
          </w:rPr>
          <w:t xml:space="preserve"> </w:t>
        </w:r>
        <w:r w:rsidR="00F46FF8">
          <w:rPr>
            <w:rFonts w:ascii="Verdana" w:eastAsia="EUAlbertina-Regu-Identity-H" w:hAnsi="Verdana" w:cs="EUAlbertina-Regu-Identity-H"/>
            <w:sz w:val="20"/>
            <w:szCs w:val="20"/>
          </w:rPr>
          <w:t>που</w:t>
        </w:r>
      </w:ins>
      <w:r w:rsidR="004F3427" w:rsidRPr="004F3427">
        <w:rPr>
          <w:rFonts w:ascii="Verdana" w:eastAsia="EUAlbertina-Regu-Identity-H" w:hAnsi="Verdana" w:cs="EUAlbertina-Regu-Identity-H"/>
          <w:sz w:val="20"/>
          <w:szCs w:val="20"/>
        </w:rPr>
        <w:t xml:space="preserve"> προσδιορίζονται στα σημεία (β), (γ) και (δ) </w:t>
      </w:r>
      <w:r w:rsidR="00A24BDF">
        <w:rPr>
          <w:rFonts w:ascii="Verdana" w:eastAsia="EUAlbertina-Regu-Identity-H" w:hAnsi="Verdana" w:cs="EUAlbertina-Regu-Identity-H"/>
          <w:sz w:val="20"/>
          <w:szCs w:val="20"/>
        </w:rPr>
        <w:t xml:space="preserve">της παρ. 1 </w:t>
      </w:r>
      <w:r w:rsidR="00C13AFE">
        <w:rPr>
          <w:rFonts w:ascii="Verdana" w:eastAsia="EUAlbertina-Regu-Identity-H" w:hAnsi="Verdana" w:cs="EUAlbertina-Regu-Identity-H"/>
          <w:sz w:val="20"/>
          <w:szCs w:val="20"/>
        </w:rPr>
        <w:t>του άρθρου 10</w:t>
      </w:r>
      <w:r w:rsidR="004F3427" w:rsidRPr="004F3427">
        <w:rPr>
          <w:rFonts w:ascii="Verdana" w:eastAsia="EUAlbertina-Regu-Identity-H" w:hAnsi="Verdana" w:cs="EUAlbertina-Regu-Identity-H"/>
          <w:sz w:val="20"/>
          <w:szCs w:val="20"/>
        </w:rPr>
        <w:t xml:space="preserve">, </w:t>
      </w:r>
      <w:r w:rsidR="006A5BFF">
        <w:rPr>
          <w:rFonts w:ascii="Verdana" w:eastAsia="EUAlbertina-Regu-Identity-H" w:hAnsi="Verdana" w:cs="EUAlbertina-Regu-Identity-H"/>
          <w:sz w:val="20"/>
          <w:szCs w:val="20"/>
        </w:rPr>
        <w:t xml:space="preserve">και </w:t>
      </w:r>
      <w:r w:rsidR="004F3427" w:rsidRPr="004F3427">
        <w:rPr>
          <w:rFonts w:ascii="Verdana" w:eastAsia="EUAlbertina-Regu-Identity-H" w:hAnsi="Verdana" w:cs="EUAlbertina-Regu-Identity-H"/>
          <w:sz w:val="20"/>
          <w:szCs w:val="20"/>
        </w:rPr>
        <w:t>είναι επιλέξιμη εφόσον οι επιλογές απλοποιημένου κόστους περιλαμβάνουν μόνο επιλέξιμες δαπάνες</w:t>
      </w:r>
      <w:r w:rsidR="00C13AFE">
        <w:rPr>
          <w:rFonts w:ascii="Verdana" w:eastAsia="EUAlbertina-Regu-Identity-H" w:hAnsi="Verdana" w:cs="EUAlbertina-Regu-Identity-H"/>
          <w:sz w:val="20"/>
          <w:szCs w:val="20"/>
        </w:rPr>
        <w:t>, σύμφωνα με τους όρους της παρούσας</w:t>
      </w:r>
      <w:r w:rsidR="004F3427" w:rsidRPr="004F3427">
        <w:rPr>
          <w:rFonts w:ascii="Verdana" w:eastAsia="EUAlbertina-Regu-Identity-H" w:hAnsi="Verdana" w:cs="EUAlbertina-Regu-Identity-H"/>
          <w:sz w:val="20"/>
          <w:szCs w:val="20"/>
        </w:rPr>
        <w:t xml:space="preserve"> και </w:t>
      </w:r>
      <w:r w:rsidR="006A5BFF">
        <w:rPr>
          <w:rFonts w:ascii="Verdana" w:eastAsia="EUAlbertina-Regu-Identity-H" w:hAnsi="Verdana" w:cs="EUAlbertina-Regu-Identity-H"/>
          <w:sz w:val="20"/>
          <w:szCs w:val="20"/>
        </w:rPr>
        <w:t>προσδιορίζονται</w:t>
      </w:r>
      <w:r w:rsidR="004F3427" w:rsidRPr="004F3427">
        <w:rPr>
          <w:rFonts w:ascii="Verdana" w:eastAsia="EUAlbertina-Regu-Identity-H" w:hAnsi="Verdana" w:cs="EUAlbertina-Regu-Identity-H"/>
          <w:sz w:val="20"/>
          <w:szCs w:val="20"/>
        </w:rPr>
        <w:t xml:space="preserve"> εκ των προτέρων με μία από τις ακόλουθες μεθόδους: </w:t>
      </w:r>
    </w:p>
    <w:p w14:paraId="6D573AB5" w14:textId="53939B53" w:rsidR="006B3F18" w:rsidRDefault="004F3427" w:rsidP="0004271B">
      <w:pPr>
        <w:autoSpaceDE w:val="0"/>
        <w:autoSpaceDN w:val="0"/>
        <w:adjustRightInd w:val="0"/>
        <w:ind w:left="851" w:hanging="425"/>
        <w:jc w:val="both"/>
        <w:rPr>
          <w:rFonts w:ascii="Verdana" w:hAnsi="Verdana" w:cs="EUAlbertina-Regu"/>
          <w:sz w:val="20"/>
          <w:szCs w:val="20"/>
        </w:rPr>
      </w:pPr>
      <w:r w:rsidRPr="004F3427">
        <w:rPr>
          <w:rFonts w:ascii="Verdana" w:eastAsia="EUAlbertina-Regu-Identity-H" w:hAnsi="Verdana" w:cs="EUAlbertina-Regu-Identity-H"/>
          <w:sz w:val="20"/>
          <w:szCs w:val="20"/>
        </w:rPr>
        <w:t xml:space="preserve">α) </w:t>
      </w:r>
      <w:r w:rsidR="0004271B">
        <w:rPr>
          <w:rFonts w:ascii="Verdana" w:eastAsia="EUAlbertina-Regu-Identity-H" w:hAnsi="Verdana" w:cs="EUAlbertina-Regu-Identity-H"/>
          <w:sz w:val="20"/>
          <w:szCs w:val="20"/>
        </w:rPr>
        <w:tab/>
      </w:r>
      <w:del w:id="1870" w:author="ΕΥΘΥ" w:date="2018-12-10T15:33:00Z">
        <w:r w:rsidRPr="004F3427">
          <w:rPr>
            <w:rFonts w:ascii="Verdana" w:eastAsia="EUAlbertina-Regu-Identity-H" w:hAnsi="Verdana" w:cs="EUAlbertina-Regu-Identity-H"/>
            <w:sz w:val="20"/>
            <w:szCs w:val="20"/>
          </w:rPr>
          <w:delText>μιας δίκαιης</w:delText>
        </w:r>
        <w:r w:rsidRPr="004F3427">
          <w:rPr>
            <w:rFonts w:ascii="Verdana" w:hAnsi="Verdana" w:cs="EUAlbertina-Regu"/>
            <w:sz w:val="20"/>
            <w:szCs w:val="20"/>
          </w:rPr>
          <w:delText xml:space="preserve">, </w:delText>
        </w:r>
        <w:r w:rsidRPr="004F3427">
          <w:rPr>
            <w:rFonts w:ascii="Verdana" w:eastAsia="EUAlbertina-Regu-Identity-H" w:hAnsi="Verdana" w:cs="EUAlbertina-Regu-Identity-H"/>
            <w:sz w:val="20"/>
            <w:szCs w:val="20"/>
          </w:rPr>
          <w:delText>αντικειμενικής</w:delText>
        </w:r>
      </w:del>
      <w:ins w:id="1871" w:author="ΕΥΘΥ" w:date="2018-12-10T15:33:00Z">
        <w:r w:rsidR="00846AE4">
          <w:rPr>
            <w:rFonts w:ascii="Verdana" w:eastAsia="EUAlbertina-Regu-Identity-H" w:hAnsi="Verdana" w:cs="EUAlbertina-Regu-Identity-H"/>
            <w:sz w:val="20"/>
            <w:szCs w:val="20"/>
          </w:rPr>
          <w:t xml:space="preserve">με </w:t>
        </w:r>
        <w:r w:rsidRPr="004F3427">
          <w:rPr>
            <w:rFonts w:ascii="Verdana" w:eastAsia="EUAlbertina-Regu-Identity-H" w:hAnsi="Verdana" w:cs="EUAlbertina-Regu-Identity-H"/>
            <w:sz w:val="20"/>
            <w:szCs w:val="20"/>
          </w:rPr>
          <w:t>μια δίκαιη</w:t>
        </w:r>
        <w:r w:rsidRPr="004F3427">
          <w:rPr>
            <w:rFonts w:ascii="Verdana" w:hAnsi="Verdana" w:cs="EUAlbertina-Regu"/>
            <w:sz w:val="20"/>
            <w:szCs w:val="20"/>
          </w:rPr>
          <w:t xml:space="preserve">, </w:t>
        </w:r>
        <w:r w:rsidRPr="004F3427">
          <w:rPr>
            <w:rFonts w:ascii="Verdana" w:eastAsia="EUAlbertina-Regu-Identity-H" w:hAnsi="Verdana" w:cs="EUAlbertina-Regu-Identity-H"/>
            <w:sz w:val="20"/>
            <w:szCs w:val="20"/>
          </w:rPr>
          <w:t>αντικειμενική</w:t>
        </w:r>
      </w:ins>
      <w:r w:rsidRPr="004F3427">
        <w:rPr>
          <w:rFonts w:ascii="Verdana" w:eastAsia="EUAlbertina-Regu-Identity-H" w:hAnsi="Verdana" w:cs="EUAlbertina-Regu-Identity-H"/>
          <w:sz w:val="20"/>
          <w:szCs w:val="20"/>
        </w:rPr>
        <w:t xml:space="preserve"> και </w:t>
      </w:r>
      <w:del w:id="1872" w:author="ΕΥΘΥ" w:date="2018-12-10T15:33:00Z">
        <w:r w:rsidRPr="004F3427">
          <w:rPr>
            <w:rFonts w:ascii="Verdana" w:eastAsia="EUAlbertina-Regu-Identity-H" w:hAnsi="Verdana" w:cs="EUAlbertina-Regu-Identity-H"/>
            <w:sz w:val="20"/>
            <w:szCs w:val="20"/>
          </w:rPr>
          <w:delText>επαληθεύσιμης</w:delText>
        </w:r>
      </w:del>
      <w:ins w:id="1873" w:author="ΕΥΘΥ" w:date="2018-12-10T15:33:00Z">
        <w:r w:rsidRPr="004F3427">
          <w:rPr>
            <w:rFonts w:ascii="Verdana" w:eastAsia="EUAlbertina-Regu-Identity-H" w:hAnsi="Verdana" w:cs="EUAlbertina-Regu-Identity-H"/>
            <w:sz w:val="20"/>
            <w:szCs w:val="20"/>
          </w:rPr>
          <w:t>επαληθεύσιμη</w:t>
        </w:r>
      </w:ins>
      <w:r w:rsidRPr="004F3427">
        <w:rPr>
          <w:rFonts w:ascii="Verdana" w:eastAsia="EUAlbertina-Regu-Identity-H" w:hAnsi="Verdana" w:cs="EUAlbertina-Regu-Identity-H"/>
          <w:sz w:val="20"/>
          <w:szCs w:val="20"/>
        </w:rPr>
        <w:t xml:space="preserve"> μ</w:t>
      </w:r>
      <w:r w:rsidR="00DA5230">
        <w:rPr>
          <w:rFonts w:ascii="Verdana" w:eastAsia="EUAlbertina-Regu-Identity-H" w:hAnsi="Verdana" w:cs="EUAlbertina-Regu-Identity-H"/>
          <w:sz w:val="20"/>
          <w:szCs w:val="20"/>
        </w:rPr>
        <w:t>έθοδο</w:t>
      </w:r>
      <w:r w:rsidRPr="004F3427">
        <w:rPr>
          <w:rFonts w:ascii="Verdana" w:eastAsia="EUAlbertina-Regu-Identity-H" w:hAnsi="Verdana" w:cs="EUAlbertina-Regu-Identity-H"/>
          <w:sz w:val="20"/>
          <w:szCs w:val="20"/>
        </w:rPr>
        <w:t xml:space="preserve"> υπολογισμού που βασίζεται σε</w:t>
      </w:r>
      <w:del w:id="1874" w:author="ΕΥΘΥ" w:date="2018-12-10T15:33:00Z">
        <w:r w:rsidRPr="004F3427">
          <w:rPr>
            <w:rFonts w:ascii="Verdana" w:hAnsi="Verdana" w:cs="EUAlbertina-Regu"/>
            <w:sz w:val="20"/>
            <w:szCs w:val="20"/>
          </w:rPr>
          <w:delText>:</w:delText>
        </w:r>
      </w:del>
      <w:ins w:id="1875" w:author="ΕΥΘΥ" w:date="2018-12-10T15:33:00Z">
        <w:r w:rsidR="00846AE4">
          <w:rPr>
            <w:rFonts w:ascii="Verdana" w:eastAsia="EUAlbertina-Regu-Identity-H" w:hAnsi="Verdana" w:cs="EUAlbertina-Regu-Identity-H"/>
            <w:sz w:val="20"/>
            <w:szCs w:val="20"/>
          </w:rPr>
          <w:t xml:space="preserve"> </w:t>
        </w:r>
        <w:r w:rsidR="00846AE4" w:rsidRPr="00846AE4">
          <w:rPr>
            <w:rFonts w:ascii="Verdana" w:eastAsia="EUAlbertina-Regu-Identity-H" w:hAnsi="Verdana" w:cs="EUAlbertina-Regu-Identity-H"/>
            <w:sz w:val="20"/>
            <w:szCs w:val="20"/>
          </w:rPr>
          <w:t>οποιοδήποτε από τα ακόλουθα</w:t>
        </w:r>
        <w:r w:rsidRPr="004F3427">
          <w:rPr>
            <w:rFonts w:ascii="Verdana" w:hAnsi="Verdana" w:cs="EUAlbertina-Regu"/>
            <w:sz w:val="20"/>
            <w:szCs w:val="20"/>
          </w:rPr>
          <w:t>:</w:t>
        </w:r>
      </w:ins>
      <w:r w:rsidRPr="004F3427">
        <w:rPr>
          <w:rFonts w:ascii="Verdana" w:hAnsi="Verdana" w:cs="EUAlbertina-Regu"/>
          <w:sz w:val="20"/>
          <w:szCs w:val="20"/>
        </w:rPr>
        <w:t xml:space="preserve"> </w:t>
      </w:r>
    </w:p>
    <w:p w14:paraId="46742ECF" w14:textId="4197A3DB" w:rsidR="006B3F18" w:rsidRDefault="004F3427" w:rsidP="00BF1F2A">
      <w:pPr>
        <w:pStyle w:val="a5"/>
        <w:numPr>
          <w:ilvl w:val="0"/>
          <w:numId w:val="3"/>
        </w:numPr>
        <w:autoSpaceDE w:val="0"/>
        <w:autoSpaceDN w:val="0"/>
        <w:adjustRightInd w:val="0"/>
        <w:ind w:left="1276" w:hanging="425"/>
        <w:contextualSpacing w:val="0"/>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στατιστικά δεδομένα</w:t>
      </w:r>
      <w:del w:id="1876" w:author="ΕΥΘΥ" w:date="2018-12-10T15:33:00Z">
        <w:r w:rsidRPr="004F3427">
          <w:rPr>
            <w:rFonts w:ascii="Verdana" w:eastAsia="EUAlbertina-Regu-Identity-H" w:hAnsi="Verdana" w:cs="EUAlbertina-Regu-Identity-H"/>
            <w:sz w:val="20"/>
            <w:szCs w:val="20"/>
          </w:rPr>
          <w:delText xml:space="preserve"> ή</w:delText>
        </w:r>
      </w:del>
      <w:ins w:id="1877" w:author="ΕΥΘΥ" w:date="2018-12-10T15:33:00Z">
        <w:r w:rsidR="00846AE4">
          <w:rPr>
            <w:rFonts w:ascii="Verdana" w:eastAsia="EUAlbertina-Regu-Identity-H" w:hAnsi="Verdana" w:cs="EUAlbertina-Regu-Identity-H"/>
            <w:sz w:val="20"/>
            <w:szCs w:val="20"/>
          </w:rPr>
          <w:t>,</w:t>
        </w:r>
      </w:ins>
      <w:r w:rsidR="00846AE4">
        <w:rPr>
          <w:rFonts w:ascii="Verdana" w:eastAsia="EUAlbertina-Regu-Identity-H" w:hAnsi="Verdana" w:cs="EUAlbertina-Regu-Identity-H"/>
          <w:sz w:val="20"/>
          <w:szCs w:val="20"/>
        </w:rPr>
        <w:t xml:space="preserve"> </w:t>
      </w:r>
      <w:r w:rsidRPr="004F3427">
        <w:rPr>
          <w:rFonts w:ascii="Verdana" w:eastAsia="EUAlbertina-Regu-Identity-H" w:hAnsi="Verdana" w:cs="EUAlbertina-Regu-Identity-H"/>
          <w:sz w:val="20"/>
          <w:szCs w:val="20"/>
        </w:rPr>
        <w:t>άλλες αντικειμενικές πληροφορίες</w:t>
      </w:r>
      <w:del w:id="1878" w:author="ΕΥΘΥ" w:date="2018-12-10T15:33:00Z">
        <w:r w:rsidRPr="004F3427">
          <w:rPr>
            <w:rFonts w:ascii="Verdana" w:eastAsia="EUAlbertina-Regu-Identity-H" w:hAnsi="Verdana" w:cs="EUAlbertina-Regu-Identity-H"/>
            <w:sz w:val="20"/>
            <w:szCs w:val="20"/>
          </w:rPr>
          <w:delText>,</w:delText>
        </w:r>
      </w:del>
      <w:ins w:id="1879" w:author="ΕΥΘΥ" w:date="2018-12-10T15:33:00Z">
        <w:r w:rsidR="00846AE4">
          <w:rPr>
            <w:rFonts w:ascii="Verdana" w:eastAsia="EUAlbertina-Regu-Identity-H" w:hAnsi="Verdana" w:cs="EUAlbertina-Regu-Identity-H"/>
            <w:sz w:val="20"/>
            <w:szCs w:val="20"/>
          </w:rPr>
          <w:t xml:space="preserve"> </w:t>
        </w:r>
        <w:r w:rsidR="00846AE4" w:rsidRPr="00846AE4">
          <w:rPr>
            <w:rFonts w:ascii="Verdana" w:eastAsia="EUAlbertina-Regu-Identity-H" w:hAnsi="Verdana" w:cs="EUAlbertina-Regu-Identity-H"/>
            <w:sz w:val="20"/>
            <w:szCs w:val="20"/>
          </w:rPr>
          <w:t>ή κρίση εμπειρογνώμονα</w:t>
        </w:r>
        <w:r w:rsidRPr="004F3427">
          <w:rPr>
            <w:rFonts w:ascii="Verdana" w:eastAsia="EUAlbertina-Regu-Identity-H" w:hAnsi="Verdana" w:cs="EUAlbertina-Regu-Identity-H"/>
            <w:sz w:val="20"/>
            <w:szCs w:val="20"/>
          </w:rPr>
          <w:t>,</w:t>
        </w:r>
        <w:r w:rsidR="00846AE4">
          <w:rPr>
            <w:rFonts w:ascii="Verdana" w:eastAsia="EUAlbertina-Regu-Identity-H" w:hAnsi="Verdana" w:cs="EUAlbertina-Regu-Identity-H"/>
            <w:sz w:val="20"/>
            <w:szCs w:val="20"/>
          </w:rPr>
          <w:t xml:space="preserve"> </w:t>
        </w:r>
      </w:ins>
    </w:p>
    <w:p w14:paraId="72349B2E" w14:textId="7175E012" w:rsidR="006B3F18" w:rsidRDefault="004F3427" w:rsidP="00BF1F2A">
      <w:pPr>
        <w:pStyle w:val="a5"/>
        <w:numPr>
          <w:ilvl w:val="0"/>
          <w:numId w:val="3"/>
        </w:numPr>
        <w:autoSpaceDE w:val="0"/>
        <w:autoSpaceDN w:val="0"/>
        <w:adjustRightInd w:val="0"/>
        <w:ind w:left="1276" w:hanging="425"/>
        <w:contextualSpacing w:val="0"/>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επαληθευμένα ιστορικά δεδομένα του κάθε δικαιούχου, </w:t>
      </w:r>
      <w:del w:id="1880" w:author="ΕΥΘΥ" w:date="2018-12-10T15:33:00Z">
        <w:r w:rsidRPr="004F3427">
          <w:rPr>
            <w:rFonts w:ascii="Verdana" w:eastAsia="EUAlbertina-Regu-Identity-H" w:hAnsi="Verdana" w:cs="EUAlbertina-Regu-Identity-H"/>
            <w:sz w:val="20"/>
            <w:szCs w:val="20"/>
          </w:rPr>
          <w:delText>ή</w:delText>
        </w:r>
      </w:del>
      <w:r w:rsidRPr="004F3427">
        <w:rPr>
          <w:rFonts w:ascii="Verdana" w:eastAsia="EUAlbertina-Regu-Identity-H" w:hAnsi="Verdana" w:cs="EUAlbertina-Regu-Identity-H"/>
          <w:sz w:val="20"/>
          <w:szCs w:val="20"/>
        </w:rPr>
        <w:t xml:space="preserve"> </w:t>
      </w:r>
    </w:p>
    <w:p w14:paraId="673227B3" w14:textId="522218BC" w:rsidR="006B3F18" w:rsidRDefault="004F3427" w:rsidP="00BF1F2A">
      <w:pPr>
        <w:pStyle w:val="a5"/>
        <w:numPr>
          <w:ilvl w:val="0"/>
          <w:numId w:val="3"/>
        </w:numPr>
        <w:autoSpaceDE w:val="0"/>
        <w:autoSpaceDN w:val="0"/>
        <w:adjustRightInd w:val="0"/>
        <w:ind w:left="1276" w:hanging="425"/>
        <w:contextualSpacing w:val="0"/>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εφαρμογή των συνήθων πρακτικών λογιστικής κοστολόγησης του κάθε δικαιούχου</w:t>
      </w:r>
      <w:del w:id="1881" w:author="ΕΥΘΥ" w:date="2018-12-10T15:33:00Z">
        <w:r w:rsidR="006F1587">
          <w:rPr>
            <w:rFonts w:ascii="Verdana" w:eastAsia="EUAlbertina-Regu-Identity-H" w:hAnsi="Verdana" w:cs="EUAlbertina-Regu-Identity-H"/>
            <w:sz w:val="20"/>
            <w:szCs w:val="20"/>
          </w:rPr>
          <w:delText>.</w:delText>
        </w:r>
      </w:del>
      <w:ins w:id="1882" w:author="ΕΥΘΥ" w:date="2018-12-10T15:33:00Z">
        <w:r w:rsidR="00846AE4">
          <w:rPr>
            <w:rFonts w:ascii="Verdana" w:eastAsia="EUAlbertina-Regu-Identity-H" w:hAnsi="Verdana" w:cs="EUAlbertina-Regu-Identity-H"/>
            <w:sz w:val="20"/>
            <w:szCs w:val="20"/>
          </w:rPr>
          <w:t>,</w:t>
        </w:r>
      </w:ins>
    </w:p>
    <w:p w14:paraId="0A29DEC3" w14:textId="77777777" w:rsidR="00846AE4" w:rsidRPr="00846AE4" w:rsidRDefault="00846AE4" w:rsidP="00846AE4">
      <w:pPr>
        <w:autoSpaceDE w:val="0"/>
        <w:autoSpaceDN w:val="0"/>
        <w:adjustRightInd w:val="0"/>
        <w:ind w:left="851" w:hanging="425"/>
        <w:jc w:val="both"/>
        <w:rPr>
          <w:ins w:id="1883" w:author="ΕΥΘΥ" w:date="2018-12-10T15:33:00Z"/>
          <w:rFonts w:ascii="Verdana" w:eastAsia="EUAlbertina-Regu-Identity-H" w:hAnsi="Verdana" w:cs="EUAlbertina-Regu-Identity-H"/>
          <w:sz w:val="20"/>
          <w:szCs w:val="20"/>
        </w:rPr>
      </w:pPr>
      <w:ins w:id="1884" w:author="ΕΥΘΥ" w:date="2018-12-10T15:33:00Z">
        <w:r w:rsidRPr="00846AE4">
          <w:rPr>
            <w:rFonts w:ascii="Verdana" w:eastAsia="EUAlbertina-Regu-Identity-H" w:hAnsi="Verdana" w:cs="EUAlbertina-Regu-Identity-H"/>
            <w:sz w:val="20"/>
            <w:szCs w:val="20"/>
          </w:rPr>
          <w:t>αα)</w:t>
        </w:r>
        <w:r w:rsidR="002A0AF1">
          <w:rPr>
            <w:rFonts w:ascii="Verdana" w:eastAsia="EUAlbertina-Regu-Identity-H" w:hAnsi="Verdana" w:cs="EUAlbertina-Regu-Identity-H"/>
            <w:sz w:val="20"/>
            <w:szCs w:val="20"/>
          </w:rPr>
          <w:tab/>
        </w:r>
        <w:r w:rsidRPr="00846AE4">
          <w:rPr>
            <w:rFonts w:ascii="Verdana" w:eastAsia="EUAlbertina-Regu-Identity-H" w:hAnsi="Verdana" w:cs="EUAlbertina-Regu-Identity-H"/>
            <w:sz w:val="20"/>
            <w:szCs w:val="20"/>
          </w:rPr>
          <w:t xml:space="preserve">σε σχέδιο προϋπολογισμού που καταρτίζεται κατά περίπτωση και συμφωνείται εκ των προτέρων από τη διαχειριστική αρχή, ή στην περίπτωση του ΕΓΤΑΑ από τη διαχειριστική αρχή που είναι αρμόδια για την επιλογή των πράξεων, εάν η δημόσια </w:t>
        </w:r>
        <w:r w:rsidR="00267FE7">
          <w:rPr>
            <w:rFonts w:ascii="Verdana" w:eastAsia="EUAlbertina-Regu-Identity-H" w:hAnsi="Verdana" w:cs="EUAlbertina-Regu-Identity-H"/>
            <w:sz w:val="20"/>
            <w:szCs w:val="20"/>
          </w:rPr>
          <w:t xml:space="preserve">δαπάνη </w:t>
        </w:r>
        <w:r w:rsidRPr="00846AE4">
          <w:rPr>
            <w:rFonts w:ascii="Verdana" w:eastAsia="EUAlbertina-Regu-Identity-H" w:hAnsi="Verdana" w:cs="EUAlbertina-Regu-Identity-H"/>
            <w:sz w:val="20"/>
            <w:szCs w:val="20"/>
          </w:rPr>
          <w:t>δεν υπερβαίνει τις 100</w:t>
        </w:r>
        <w:r w:rsidR="002A0AF1">
          <w:rPr>
            <w:rFonts w:ascii="Verdana" w:eastAsia="EUAlbertina-Regu-Identity-H" w:hAnsi="Verdana" w:cs="EUAlbertina-Regu-Identity-H"/>
            <w:sz w:val="20"/>
            <w:szCs w:val="20"/>
          </w:rPr>
          <w:t>.</w:t>
        </w:r>
        <w:r w:rsidRPr="00846AE4">
          <w:rPr>
            <w:rFonts w:ascii="Verdana" w:eastAsia="EUAlbertina-Regu-Identity-H" w:hAnsi="Verdana" w:cs="EUAlbertina-Regu-Identity-H"/>
            <w:sz w:val="20"/>
            <w:szCs w:val="20"/>
          </w:rPr>
          <w:t>000</w:t>
        </w:r>
        <w:r w:rsidR="00664D55">
          <w:rPr>
            <w:rFonts w:ascii="Verdana" w:eastAsia="EUAlbertina-Regu-Identity-H" w:hAnsi="Verdana" w:cs="EUAlbertina-Regu-Identity-H"/>
            <w:sz w:val="20"/>
            <w:szCs w:val="20"/>
          </w:rPr>
          <w:t xml:space="preserve"> ευρώ</w:t>
        </w:r>
        <w:r>
          <w:rPr>
            <w:rFonts w:ascii="Verdana" w:eastAsia="EUAlbertina-Regu-Identity-H" w:hAnsi="Verdana" w:cs="EUAlbertina-Regu-Identity-H"/>
            <w:sz w:val="20"/>
            <w:szCs w:val="20"/>
          </w:rPr>
          <w:t>,</w:t>
        </w:r>
      </w:ins>
    </w:p>
    <w:p w14:paraId="0353A56D" w14:textId="77777777" w:rsidR="006B3F18" w:rsidRDefault="0004271B" w:rsidP="0004271B">
      <w:pPr>
        <w:autoSpaceDE w:val="0"/>
        <w:autoSpaceDN w:val="0"/>
        <w:adjustRightInd w:val="0"/>
        <w:ind w:left="851" w:hanging="425"/>
        <w:jc w:val="both"/>
        <w:rPr>
          <w:rFonts w:ascii="Verdana" w:eastAsia="EUAlbertina-Regu-Identity-H" w:hAnsi="Verdana" w:cs="EUAlbertina-Regu-Identity-H"/>
          <w:sz w:val="20"/>
          <w:szCs w:val="20"/>
        </w:rPr>
      </w:pPr>
      <w:r>
        <w:rPr>
          <w:rFonts w:ascii="Verdana" w:eastAsia="EUAlbertina-Regu-Identity-H" w:hAnsi="Verdana" w:cs="EUAlbertina-Regu-Identity-H"/>
          <w:sz w:val="20"/>
          <w:szCs w:val="20"/>
        </w:rPr>
        <w:t>β)</w:t>
      </w:r>
      <w:r>
        <w:rPr>
          <w:rFonts w:ascii="Verdana" w:eastAsia="EUAlbertina-Regu-Identity-H" w:hAnsi="Verdana" w:cs="EUAlbertina-Regu-Identity-H"/>
          <w:sz w:val="20"/>
          <w:szCs w:val="20"/>
        </w:rPr>
        <w:tab/>
      </w:r>
      <w:r w:rsidR="004F3427" w:rsidRPr="00290D75">
        <w:rPr>
          <w:rFonts w:ascii="Verdana" w:eastAsia="EUAlbertina-Regu-Identity-H" w:hAnsi="Verdana" w:cs="EUAlbertina-Regu-Identity-H"/>
          <w:sz w:val="20"/>
          <w:szCs w:val="20"/>
        </w:rPr>
        <w:t>σύμφωνα με τους κανόνες εφαρμογής των αντίστοιχων κλιμάκων κόστους κατά μονάδα, κατ’ αποκοπή ποσών και κατ’ αποκοπή ποσοστών που εφαρμόζονται σε άλλες πολιτικές της Ένωσης για παρόμοιο τύπο πράξης και δικαιούχο</w:t>
      </w:r>
      <w:ins w:id="1885" w:author="ΕΥΘΥ" w:date="2018-12-10T15:33:00Z">
        <w:r w:rsidR="0097388D">
          <w:rPr>
            <w:rFonts w:ascii="Verdana" w:eastAsia="EUAlbertina-Regu-Identity-H" w:hAnsi="Verdana" w:cs="EUAlbertina-Regu-Identity-H"/>
            <w:sz w:val="20"/>
            <w:szCs w:val="20"/>
          </w:rPr>
          <w:t xml:space="preserve"> και καθορίζονται σε κανονισμό της ΕΕ</w:t>
        </w:r>
      </w:ins>
      <w:r w:rsidR="006F1587" w:rsidRPr="00290D75">
        <w:rPr>
          <w:rFonts w:ascii="Verdana" w:eastAsia="EUAlbertina-Regu-Identity-H" w:hAnsi="Verdana" w:cs="EUAlbertina-Regu-Identity-H"/>
          <w:sz w:val="20"/>
          <w:szCs w:val="20"/>
        </w:rPr>
        <w:t>,</w:t>
      </w:r>
    </w:p>
    <w:p w14:paraId="3AFDFE1F" w14:textId="011BCA6E" w:rsidR="006B3F18" w:rsidRDefault="0004271B" w:rsidP="0004271B">
      <w:pPr>
        <w:autoSpaceDE w:val="0"/>
        <w:autoSpaceDN w:val="0"/>
        <w:adjustRightInd w:val="0"/>
        <w:ind w:left="851" w:hanging="425"/>
        <w:jc w:val="both"/>
        <w:rPr>
          <w:rFonts w:ascii="Verdana" w:eastAsia="EUAlbertina-Regu-Identity-H" w:hAnsi="Verdana" w:cs="EUAlbertina-Regu-Identity-H"/>
          <w:sz w:val="20"/>
          <w:szCs w:val="20"/>
        </w:rPr>
      </w:pPr>
      <w:r>
        <w:rPr>
          <w:rFonts w:ascii="Verdana" w:eastAsia="EUAlbertina-Regu-Identity-H" w:hAnsi="Verdana" w:cs="EUAlbertina-Regu-Identity-H"/>
          <w:sz w:val="20"/>
          <w:szCs w:val="20"/>
        </w:rPr>
        <w:t>γ)</w:t>
      </w:r>
      <w:r>
        <w:rPr>
          <w:rFonts w:ascii="Verdana" w:eastAsia="EUAlbertina-Regu-Identity-H" w:hAnsi="Verdana" w:cs="EUAlbertina-Regu-Identity-H"/>
          <w:sz w:val="20"/>
          <w:szCs w:val="20"/>
        </w:rPr>
        <w:tab/>
      </w:r>
      <w:r w:rsidR="004F3427" w:rsidRPr="004F3427">
        <w:rPr>
          <w:rFonts w:ascii="Verdana" w:eastAsia="EUAlbertina-Regu-Identity-H" w:hAnsi="Verdana" w:cs="EUAlbertina-Regu-Identity-H"/>
          <w:sz w:val="20"/>
          <w:szCs w:val="20"/>
        </w:rPr>
        <w:t xml:space="preserve">σύμφωνα με τους κανόνες εφαρμογής των αντίστοιχων κλιμάκων μοναδιαίου κόστους κατά μονάδα, εφάπαξ </w:t>
      </w:r>
      <w:del w:id="1886" w:author="ΕΥΘΥ" w:date="2018-12-10T15:33:00Z">
        <w:r w:rsidR="004F3427" w:rsidRPr="004F3427">
          <w:rPr>
            <w:rFonts w:ascii="Verdana" w:eastAsia="EUAlbertina-Regu-Identity-H" w:hAnsi="Verdana" w:cs="EUAlbertina-Regu-Identity-H"/>
            <w:sz w:val="20"/>
            <w:szCs w:val="20"/>
          </w:rPr>
          <w:delText xml:space="preserve">ποσών </w:delText>
        </w:r>
      </w:del>
      <w:ins w:id="1887" w:author="ΕΥΘΥ" w:date="2018-12-10T15:33:00Z">
        <w:r w:rsidR="008B58A4">
          <w:rPr>
            <w:rFonts w:ascii="Verdana" w:eastAsia="EUAlbertina-Regu-Identity-H" w:hAnsi="Verdana" w:cs="EUAlbertina-Regu-Identity-H"/>
            <w:sz w:val="20"/>
            <w:szCs w:val="20"/>
          </w:rPr>
          <w:t>/</w:t>
        </w:r>
      </w:ins>
      <w:r w:rsidR="004F3427" w:rsidRPr="004F3427">
        <w:rPr>
          <w:rFonts w:ascii="Verdana" w:eastAsia="EUAlbertina-Regu-Identity-H" w:hAnsi="Verdana" w:cs="EUAlbertina-Regu-Identity-H"/>
          <w:sz w:val="20"/>
          <w:szCs w:val="20"/>
        </w:rPr>
        <w:t>κατ’ αποκοπή ποσών και κατ’ αποκοπή ποσοστών που εφαρμόζονται σε άλλα συστήματα για επιχορηγήσεις που χρηματοδοτούνται εξ ολοκλήρου από εθνικούς πόρους για παρόμοιο τύπο πράξης και δικαιούχο</w:t>
      </w:r>
      <w:r w:rsidR="006F1587">
        <w:rPr>
          <w:rFonts w:ascii="Verdana" w:eastAsia="EUAlbertina-Regu-Identity-H" w:hAnsi="Verdana" w:cs="EUAlbertina-Regu-Identity-H"/>
          <w:sz w:val="20"/>
          <w:szCs w:val="20"/>
        </w:rPr>
        <w:t>,</w:t>
      </w:r>
    </w:p>
    <w:p w14:paraId="3D0AB598" w14:textId="7557AE3B" w:rsidR="006B3F18" w:rsidRDefault="0004271B" w:rsidP="0004271B">
      <w:pPr>
        <w:autoSpaceDE w:val="0"/>
        <w:autoSpaceDN w:val="0"/>
        <w:adjustRightInd w:val="0"/>
        <w:ind w:left="851" w:hanging="425"/>
        <w:jc w:val="both"/>
        <w:rPr>
          <w:rFonts w:ascii="Verdana" w:eastAsia="EUAlbertina-Regu-Identity-H" w:hAnsi="Verdana" w:cs="EUAlbertina-Regu-Identity-H"/>
          <w:sz w:val="20"/>
          <w:szCs w:val="20"/>
        </w:rPr>
      </w:pPr>
      <w:r>
        <w:rPr>
          <w:rFonts w:ascii="Verdana" w:eastAsia="EUAlbertina-Regu-Identity-H" w:hAnsi="Verdana" w:cs="EUAlbertina-Regu-Identity-H"/>
          <w:sz w:val="20"/>
          <w:szCs w:val="20"/>
        </w:rPr>
        <w:t>δ)</w:t>
      </w:r>
      <w:r>
        <w:rPr>
          <w:rFonts w:ascii="Verdana" w:eastAsia="EUAlbertina-Regu-Identity-H" w:hAnsi="Verdana" w:cs="EUAlbertina-Regu-Identity-H"/>
          <w:sz w:val="20"/>
          <w:szCs w:val="20"/>
        </w:rPr>
        <w:tab/>
      </w:r>
      <w:ins w:id="1888" w:author="ΕΥΘΥ" w:date="2018-12-10T15:33:00Z">
        <w:r w:rsidR="0097388D">
          <w:rPr>
            <w:rFonts w:ascii="Verdana" w:eastAsia="EUAlbertina-Regu-Identity-H" w:hAnsi="Verdana" w:cs="EUAlbertina-Regu-Identity-H"/>
            <w:sz w:val="20"/>
            <w:szCs w:val="20"/>
          </w:rPr>
          <w:t xml:space="preserve">βάσει ποσοστών που καθορίζονται από τον Καν. 1303/2013 καθώς και με </w:t>
        </w:r>
      </w:ins>
      <w:r w:rsidR="004F3427" w:rsidRPr="004F3427">
        <w:rPr>
          <w:rFonts w:ascii="Verdana" w:eastAsia="EUAlbertina-Regu-Identity-H" w:hAnsi="Verdana" w:cs="EUAlbertina-Regu-Identity-H"/>
          <w:sz w:val="20"/>
          <w:szCs w:val="20"/>
        </w:rPr>
        <w:t>συγκεκριμένες μεθόδους για τον υπολογισμό δαπανών σύμφωνα με του</w:t>
      </w:r>
      <w:r w:rsidR="00C13AFE">
        <w:rPr>
          <w:rFonts w:ascii="Verdana" w:eastAsia="EUAlbertina-Regu-Identity-H" w:hAnsi="Verdana" w:cs="EUAlbertina-Regu-Identity-H"/>
          <w:sz w:val="20"/>
          <w:szCs w:val="20"/>
        </w:rPr>
        <w:t>ς</w:t>
      </w:r>
      <w:r w:rsidR="004F3427" w:rsidRPr="004F3427">
        <w:rPr>
          <w:rFonts w:ascii="Verdana" w:eastAsia="EUAlbertina-Regu-Identity-H" w:hAnsi="Verdana" w:cs="EUAlbertina-Regu-Identity-H"/>
          <w:sz w:val="20"/>
          <w:szCs w:val="20"/>
        </w:rPr>
        <w:t xml:space="preserve"> ειδικούς κανόνες κάθε Ταμείου</w:t>
      </w:r>
      <w:r w:rsidR="006F1587">
        <w:rPr>
          <w:rFonts w:ascii="Verdana" w:eastAsia="EUAlbertina-Regu-Identity-H" w:hAnsi="Verdana" w:cs="EUAlbertina-Regu-Identity-H"/>
          <w:sz w:val="20"/>
          <w:szCs w:val="20"/>
        </w:rPr>
        <w:t>,</w:t>
      </w:r>
    </w:p>
    <w:p w14:paraId="5EE559E4" w14:textId="77777777" w:rsidR="006B3F18" w:rsidRDefault="0004271B" w:rsidP="0004271B">
      <w:pPr>
        <w:autoSpaceDE w:val="0"/>
        <w:autoSpaceDN w:val="0"/>
        <w:adjustRightInd w:val="0"/>
        <w:ind w:left="851" w:hanging="425"/>
        <w:jc w:val="both"/>
        <w:rPr>
          <w:rFonts w:ascii="Verdana" w:eastAsia="EUAlbertina-Regu-Identity-H" w:hAnsi="Verdana" w:cs="EUAlbertina-Regu-Identity-H"/>
          <w:sz w:val="20"/>
          <w:szCs w:val="20"/>
        </w:rPr>
      </w:pPr>
      <w:r>
        <w:rPr>
          <w:rFonts w:ascii="Verdana" w:eastAsia="EUAlbertina-Regu-Identity-H" w:hAnsi="Verdana" w:cs="EUAlbertina-Regu-Identity-H"/>
          <w:sz w:val="20"/>
          <w:szCs w:val="20"/>
        </w:rPr>
        <w:t>ε)</w:t>
      </w:r>
      <w:r>
        <w:rPr>
          <w:rFonts w:ascii="Verdana" w:eastAsia="EUAlbertina-Regu-Identity-H" w:hAnsi="Verdana" w:cs="EUAlbertina-Regu-Identity-H"/>
          <w:sz w:val="20"/>
          <w:szCs w:val="20"/>
        </w:rPr>
        <w:tab/>
      </w:r>
      <w:r w:rsidR="004F3427" w:rsidRPr="008A0463">
        <w:rPr>
          <w:rFonts w:ascii="Verdana" w:eastAsia="EUAlbertina-Regu-Identity-H" w:hAnsi="Verdana" w:cs="EUAlbertina-Regu-Identity-H"/>
          <w:sz w:val="20"/>
          <w:szCs w:val="20"/>
        </w:rPr>
        <w:t>εγκεκριμένες από την ΕΕ μεθόδους υπολογισμού των έμμεσων δαπανών που χρησιμοποιήθηκαν στην προγραμματική  περίοδο 2007-2013 υπό την προϋπόθεση ότι η εφαρμογή τους στην περίοδο 2014-2020 διέπεται από τους ίδιους όρους</w:t>
      </w:r>
      <w:r w:rsidR="006F1587" w:rsidRPr="008A0463">
        <w:rPr>
          <w:rFonts w:ascii="Verdana" w:eastAsia="EUAlbertina-Regu-Identity-H" w:hAnsi="Verdana" w:cs="EUAlbertina-Regu-Identity-H"/>
          <w:sz w:val="20"/>
          <w:szCs w:val="20"/>
        </w:rPr>
        <w:t>,</w:t>
      </w:r>
    </w:p>
    <w:p w14:paraId="6035836C" w14:textId="77777777" w:rsidR="006B3F18" w:rsidRDefault="0004271B" w:rsidP="0004271B">
      <w:pPr>
        <w:autoSpaceDE w:val="0"/>
        <w:autoSpaceDN w:val="0"/>
        <w:adjustRightInd w:val="0"/>
        <w:ind w:left="851" w:hanging="425"/>
        <w:jc w:val="both"/>
        <w:rPr>
          <w:del w:id="1889" w:author="ΕΥΘΥ" w:date="2018-12-10T15:33:00Z"/>
          <w:rFonts w:ascii="Verdana" w:eastAsia="EUAlbertina-Regu-Identity-H" w:hAnsi="Verdana" w:cs="EUAlbertina-Regu-Identity-H"/>
          <w:sz w:val="20"/>
          <w:szCs w:val="20"/>
        </w:rPr>
      </w:pPr>
      <w:del w:id="1890" w:author="ΕΥΘΥ" w:date="2018-12-10T15:33:00Z">
        <w:r>
          <w:rPr>
            <w:rFonts w:ascii="Verdana" w:eastAsia="EUAlbertina-Regu-Identity-H" w:hAnsi="Verdana" w:cs="EUAlbertina-Regu-Identity-H"/>
            <w:sz w:val="20"/>
            <w:szCs w:val="20"/>
          </w:rPr>
          <w:delText>στ)</w:delText>
        </w:r>
        <w:r>
          <w:rPr>
            <w:rFonts w:ascii="Verdana" w:eastAsia="EUAlbertina-Regu-Identity-H" w:hAnsi="Verdana" w:cs="EUAlbertina-Regu-Identity-H"/>
            <w:sz w:val="20"/>
            <w:szCs w:val="20"/>
          </w:rPr>
          <w:tab/>
        </w:r>
        <w:r w:rsidR="006209F7">
          <w:rPr>
            <w:rFonts w:ascii="Verdana" w:eastAsia="EUAlbertina-Regu-Identity-H" w:hAnsi="Verdana" w:cs="EUAlbertina-Regu-Identity-H"/>
            <w:sz w:val="20"/>
            <w:szCs w:val="20"/>
          </w:rPr>
          <w:delText>γ</w:delText>
        </w:r>
        <w:r w:rsidR="004F3427" w:rsidRPr="004F3427">
          <w:rPr>
            <w:rFonts w:ascii="Verdana" w:eastAsia="EUAlbertina-Regu-Identity-H" w:hAnsi="Verdana" w:cs="EUAlbertina-Regu-Identity-H"/>
            <w:sz w:val="20"/>
            <w:szCs w:val="20"/>
          </w:rPr>
          <w:delText xml:space="preserve">ια πράξεις που χρηματοδοτούνται από το ΕΚΤ και σε περίπτωση  που η δημόσια υποστήριξη για επιχορηγήσεις και επιστρεπτέες συνδρομές δεν υπερβαίνει τις 100.000 EUR, τα αναφερόμενα ποσά, στο άρθρο </w:delText>
        </w:r>
        <w:r w:rsidR="006A5BFF">
          <w:rPr>
            <w:rFonts w:ascii="Verdana" w:eastAsia="EUAlbertina-Regu-Identity-H" w:hAnsi="Verdana" w:cs="EUAlbertina-Regu-Identity-H"/>
            <w:sz w:val="20"/>
            <w:szCs w:val="20"/>
          </w:rPr>
          <w:delText xml:space="preserve">10 </w:delText>
        </w:r>
        <w:r w:rsidR="00687EA8">
          <w:rPr>
            <w:rFonts w:ascii="Verdana" w:eastAsia="EUAlbertina-Regu-Identity-H" w:hAnsi="Verdana" w:cs="EUAlbertina-Regu-Identity-H"/>
            <w:sz w:val="20"/>
            <w:szCs w:val="20"/>
          </w:rPr>
          <w:delText xml:space="preserve">παρ. 1 σημεία </w:delText>
        </w:r>
        <w:r w:rsidR="004F3427" w:rsidRPr="004F3427">
          <w:rPr>
            <w:rFonts w:ascii="Verdana" w:eastAsia="EUAlbertina-Regu-Identity-H" w:hAnsi="Verdana" w:cs="EUAlbertina-Regu-Identity-H"/>
            <w:sz w:val="20"/>
            <w:szCs w:val="20"/>
          </w:rPr>
          <w:delText xml:space="preserve">(β), (γ) και (δ) </w:delText>
        </w:r>
        <w:r w:rsidR="006A5BFF">
          <w:rPr>
            <w:rFonts w:ascii="Verdana" w:eastAsia="EUAlbertina-Regu-Identity-H" w:hAnsi="Verdana" w:cs="EUAlbertina-Regu-Identity-H"/>
            <w:sz w:val="20"/>
            <w:szCs w:val="20"/>
          </w:rPr>
          <w:delText>της παρούσας</w:delText>
        </w:r>
        <w:r w:rsidR="004F3427" w:rsidRPr="004F3427">
          <w:rPr>
            <w:rFonts w:ascii="Verdana" w:eastAsia="EUAlbertina-Regu-Identity-H" w:hAnsi="Verdana" w:cs="EUAlbertina-Regu-Identity-H"/>
            <w:sz w:val="20"/>
            <w:szCs w:val="20"/>
          </w:rPr>
          <w:delText>, μπορούν να προσδιορίζονται για κάθε πράξη ξεχωριστά στη βάση αναλυτικού και εκ των προτέρων εγκεκριμένου σχεδίου προϋπολογισμού από τ</w:delText>
        </w:r>
        <w:r w:rsidR="006A5BFF">
          <w:rPr>
            <w:rFonts w:ascii="Verdana" w:eastAsia="EUAlbertina-Regu-Identity-H" w:hAnsi="Verdana" w:cs="EUAlbertina-Regu-Identity-H"/>
            <w:sz w:val="20"/>
            <w:szCs w:val="20"/>
          </w:rPr>
          <w:delText>ο φορέα διαχείρισης.</w:delText>
        </w:r>
      </w:del>
    </w:p>
    <w:p w14:paraId="7FFFB709" w14:textId="77777777" w:rsidR="006B3F18" w:rsidRPr="000A4C8A" w:rsidRDefault="006F1587" w:rsidP="006F1587">
      <w:pPr>
        <w:tabs>
          <w:tab w:val="left" w:pos="426"/>
        </w:tabs>
        <w:autoSpaceDE w:val="0"/>
        <w:autoSpaceDN w:val="0"/>
        <w:adjustRightInd w:val="0"/>
        <w:ind w:left="426" w:hanging="426"/>
        <w:jc w:val="both"/>
        <w:rPr>
          <w:del w:id="1891" w:author="ΕΥΘΥ" w:date="2018-12-10T15:33:00Z"/>
          <w:rFonts w:ascii="Verdana" w:hAnsi="Verdana" w:cs="EUAlbertina"/>
          <w:color w:val="000000"/>
          <w:sz w:val="20"/>
          <w:szCs w:val="20"/>
        </w:rPr>
      </w:pPr>
      <w:del w:id="1892" w:author="ΕΥΘΥ" w:date="2018-12-10T15:33:00Z">
        <w:r>
          <w:rPr>
            <w:rFonts w:ascii="Verdana" w:eastAsia="EUAlbertina-Regu-Identity-H" w:hAnsi="Verdana" w:cs="EUAlbertina-Regu-Identity-H"/>
            <w:sz w:val="20"/>
            <w:szCs w:val="20"/>
          </w:rPr>
          <w:delText>2.</w:delText>
        </w:r>
        <w:r>
          <w:rPr>
            <w:rFonts w:ascii="Verdana" w:eastAsia="EUAlbertina-Regu-Identity-H" w:hAnsi="Verdana" w:cs="EUAlbertina-Regu-Identity-H"/>
            <w:sz w:val="20"/>
            <w:szCs w:val="20"/>
          </w:rPr>
          <w:tab/>
        </w:r>
        <w:r w:rsidR="00687EA8" w:rsidRPr="006F1587">
          <w:rPr>
            <w:rFonts w:ascii="Verdana" w:eastAsia="EUAlbertina-Regu-Identity-H" w:hAnsi="Verdana" w:cs="EUAlbertina-Regu-Identity-H"/>
            <w:sz w:val="20"/>
            <w:szCs w:val="20"/>
          </w:rPr>
          <w:delText xml:space="preserve">Η επιχορήγηση ή η επιστρεπτέα συνδρομή </w:delText>
        </w:r>
        <w:r w:rsidR="006209F7" w:rsidRPr="006F1587">
          <w:rPr>
            <w:rFonts w:ascii="Verdana" w:eastAsia="EUAlbertina-Regu-Identity-H" w:hAnsi="Verdana" w:cs="EUAlbertina-Regu-Identity-H"/>
            <w:sz w:val="20"/>
            <w:szCs w:val="20"/>
          </w:rPr>
          <w:delText>γ</w:delText>
        </w:r>
        <w:r w:rsidR="004F3427" w:rsidRPr="006F1587">
          <w:rPr>
            <w:rFonts w:ascii="Verdana" w:eastAsia="EUAlbertina-Regu-Identity-H" w:hAnsi="Verdana" w:cs="EUAlbertina-Regu-Identity-H"/>
            <w:sz w:val="20"/>
            <w:szCs w:val="20"/>
          </w:rPr>
          <w:delText>ια πράξεις του ΕΚΤ, με εξαίρεση τις πράξεις που λαμβάνουν υποστήριξη στο πλαίσιο καθεστώτων κρατικών ενισχύσεων, για τις οποίες η δημόσια υποστήριξη δεν υπερβαίνει τις 50.000 EUR</w:delText>
        </w:r>
        <w:r w:rsidR="00687EA8" w:rsidRPr="006F1587">
          <w:rPr>
            <w:rFonts w:ascii="Verdana" w:eastAsia="EUAlbertina-Regu-Identity-H" w:hAnsi="Verdana" w:cs="EUAlbertina-Regu-Identity-H"/>
            <w:sz w:val="20"/>
            <w:szCs w:val="20"/>
          </w:rPr>
          <w:delText>,</w:delText>
        </w:r>
        <w:r w:rsidR="004F3427" w:rsidRPr="006F1587">
          <w:rPr>
            <w:rFonts w:ascii="Verdana" w:eastAsia="EUAlbertina-Regu-Identity-H" w:hAnsi="Verdana" w:cs="EUAlbertina-Regu-Identity-H"/>
            <w:sz w:val="20"/>
            <w:szCs w:val="20"/>
          </w:rPr>
          <w:delText xml:space="preserve"> λαμβάν</w:delText>
        </w:r>
        <w:r w:rsidR="00687EA8" w:rsidRPr="006F1587">
          <w:rPr>
            <w:rFonts w:ascii="Verdana" w:eastAsia="EUAlbertina-Regu-Identity-H" w:hAnsi="Verdana" w:cs="EUAlbertina-Regu-Identity-H"/>
            <w:sz w:val="20"/>
            <w:szCs w:val="20"/>
          </w:rPr>
          <w:delText>ει</w:delText>
        </w:r>
        <w:r w:rsidR="004F3427" w:rsidRPr="006F1587">
          <w:rPr>
            <w:rFonts w:ascii="Verdana" w:eastAsia="EUAlbertina-Regu-Identity-H" w:hAnsi="Verdana" w:cs="EUAlbertina-Regu-Identity-H"/>
            <w:sz w:val="20"/>
            <w:szCs w:val="20"/>
          </w:rPr>
          <w:delText xml:space="preserve"> τη μορφή τυποποιημένων κλιμάκων μοναδιαίου κόστους ή κατ’ αποκοπή ποσών ή κατ’ αποκοπή ποσών υπολογιζόμενων με την εφαρμογή ενός σταθερού ποσοστού σε μία ή περισσότερες κατηγορίες δαπανών. Στην περίπτωση κατ</w:delText>
        </w:r>
        <w:r w:rsidR="005D4951" w:rsidRPr="006F1587">
          <w:rPr>
            <w:rFonts w:ascii="Verdana" w:eastAsia="EUAlbertina-Regu-Identity-H" w:hAnsi="Verdana" w:cs="EUAlbertina-Regu-Identity-H"/>
            <w:sz w:val="20"/>
            <w:szCs w:val="20"/>
          </w:rPr>
          <w:delText xml:space="preserve">’ </w:delText>
        </w:r>
        <w:r w:rsidR="004F3427" w:rsidRPr="006F1587">
          <w:rPr>
            <w:rFonts w:ascii="Verdana" w:eastAsia="EUAlbertina-Regu-Identity-H" w:hAnsi="Verdana" w:cs="EUAlbertina-Regu-Identity-H"/>
            <w:sz w:val="20"/>
            <w:szCs w:val="20"/>
          </w:rPr>
          <w:delText>αποκοπή ποσού υπολογιζόμενου με την εφαρμογή σταθερού ποσοστού, οι κατηγορίες των δαπανών που χρησιμοποιούνται για τον υπολογισμό</w:delText>
        </w:r>
        <w:r w:rsidR="004F3427" w:rsidRPr="006F1587">
          <w:rPr>
            <w:rFonts w:ascii="Verdana" w:hAnsi="Verdana" w:cs="EUAlbertina"/>
            <w:color w:val="000000"/>
            <w:sz w:val="20"/>
            <w:szCs w:val="20"/>
          </w:rPr>
          <w:delText xml:space="preserve"> του κατ’ αποκοπή ποσού </w:delText>
        </w:r>
        <w:r w:rsidR="00606AC6" w:rsidRPr="006F1587">
          <w:rPr>
            <w:rFonts w:ascii="Verdana" w:hAnsi="Verdana" w:cs="EUAlbertina"/>
            <w:color w:val="000000"/>
            <w:sz w:val="20"/>
            <w:szCs w:val="20"/>
          </w:rPr>
          <w:delText xml:space="preserve">δύναται </w:delText>
        </w:r>
        <w:r w:rsidR="004F3427" w:rsidRPr="006F1587">
          <w:rPr>
            <w:rFonts w:ascii="Verdana" w:hAnsi="Verdana" w:cs="EUAlbertina"/>
            <w:color w:val="000000"/>
            <w:sz w:val="20"/>
            <w:szCs w:val="20"/>
          </w:rPr>
          <w:delText>να αποζημιώνονται στη βάση του πραγματικού κόστους</w:delText>
        </w:r>
        <w:r w:rsidR="00D6397A" w:rsidRPr="006F1587">
          <w:rPr>
            <w:rFonts w:ascii="Verdana" w:hAnsi="Verdana" w:cs="EUAlbertina"/>
            <w:color w:val="000000"/>
            <w:sz w:val="20"/>
            <w:szCs w:val="20"/>
          </w:rPr>
          <w:delText xml:space="preserve">, σύμφωνα με το σημείο (α) </w:delText>
        </w:r>
        <w:r w:rsidR="00687EA8" w:rsidRPr="006F1587">
          <w:rPr>
            <w:rFonts w:ascii="Verdana" w:hAnsi="Verdana" w:cs="EUAlbertina"/>
            <w:color w:val="000000"/>
            <w:sz w:val="20"/>
            <w:szCs w:val="20"/>
          </w:rPr>
          <w:delText xml:space="preserve">της παρ. 1 </w:delText>
        </w:r>
        <w:r w:rsidR="00D6397A" w:rsidRPr="006F1587">
          <w:rPr>
            <w:rFonts w:ascii="Verdana" w:hAnsi="Verdana" w:cs="EUAlbertina"/>
            <w:color w:val="000000"/>
            <w:sz w:val="20"/>
            <w:szCs w:val="20"/>
          </w:rPr>
          <w:delText>του άρθρου 10.</w:delText>
        </w:r>
      </w:del>
    </w:p>
    <w:p w14:paraId="1FB65938" w14:textId="780DA2C6" w:rsidR="0097388D" w:rsidRDefault="008A0463" w:rsidP="00941068">
      <w:pPr>
        <w:autoSpaceDE w:val="0"/>
        <w:autoSpaceDN w:val="0"/>
        <w:adjustRightInd w:val="0"/>
        <w:ind w:left="851" w:hanging="425"/>
        <w:jc w:val="both"/>
        <w:rPr>
          <w:ins w:id="1893" w:author="ΕΥΘΥ" w:date="2018-12-10T15:33:00Z"/>
          <w:rFonts w:ascii="Verdana" w:hAnsi="Verdana" w:cs="EUAlbertina"/>
          <w:color w:val="000000"/>
          <w:sz w:val="20"/>
          <w:szCs w:val="20"/>
        </w:rPr>
      </w:pPr>
      <w:ins w:id="1894" w:author="ΕΥΘΥ" w:date="2018-12-10T15:33:00Z">
        <w:r>
          <w:rPr>
            <w:rFonts w:ascii="Verdana" w:eastAsia="EUAlbertina-Regu-Identity-H" w:hAnsi="Verdana" w:cs="EUAlbertina-Regu-Identity-H"/>
            <w:sz w:val="20"/>
            <w:szCs w:val="20"/>
          </w:rPr>
          <w:t>στ)</w:t>
        </w:r>
        <w:r w:rsidRPr="008A0463">
          <w:t xml:space="preserve"> </w:t>
        </w:r>
      </w:ins>
      <w:ins w:id="1895" w:author="ΕΥΘΥ" w:date="2018-12-11T10:49:00Z">
        <w:r w:rsidR="00A2658F">
          <w:tab/>
        </w:r>
      </w:ins>
      <w:ins w:id="1896" w:author="ΕΥΘΥ" w:date="2018-12-10T15:33:00Z">
        <w:r w:rsidRPr="008A0463">
          <w:rPr>
            <w:rFonts w:ascii="Verdana" w:eastAsia="EUAlbertina-Regu-Identity-H" w:hAnsi="Verdana" w:cs="EUAlbertina-Regu-Identity-H"/>
            <w:sz w:val="20"/>
            <w:szCs w:val="20"/>
          </w:rPr>
          <w:t xml:space="preserve">με κατ’ εξουσιοδότηση πράξη της Επιτροπής </w:t>
        </w:r>
        <w:r w:rsidR="008B58A4">
          <w:rPr>
            <w:rFonts w:ascii="Verdana" w:eastAsia="EUAlbertina-Regu-Identity-H" w:hAnsi="Verdana" w:cs="EUAlbertina-Regu-Identity-H"/>
            <w:sz w:val="20"/>
            <w:szCs w:val="20"/>
          </w:rPr>
          <w:t xml:space="preserve">η οποία εκδίδεται </w:t>
        </w:r>
        <w:r>
          <w:rPr>
            <w:rFonts w:ascii="Verdana" w:eastAsia="EUAlbertina-Regu-Identity-H" w:hAnsi="Verdana" w:cs="EUAlbertina-Regu-Identity-H"/>
            <w:sz w:val="20"/>
            <w:szCs w:val="20"/>
          </w:rPr>
          <w:t>σύμφωνα με το άρθρο 149 του Καν. 1303</w:t>
        </w:r>
        <w:r w:rsidR="008B58A4">
          <w:rPr>
            <w:rFonts w:ascii="Verdana" w:eastAsia="EUAlbertina-Regu-Identity-H" w:hAnsi="Verdana" w:cs="EUAlbertina-Regu-Identity-H"/>
            <w:sz w:val="20"/>
            <w:szCs w:val="20"/>
          </w:rPr>
          <w:t>/2013</w:t>
        </w:r>
        <w:r>
          <w:rPr>
            <w:rFonts w:ascii="Verdana" w:eastAsia="EUAlbertina-Regu-Identity-H" w:hAnsi="Verdana" w:cs="EUAlbertina-Regu-Identity-H"/>
            <w:sz w:val="20"/>
            <w:szCs w:val="20"/>
          </w:rPr>
          <w:t xml:space="preserve">, </w:t>
        </w:r>
        <w:r w:rsidR="008B58A4" w:rsidRPr="004B5E65">
          <w:rPr>
            <w:rFonts w:ascii="Verdana" w:hAnsi="Verdana" w:cs="EUAlbertina"/>
            <w:color w:val="000000"/>
            <w:sz w:val="20"/>
            <w:szCs w:val="20"/>
          </w:rPr>
          <w:t>τον ορισμό των τυποποιημένων κλιμάκων μοναδιαίου κόστους ή την κατ’ αποκοπή χρηματοδότηση που αναφέρεται στην παράγραφο 1 πρώτο εδάφιο στοιχεία β) και δ) του παρόντος άρθρου, τις σχετικές μεθόδους που αναφέρονται στην παράγραφο 5 στοιχείο α) του παρόντος άρθρου, προσδιορίζοντας τις αναλυτικές λεπτομέρειες σχετικά με τις προϋποθέσεις χρηματοδότησης και την εφαρμογή τους.</w:t>
        </w:r>
      </w:ins>
    </w:p>
    <w:p w14:paraId="31898792" w14:textId="0CF3E59D" w:rsidR="0097388D" w:rsidRDefault="0097388D" w:rsidP="0097388D">
      <w:pPr>
        <w:pStyle w:val="CM4"/>
        <w:tabs>
          <w:tab w:val="left" w:pos="5070"/>
        </w:tabs>
        <w:spacing w:before="0" w:after="120" w:line="264" w:lineRule="auto"/>
        <w:ind w:left="426" w:hanging="426"/>
        <w:jc w:val="both"/>
        <w:rPr>
          <w:ins w:id="1897" w:author="ΕΥΘΥ" w:date="2018-12-10T15:33:00Z"/>
          <w:rFonts w:ascii="Verdana" w:eastAsia="EUAlbertina-Regu-Identity-H" w:hAnsi="Verdana" w:cs="EUAlbertina-Regu-Identity-H"/>
          <w:sz w:val="20"/>
          <w:szCs w:val="20"/>
        </w:rPr>
      </w:pPr>
      <w:ins w:id="1898" w:author="ΕΥΘΥ" w:date="2018-12-10T15:33:00Z">
        <w:r>
          <w:rPr>
            <w:rFonts w:ascii="Verdana" w:hAnsi="Verdana" w:cs="EUAlbertina"/>
            <w:color w:val="000000"/>
            <w:sz w:val="20"/>
            <w:szCs w:val="20"/>
          </w:rPr>
          <w:t>2</w:t>
        </w:r>
        <w:r w:rsidRPr="0097388D">
          <w:rPr>
            <w:rFonts w:ascii="Verdana" w:eastAsia="EUAlbertina-Regu-Identity-H" w:hAnsi="Verdana" w:cs="EUAlbertina-Regu-Identity-H"/>
            <w:sz w:val="20"/>
            <w:szCs w:val="20"/>
          </w:rPr>
          <w:t>.</w:t>
        </w:r>
        <w:r>
          <w:rPr>
            <w:rFonts w:ascii="Verdana" w:eastAsia="EUAlbertina-Regu-Identity-H" w:hAnsi="Verdana" w:cs="EUAlbertina-Regu-Identity-H"/>
            <w:sz w:val="20"/>
            <w:szCs w:val="20"/>
          </w:rPr>
          <w:tab/>
        </w:r>
        <w:r w:rsidRPr="00325732">
          <w:rPr>
            <w:rFonts w:ascii="Verdana" w:eastAsia="EUAlbertina-Regu-Identity-H" w:hAnsi="Verdana" w:cs="EUAlbertina-Regu-Identity-H"/>
            <w:sz w:val="20"/>
            <w:szCs w:val="20"/>
          </w:rPr>
          <w:t>Σταθερό κατ</w:t>
        </w:r>
      </w:ins>
      <w:ins w:id="1899" w:author="ΕΥΘΥ" w:date="2018-12-11T10:50:00Z">
        <w:r w:rsidR="00A2658F">
          <w:rPr>
            <w:rFonts w:ascii="Verdana" w:eastAsia="EUAlbertina-Regu-Identity-H" w:hAnsi="Verdana" w:cs="EUAlbertina-Regu-Identity-H"/>
            <w:sz w:val="20"/>
            <w:szCs w:val="20"/>
          </w:rPr>
          <w:t xml:space="preserve">’ </w:t>
        </w:r>
      </w:ins>
      <w:ins w:id="1900" w:author="ΕΥΘΥ" w:date="2018-12-10T15:33:00Z">
        <w:r w:rsidRPr="00325732">
          <w:rPr>
            <w:rFonts w:ascii="Verdana" w:eastAsia="EUAlbertina-Regu-Identity-H" w:hAnsi="Verdana" w:cs="EUAlbertina-Regu-Identity-H"/>
            <w:sz w:val="20"/>
            <w:szCs w:val="20"/>
          </w:rPr>
          <w:t xml:space="preserve">αποκοπή ποσοστό που υπολογίζεται </w:t>
        </w:r>
        <w:r w:rsidRPr="00325732">
          <w:rPr>
            <w:rFonts w:ascii="Verdana" w:hAnsi="Verdana" w:cs="EU Albertina"/>
            <w:color w:val="19161B"/>
            <w:sz w:val="20"/>
            <w:szCs w:val="20"/>
          </w:rPr>
          <w:t xml:space="preserve">σύμφωνα με την παρ. 1 στοιχείο α) ή γ) για την αποζημίωση έμμεσων δαπανών δεν μπορεί να υπερβαίνει το 25% των επιλέξιμων άμεσων δαπανών της πράξης ή του μέρους </w:t>
        </w:r>
        <w:r w:rsidR="00325732" w:rsidRPr="00325732">
          <w:rPr>
            <w:rFonts w:ascii="Verdana" w:hAnsi="Verdana" w:cs="EU Albertina"/>
            <w:color w:val="19161B"/>
            <w:sz w:val="20"/>
            <w:szCs w:val="20"/>
          </w:rPr>
          <w:t>αυτής που προκαλεί έμμεσες δαπάνες.</w:t>
        </w:r>
        <w:r w:rsidRPr="00114B8B">
          <w:rPr>
            <w:rFonts w:ascii="Verdana" w:hAnsi="Verdana" w:cs="EU Albertina"/>
            <w:color w:val="19161B"/>
            <w:sz w:val="20"/>
            <w:szCs w:val="20"/>
          </w:rPr>
          <w:t xml:space="preserve"> </w:t>
        </w:r>
      </w:ins>
    </w:p>
    <w:p w14:paraId="0422B7CC" w14:textId="77777777" w:rsidR="0097388D" w:rsidRDefault="0097388D" w:rsidP="0097388D">
      <w:pPr>
        <w:pStyle w:val="CM4"/>
        <w:tabs>
          <w:tab w:val="left" w:pos="5070"/>
        </w:tabs>
        <w:spacing w:before="0" w:after="120" w:line="264" w:lineRule="auto"/>
        <w:ind w:left="426" w:hanging="426"/>
        <w:jc w:val="both"/>
        <w:rPr>
          <w:rFonts w:ascii="Verdana" w:eastAsia="EUAlbertina-Regu-Identity-H" w:hAnsi="Verdana" w:cs="EUAlbertina-Regu-Identity-H"/>
          <w:sz w:val="20"/>
          <w:szCs w:val="20"/>
        </w:rPr>
      </w:pPr>
      <w:ins w:id="1901" w:author="ΕΥΘΥ" w:date="2018-12-10T15:33:00Z">
        <w:r>
          <w:rPr>
            <w:rFonts w:ascii="Verdana" w:eastAsia="EUAlbertina-Regu-Identity-H" w:hAnsi="Verdana" w:cs="EUAlbertina-Regu-Identity-H"/>
            <w:sz w:val="20"/>
            <w:szCs w:val="20"/>
          </w:rPr>
          <w:t xml:space="preserve">3. </w:t>
        </w:r>
        <w:r>
          <w:rPr>
            <w:rFonts w:ascii="Verdana" w:eastAsia="EUAlbertina-Regu-Identity-H" w:hAnsi="Verdana" w:cs="EUAlbertina-Regu-Identity-H"/>
            <w:sz w:val="20"/>
            <w:szCs w:val="20"/>
          </w:rPr>
          <w:tab/>
        </w:r>
        <w:r w:rsidRPr="0097388D">
          <w:rPr>
            <w:rFonts w:ascii="Verdana" w:eastAsia="EUAlbertina-Regu-Identity-H" w:hAnsi="Verdana" w:cs="EUAlbertina-Regu-Identity-H"/>
            <w:sz w:val="20"/>
            <w:szCs w:val="20"/>
          </w:rPr>
          <w:t>Η επιχορήγηση ή η επιστρεπτέα συνδρομή που αποδίδεται σε πράξη ή σε μέρος αυτής και χρηματοδοτείται από το Ευρωπαϊκό Κοινωνικό Ταμείο δύναται να υπολογίζεται με τη χρήση τυποποιημένων κλιμάκων μοναδιαίου κόστους ή/και κατ’ αποκοπή ποσών που προσδιορίζονται σε κατ’ εξουσιοδότηση πράξη της Επιτροπής η οποία εκδίδεται σύμφωνα με το άρθρο 14.1, του Καν. 1304/2013. Τα ποσά που υπολογίζονται στη βάση αυτών των επιλογών, θεωρούνται δημόσια δαπάνη που καταβάλλεται στους δικαιούχους και είναι επιλέξιμα σύμφωνα με τον Καν. 1303/2013. Δύναται να δηλωθούν στην Επιτροπή, ακόμα κι αν ο δικαιούχος αποζημιώνεται στη βάση του πραγματικού κόστους ή με χρήση επιλογών απλοποιημένου κόστους που έχουν υπολογιστεί σύμφωνα με τη παράγραφο 1 στοιχεία α) και αα), του παρόντος άρθρου.</w:t>
        </w:r>
      </w:ins>
    </w:p>
    <w:p w14:paraId="42F1B2B9" w14:textId="77777777" w:rsidR="00B14A5E" w:rsidRDefault="00B14A5E" w:rsidP="00B14A5E">
      <w:pPr>
        <w:pStyle w:val="a"/>
      </w:pPr>
    </w:p>
    <w:p w14:paraId="4D624417" w14:textId="77777777" w:rsidR="006B3F18" w:rsidRDefault="004F3427">
      <w:pPr>
        <w:pStyle w:val="3"/>
        <w:numPr>
          <w:ilvl w:val="0"/>
          <w:numId w:val="0"/>
        </w:numPr>
        <w:spacing w:before="0" w:after="120" w:line="264" w:lineRule="auto"/>
        <w:jc w:val="center"/>
        <w:rPr>
          <w:rFonts w:ascii="Verdana" w:eastAsia="EUAlbertina-Regu-Identity-H" w:hAnsi="Verdana"/>
          <w:i w:val="0"/>
          <w:sz w:val="20"/>
        </w:rPr>
      </w:pPr>
      <w:bookmarkStart w:id="1902" w:name="_Toc423140613"/>
      <w:bookmarkStart w:id="1903" w:name="_Toc423141208"/>
      <w:bookmarkStart w:id="1904" w:name="_Toc423141209"/>
      <w:bookmarkEnd w:id="1902"/>
      <w:bookmarkEnd w:id="1903"/>
      <w:r w:rsidRPr="004F3427">
        <w:rPr>
          <w:rFonts w:ascii="Verdana" w:eastAsia="EUAlbertina-Regu-Identity-H" w:hAnsi="Verdana"/>
          <w:i w:val="0"/>
          <w:sz w:val="20"/>
        </w:rPr>
        <w:t>Γενικές αρχές εφαρμογής επιλογών απλοποιημένου κόστους</w:t>
      </w:r>
      <w:bookmarkEnd w:id="1904"/>
    </w:p>
    <w:p w14:paraId="4DDAFAE0" w14:textId="77777777" w:rsidR="006B3F18" w:rsidRDefault="009B0E04" w:rsidP="009B0E04">
      <w:pPr>
        <w:autoSpaceDE w:val="0"/>
        <w:autoSpaceDN w:val="0"/>
        <w:adjustRightInd w:val="0"/>
        <w:ind w:left="426" w:hanging="426"/>
        <w:jc w:val="both"/>
        <w:rPr>
          <w:rFonts w:ascii="Verdana" w:hAnsi="Verdana" w:cs="EUAlbertina"/>
          <w:color w:val="000000"/>
          <w:sz w:val="20"/>
          <w:szCs w:val="20"/>
        </w:rPr>
      </w:pPr>
      <w:r w:rsidRPr="009B0E04">
        <w:rPr>
          <w:rFonts w:ascii="Verdana" w:hAnsi="Verdana" w:cs="EUAlbertina"/>
          <w:color w:val="000000"/>
          <w:sz w:val="20"/>
          <w:szCs w:val="20"/>
        </w:rPr>
        <w:t>1.</w:t>
      </w:r>
      <w:r w:rsidR="00E110AE">
        <w:rPr>
          <w:rFonts w:ascii="Verdana" w:hAnsi="Verdana" w:cs="EUAlbertina"/>
          <w:color w:val="000000"/>
          <w:sz w:val="20"/>
          <w:szCs w:val="20"/>
        </w:rPr>
        <w:t xml:space="preserve"> </w:t>
      </w:r>
      <w:r w:rsidRPr="009B0E04">
        <w:rPr>
          <w:rFonts w:ascii="Verdana" w:hAnsi="Verdana" w:cs="EUAlbertina"/>
          <w:color w:val="000000"/>
          <w:sz w:val="20"/>
          <w:szCs w:val="20"/>
        </w:rPr>
        <w:tab/>
      </w:r>
      <w:r w:rsidR="004F3427" w:rsidRPr="00244BC4">
        <w:rPr>
          <w:rFonts w:ascii="Verdana" w:hAnsi="Verdana" w:cs="EUAlbertina"/>
          <w:color w:val="000000"/>
          <w:sz w:val="20"/>
          <w:szCs w:val="20"/>
        </w:rPr>
        <w:t xml:space="preserve">Οι επιλογές απλοποιημένων δαπανών που </w:t>
      </w:r>
      <w:r w:rsidR="00447803" w:rsidRPr="00244BC4">
        <w:rPr>
          <w:rFonts w:ascii="Verdana" w:hAnsi="Verdana" w:cs="EUAlbertina"/>
          <w:color w:val="000000"/>
          <w:sz w:val="20"/>
          <w:szCs w:val="20"/>
        </w:rPr>
        <w:t>προσδιορίζονται</w:t>
      </w:r>
      <w:r w:rsidR="004F3427" w:rsidRPr="00244BC4">
        <w:rPr>
          <w:rFonts w:ascii="Verdana" w:hAnsi="Verdana" w:cs="EUAlbertina"/>
          <w:color w:val="000000"/>
          <w:sz w:val="20"/>
          <w:szCs w:val="20"/>
        </w:rPr>
        <w:t xml:space="preserve"> με τις μεθόδους</w:t>
      </w:r>
      <w:r w:rsidR="00447803" w:rsidRPr="00244BC4">
        <w:rPr>
          <w:rFonts w:ascii="Verdana" w:hAnsi="Verdana" w:cs="EUAlbertina"/>
          <w:color w:val="000000"/>
          <w:sz w:val="20"/>
          <w:szCs w:val="20"/>
        </w:rPr>
        <w:t xml:space="preserve"> της παρ. 1 του άρθρου 23</w:t>
      </w:r>
      <w:ins w:id="1905" w:author="ΕΥΘΥ" w:date="2018-12-10T15:33:00Z">
        <w:r w:rsidR="00244BC4" w:rsidRPr="00244BC4">
          <w:rPr>
            <w:rFonts w:ascii="Verdana" w:hAnsi="Verdana" w:cs="EUAlbertina"/>
            <w:color w:val="000000"/>
            <w:sz w:val="20"/>
            <w:szCs w:val="20"/>
          </w:rPr>
          <w:t>,</w:t>
        </w:r>
      </w:ins>
      <w:r w:rsidR="004F3427" w:rsidRPr="00244BC4">
        <w:rPr>
          <w:rFonts w:ascii="Verdana" w:hAnsi="Verdana" w:cs="EUAlbertina"/>
          <w:color w:val="000000"/>
          <w:sz w:val="20"/>
          <w:szCs w:val="20"/>
        </w:rPr>
        <w:t xml:space="preserve"> καθώς και οι όροι και προϋποθέσεις εφαρμογής τους για τον υπολογισμό της επιχορήγησης ή της επιστρεπτέας συνδρομής των </w:t>
      </w:r>
      <w:r w:rsidR="00E12A6C" w:rsidRPr="00244BC4">
        <w:rPr>
          <w:rFonts w:ascii="Verdana" w:hAnsi="Verdana" w:cs="EUAlbertina"/>
          <w:color w:val="000000"/>
          <w:sz w:val="20"/>
          <w:szCs w:val="20"/>
        </w:rPr>
        <w:t>Ταμείων</w:t>
      </w:r>
      <w:r w:rsidR="004F3427" w:rsidRPr="00244BC4">
        <w:rPr>
          <w:rFonts w:ascii="Verdana" w:hAnsi="Verdana" w:cs="EUAlbertina"/>
          <w:color w:val="000000"/>
          <w:sz w:val="20"/>
          <w:szCs w:val="20"/>
        </w:rPr>
        <w:t xml:space="preserve"> προβλέπονται στους εθνικούς κανόνες επιλεξιμότητας</w:t>
      </w:r>
      <w:ins w:id="1906" w:author="ΕΥΘΥ" w:date="2018-12-10T15:33:00Z">
        <w:r w:rsidR="00CE5B2F" w:rsidRPr="00244BC4">
          <w:rPr>
            <w:rFonts w:ascii="Verdana" w:hAnsi="Verdana" w:cs="EUAlbertina"/>
            <w:color w:val="000000"/>
            <w:sz w:val="20"/>
            <w:szCs w:val="20"/>
          </w:rPr>
          <w:t xml:space="preserve">, εκτός εάν αυτές προσδιορίζονται </w:t>
        </w:r>
        <w:r w:rsidR="00CE5B2F" w:rsidRPr="009B0E04">
          <w:rPr>
            <w:rFonts w:ascii="Verdana" w:hAnsi="Verdana" w:cs="EUAlbertina"/>
            <w:color w:val="000000"/>
            <w:sz w:val="20"/>
            <w:szCs w:val="20"/>
          </w:rPr>
          <w:t>σύμφωνα με το στοιχείο γ)</w:t>
        </w:r>
        <w:r w:rsidR="00942371">
          <w:rPr>
            <w:rFonts w:ascii="Verdana" w:hAnsi="Verdana" w:cs="EUAlbertina"/>
            <w:color w:val="000000"/>
            <w:sz w:val="20"/>
            <w:szCs w:val="20"/>
          </w:rPr>
          <w:t xml:space="preserve"> της παραγράφου 1 του άρθρου 23 της παρούσας</w:t>
        </w:r>
      </w:ins>
      <w:r w:rsidR="004F3427" w:rsidRPr="00244BC4">
        <w:rPr>
          <w:rFonts w:ascii="Verdana" w:hAnsi="Verdana" w:cs="EUAlbertina"/>
          <w:color w:val="000000"/>
          <w:sz w:val="20"/>
          <w:szCs w:val="20"/>
        </w:rPr>
        <w:t>.</w:t>
      </w:r>
    </w:p>
    <w:p w14:paraId="64D73904" w14:textId="48E74EEF" w:rsidR="006B3F18" w:rsidRDefault="0040645D">
      <w:pPr>
        <w:autoSpaceDE w:val="0"/>
        <w:autoSpaceDN w:val="0"/>
        <w:adjustRightInd w:val="0"/>
        <w:ind w:left="426" w:hanging="426"/>
        <w:jc w:val="both"/>
        <w:rPr>
          <w:rFonts w:ascii="Verdana" w:hAnsi="Verdana" w:cs="EUAlbertina"/>
          <w:color w:val="000000"/>
          <w:sz w:val="20"/>
          <w:szCs w:val="20"/>
        </w:rPr>
      </w:pPr>
      <w:r w:rsidRPr="009B0E04">
        <w:rPr>
          <w:rFonts w:ascii="Verdana" w:hAnsi="Verdana" w:cs="EUAlbertina"/>
          <w:color w:val="000000"/>
          <w:sz w:val="20"/>
          <w:szCs w:val="20"/>
        </w:rPr>
        <w:t>2.</w:t>
      </w:r>
      <w:r w:rsidR="00E110AE">
        <w:rPr>
          <w:rFonts w:ascii="Verdana" w:hAnsi="Verdana" w:cs="EUAlbertina"/>
          <w:color w:val="000000"/>
          <w:sz w:val="20"/>
          <w:szCs w:val="20"/>
        </w:rPr>
        <w:t xml:space="preserve"> </w:t>
      </w:r>
      <w:r w:rsidR="00F33714">
        <w:rPr>
          <w:rFonts w:ascii="Verdana" w:hAnsi="Verdana" w:cs="EUAlbertina"/>
          <w:color w:val="000000"/>
          <w:sz w:val="20"/>
          <w:szCs w:val="20"/>
        </w:rPr>
        <w:tab/>
      </w:r>
      <w:r w:rsidR="004F3427" w:rsidRPr="004F3427">
        <w:rPr>
          <w:rFonts w:ascii="Verdana" w:hAnsi="Verdana" w:cs="EUAlbertina"/>
          <w:color w:val="000000"/>
          <w:sz w:val="20"/>
          <w:szCs w:val="20"/>
        </w:rPr>
        <w:t xml:space="preserve">Η πρόσκληση για την υποβολή προτάσεων χρηματοδότησης </w:t>
      </w:r>
      <w:ins w:id="1907" w:author="ΕΥΘΥ" w:date="2018-12-10T15:33:00Z">
        <w:r w:rsidR="00CE5B2F">
          <w:rPr>
            <w:rFonts w:ascii="Verdana" w:hAnsi="Verdana" w:cs="EUAlbertina"/>
            <w:color w:val="000000"/>
            <w:sz w:val="20"/>
            <w:szCs w:val="20"/>
          </w:rPr>
          <w:t xml:space="preserve">μπορεί να </w:t>
        </w:r>
      </w:ins>
      <w:r w:rsidR="004F3427" w:rsidRPr="004F3427">
        <w:rPr>
          <w:rFonts w:ascii="Verdana" w:hAnsi="Verdana" w:cs="EUAlbertina"/>
          <w:color w:val="000000"/>
          <w:sz w:val="20"/>
          <w:szCs w:val="20"/>
        </w:rPr>
        <w:t>προσδιορίζει τις επιλογές απλοποιημένων δαπανών που εφαρμόζονται</w:t>
      </w:r>
      <w:del w:id="1908" w:author="ΕΥΘΥ" w:date="2018-12-10T15:33:00Z">
        <w:r w:rsidR="004F3427" w:rsidRPr="004F3427">
          <w:rPr>
            <w:rFonts w:ascii="Verdana" w:hAnsi="Verdana" w:cs="EUAlbertina"/>
            <w:color w:val="000000"/>
            <w:sz w:val="20"/>
            <w:szCs w:val="20"/>
          </w:rPr>
          <w:delText>, εάν απαιτείται</w:delText>
        </w:r>
      </w:del>
      <w:ins w:id="1909" w:author="ΕΥΘΥ" w:date="2018-12-10T15:33:00Z">
        <w:r w:rsidR="009B0E04" w:rsidRPr="009B0E04">
          <w:rPr>
            <w:rFonts w:ascii="Verdana" w:hAnsi="Verdana" w:cs="EUAlbertina"/>
            <w:color w:val="000000"/>
            <w:sz w:val="20"/>
            <w:szCs w:val="20"/>
          </w:rPr>
          <w:t xml:space="preserve"> </w:t>
        </w:r>
        <w:r w:rsidR="00CE5B2F">
          <w:rPr>
            <w:rFonts w:ascii="Verdana" w:hAnsi="Verdana" w:cs="EUAlbertina"/>
            <w:color w:val="000000"/>
            <w:sz w:val="20"/>
            <w:szCs w:val="20"/>
          </w:rPr>
          <w:t>ή</w:t>
        </w:r>
      </w:ins>
      <w:r w:rsidR="004F3427" w:rsidRPr="004F3427">
        <w:rPr>
          <w:rFonts w:ascii="Verdana" w:hAnsi="Verdana" w:cs="EUAlbertina"/>
          <w:color w:val="000000"/>
          <w:sz w:val="20"/>
          <w:szCs w:val="20"/>
        </w:rPr>
        <w:t xml:space="preserve"> τη μέθοδο που δύναται να χρησιμοποιηθεί για τον υπολογισμό τους, καθώς και τους όρους που πρέπει να πληρούνται για την καταβολή της αντιστοιχούσας επιχορήγησης.</w:t>
      </w:r>
    </w:p>
    <w:p w14:paraId="2FB33FE5" w14:textId="6CCC0FCC" w:rsidR="006B3F18" w:rsidRDefault="00E110AE" w:rsidP="00627B1A">
      <w:pPr>
        <w:autoSpaceDE w:val="0"/>
        <w:autoSpaceDN w:val="0"/>
        <w:adjustRightInd w:val="0"/>
        <w:ind w:left="426" w:hanging="426"/>
        <w:jc w:val="both"/>
        <w:rPr>
          <w:rFonts w:ascii="Verdana" w:hAnsi="Verdana" w:cs="EUAlbertina"/>
          <w:color w:val="000000"/>
          <w:sz w:val="20"/>
          <w:szCs w:val="20"/>
        </w:rPr>
      </w:pPr>
      <w:r>
        <w:rPr>
          <w:rFonts w:ascii="Verdana" w:hAnsi="Verdana" w:cs="EUAlbertina"/>
          <w:color w:val="000000"/>
          <w:sz w:val="20"/>
          <w:szCs w:val="20"/>
        </w:rPr>
        <w:t>3</w:t>
      </w:r>
      <w:r w:rsidR="004F3427" w:rsidRPr="004F3427">
        <w:rPr>
          <w:rFonts w:ascii="Verdana" w:hAnsi="Verdana" w:cs="EUAlbertina"/>
          <w:color w:val="000000"/>
          <w:sz w:val="20"/>
          <w:szCs w:val="20"/>
        </w:rPr>
        <w:t xml:space="preserve">. </w:t>
      </w:r>
      <w:r w:rsidR="00B14A5E">
        <w:rPr>
          <w:rFonts w:ascii="Verdana" w:hAnsi="Verdana" w:cs="EUAlbertina"/>
          <w:color w:val="000000"/>
          <w:sz w:val="20"/>
          <w:szCs w:val="20"/>
        </w:rPr>
        <w:tab/>
      </w:r>
      <w:r w:rsidR="004F3427" w:rsidRPr="004F3427">
        <w:rPr>
          <w:rFonts w:ascii="Verdana" w:hAnsi="Verdana" w:cs="EUAlbertina"/>
          <w:color w:val="000000"/>
          <w:sz w:val="20"/>
          <w:szCs w:val="20"/>
        </w:rPr>
        <w:t>Οι επιλογές απλοποιημένων δαπανών που θα εφαρμοστούν στην πράξη καθώς και οι όροι για την καταβολή της υπολογιζόμενης με αυτές επιχορήγησης περιλαμβάνονται στην Απόφαση Ένταξης της πράξης και δεν μπορούν να τροποποι</w:t>
      </w:r>
      <w:r w:rsidR="00056FB5">
        <w:rPr>
          <w:rFonts w:ascii="Verdana" w:hAnsi="Verdana" w:cs="EUAlbertina"/>
          <w:color w:val="000000"/>
          <w:sz w:val="20"/>
          <w:szCs w:val="20"/>
        </w:rPr>
        <w:t>ηθούν κατά τη διάρκεια υλοποίησή</w:t>
      </w:r>
      <w:r w:rsidR="004F3427" w:rsidRPr="004F3427">
        <w:rPr>
          <w:rFonts w:ascii="Verdana" w:hAnsi="Verdana" w:cs="EUAlbertina"/>
          <w:color w:val="000000"/>
          <w:sz w:val="20"/>
          <w:szCs w:val="20"/>
        </w:rPr>
        <w:t>ς της ούτε κατά την ολοκλήρωσή</w:t>
      </w:r>
      <w:r w:rsidR="0097388D">
        <w:rPr>
          <w:rFonts w:ascii="Verdana" w:hAnsi="Verdana" w:cs="EUAlbertina"/>
          <w:color w:val="000000"/>
          <w:sz w:val="20"/>
          <w:szCs w:val="20"/>
        </w:rPr>
        <w:t xml:space="preserve"> </w:t>
      </w:r>
      <w:del w:id="1910" w:author="ΕΥΘΥ" w:date="2018-12-10T15:33:00Z">
        <w:r w:rsidR="004F3427" w:rsidRPr="004F3427">
          <w:rPr>
            <w:rFonts w:ascii="Verdana" w:hAnsi="Verdana" w:cs="EUAlbertina"/>
            <w:color w:val="000000"/>
            <w:sz w:val="20"/>
            <w:szCs w:val="20"/>
          </w:rPr>
          <w:delText>της</w:delText>
        </w:r>
      </w:del>
      <w:ins w:id="1911" w:author="ΕΥΘΥ" w:date="2018-12-10T15:33:00Z">
        <w:r w:rsidR="00941068">
          <w:rPr>
            <w:rFonts w:ascii="Verdana" w:hAnsi="Verdana" w:cs="EUAlbertina"/>
            <w:color w:val="000000"/>
            <w:sz w:val="20"/>
            <w:szCs w:val="20"/>
          </w:rPr>
          <w:t xml:space="preserve">εκτός εάν η τροποποίηση αφορά </w:t>
        </w:r>
        <w:r w:rsidR="0097388D" w:rsidRPr="0097388D">
          <w:rPr>
            <w:rFonts w:ascii="Verdana" w:hAnsi="Verdana" w:cs="EUAlbertina"/>
            <w:color w:val="000000"/>
            <w:sz w:val="20"/>
            <w:szCs w:val="20"/>
          </w:rPr>
          <w:t>σε προσδιορισμένο εκ των προτέρων κανόνα αναπροσαρμογής των εφαρμοζόμενων επιλογών</w:t>
        </w:r>
      </w:ins>
      <w:r w:rsidR="0097388D">
        <w:rPr>
          <w:rFonts w:ascii="Verdana" w:hAnsi="Verdana" w:cs="EUAlbertina"/>
          <w:color w:val="000000"/>
          <w:sz w:val="20"/>
          <w:szCs w:val="20"/>
        </w:rPr>
        <w:t>.</w:t>
      </w:r>
    </w:p>
    <w:p w14:paraId="0AA70E2F" w14:textId="32E42244" w:rsidR="00D72F28" w:rsidRDefault="00E110AE">
      <w:pPr>
        <w:pStyle w:val="msonospacing0"/>
        <w:spacing w:after="120" w:line="264" w:lineRule="auto"/>
        <w:ind w:left="426" w:hanging="426"/>
        <w:jc w:val="both"/>
        <w:rPr>
          <w:rFonts w:ascii="Verdana" w:hAnsi="Verdana"/>
          <w:sz w:val="20"/>
          <w:szCs w:val="20"/>
        </w:rPr>
      </w:pPr>
      <w:r>
        <w:rPr>
          <w:rFonts w:ascii="Verdana" w:hAnsi="Verdana" w:cs="EUAlbertina"/>
          <w:sz w:val="20"/>
          <w:szCs w:val="20"/>
        </w:rPr>
        <w:t>4</w:t>
      </w:r>
      <w:r w:rsidR="004F3427" w:rsidRPr="00A24BDF">
        <w:rPr>
          <w:rFonts w:ascii="Verdana" w:hAnsi="Verdana" w:cs="EUAlbertina"/>
          <w:sz w:val="20"/>
          <w:szCs w:val="20"/>
        </w:rPr>
        <w:t xml:space="preserve">. </w:t>
      </w:r>
      <w:r w:rsidR="00B14A5E" w:rsidRPr="00A24BDF">
        <w:rPr>
          <w:rFonts w:ascii="Verdana" w:hAnsi="Verdana" w:cs="EUAlbertina"/>
          <w:sz w:val="20"/>
          <w:szCs w:val="20"/>
        </w:rPr>
        <w:tab/>
      </w:r>
      <w:r w:rsidR="004F3427" w:rsidRPr="00A24BDF">
        <w:rPr>
          <w:rFonts w:ascii="Verdana" w:hAnsi="Verdana"/>
          <w:sz w:val="20"/>
          <w:szCs w:val="20"/>
        </w:rPr>
        <w:t xml:space="preserve">Οι επιλογές που αναφέρονται στα σημεία </w:t>
      </w:r>
      <w:r w:rsidR="00C71B70" w:rsidRPr="00C71B70">
        <w:rPr>
          <w:rFonts w:ascii="Verdana" w:hAnsi="Verdana"/>
          <w:sz w:val="20"/>
          <w:szCs w:val="20"/>
        </w:rPr>
        <w:t>(</w:t>
      </w:r>
      <w:del w:id="1912" w:author="ΕΥΘΥ" w:date="2018-12-10T15:33:00Z">
        <w:r w:rsidR="004F3427" w:rsidRPr="00A24BDF">
          <w:rPr>
            <w:rFonts w:ascii="Verdana" w:hAnsi="Verdana"/>
            <w:sz w:val="20"/>
            <w:szCs w:val="20"/>
          </w:rPr>
          <w:delText>1), (2</w:delText>
        </w:r>
      </w:del>
      <w:ins w:id="1913" w:author="ΕΥΘΥ" w:date="2018-12-10T15:33:00Z">
        <w:r w:rsidR="00C71B70" w:rsidRPr="00C71B70">
          <w:rPr>
            <w:rFonts w:ascii="Verdana" w:hAnsi="Verdana"/>
            <w:sz w:val="20"/>
            <w:szCs w:val="20"/>
          </w:rPr>
          <w:t>β), (γ</w:t>
        </w:r>
      </w:ins>
      <w:r w:rsidR="00C71B70" w:rsidRPr="00C71B70">
        <w:rPr>
          <w:rFonts w:ascii="Verdana" w:hAnsi="Verdana"/>
          <w:sz w:val="20"/>
          <w:szCs w:val="20"/>
        </w:rPr>
        <w:t>) και (</w:t>
      </w:r>
      <w:del w:id="1914" w:author="ΕΥΘΥ" w:date="2018-12-10T15:33:00Z">
        <w:r w:rsidR="004F3427" w:rsidRPr="00A24BDF">
          <w:rPr>
            <w:rFonts w:ascii="Verdana" w:hAnsi="Verdana"/>
            <w:sz w:val="20"/>
            <w:szCs w:val="20"/>
          </w:rPr>
          <w:delText>3)</w:delText>
        </w:r>
      </w:del>
      <w:ins w:id="1915" w:author="ΕΥΘΥ" w:date="2018-12-10T15:33:00Z">
        <w:r w:rsidR="00C71B70" w:rsidRPr="00C71B70">
          <w:rPr>
            <w:rFonts w:ascii="Verdana" w:hAnsi="Verdana"/>
            <w:sz w:val="20"/>
            <w:szCs w:val="20"/>
          </w:rPr>
          <w:t>δ) της παρ. 1 του άρθρου 10,</w:t>
        </w:r>
      </w:ins>
      <w:r w:rsidR="00C71B70" w:rsidRPr="00C71B70">
        <w:rPr>
          <w:rFonts w:ascii="Verdana" w:hAnsi="Verdana"/>
          <w:sz w:val="20"/>
          <w:szCs w:val="20"/>
        </w:rPr>
        <w:t xml:space="preserve"> </w:t>
      </w:r>
      <w:r w:rsidR="004F3427" w:rsidRPr="00A24BDF">
        <w:rPr>
          <w:rFonts w:ascii="Verdana" w:hAnsi="Verdana"/>
          <w:sz w:val="20"/>
          <w:szCs w:val="20"/>
        </w:rPr>
        <w:t xml:space="preserve">μπορούν να συνδυάζονται μόνον στην περίπτωση που κάθε μία από αυτές καλύπτει διαφορετικές κατηγορίες επιλέξιμων δαπανών </w:t>
      </w:r>
      <w:r w:rsidR="00A24BDF">
        <w:rPr>
          <w:rFonts w:ascii="Verdana" w:hAnsi="Verdana"/>
          <w:sz w:val="20"/>
          <w:szCs w:val="20"/>
        </w:rPr>
        <w:t>της πράξης</w:t>
      </w:r>
      <w:r w:rsidR="004F3427" w:rsidRPr="00A24BDF">
        <w:rPr>
          <w:rFonts w:ascii="Verdana" w:hAnsi="Verdana"/>
          <w:sz w:val="20"/>
          <w:szCs w:val="20"/>
        </w:rPr>
        <w:t xml:space="preserve"> ή στην περίπτωση που χρησιμοποιούνται για διαφορετικά υποέργα στο πλαίσιο της ίδιας πράξης. Οι ίδιες κατηγορίες δαπανών δεν μπορούν να αποτελέσουν αντικείμενο υπολογισμού σε περισσότερα από ένα εκ των παραπάνω σημείων.</w:t>
      </w:r>
    </w:p>
    <w:p w14:paraId="45D7DA52" w14:textId="77777777" w:rsidR="00B14A5E" w:rsidRDefault="00B14A5E" w:rsidP="00972201">
      <w:pPr>
        <w:pStyle w:val="a"/>
        <w:keepNext/>
        <w:rPr>
          <w:rFonts w:eastAsia="EUAlbertina-Regu-Identity-H"/>
        </w:rPr>
      </w:pPr>
      <w:bookmarkStart w:id="1916" w:name="_Toc423140615"/>
      <w:bookmarkStart w:id="1917" w:name="_Toc423141210"/>
      <w:bookmarkStart w:id="1918" w:name="_Toc423140616"/>
      <w:bookmarkStart w:id="1919" w:name="_Toc423141211"/>
      <w:bookmarkEnd w:id="1916"/>
      <w:bookmarkEnd w:id="1917"/>
      <w:bookmarkEnd w:id="1918"/>
      <w:bookmarkEnd w:id="1919"/>
    </w:p>
    <w:p w14:paraId="04DF4CF1" w14:textId="77777777" w:rsidR="009301B6" w:rsidRDefault="004F3427" w:rsidP="00972201">
      <w:pPr>
        <w:pStyle w:val="3"/>
        <w:numPr>
          <w:ilvl w:val="0"/>
          <w:numId w:val="0"/>
        </w:numPr>
        <w:spacing w:before="0" w:after="120" w:line="264" w:lineRule="auto"/>
        <w:jc w:val="center"/>
        <w:rPr>
          <w:rFonts w:ascii="Verdana" w:eastAsia="EUAlbertina-Regu-Identity-H" w:hAnsi="Verdana"/>
          <w:i w:val="0"/>
          <w:sz w:val="20"/>
        </w:rPr>
      </w:pPr>
      <w:r w:rsidRPr="004F3427">
        <w:rPr>
          <w:rFonts w:ascii="Verdana" w:eastAsia="EUAlbertina-Regu-Identity-H" w:hAnsi="Verdana"/>
          <w:i w:val="0"/>
          <w:sz w:val="20"/>
        </w:rPr>
        <w:t xml:space="preserve">Άμεσα εφαρμοζόμενες </w:t>
      </w:r>
      <w:bookmarkStart w:id="1920" w:name="_Toc423141212"/>
      <w:r w:rsidRPr="004F3427">
        <w:rPr>
          <w:rFonts w:ascii="Verdana" w:eastAsia="EUAlbertina-Regu-Identity-H" w:hAnsi="Verdana"/>
          <w:i w:val="0"/>
          <w:sz w:val="20"/>
        </w:rPr>
        <w:t xml:space="preserve">επιλογές απλοποιημένου κόστους </w:t>
      </w:r>
    </w:p>
    <w:p w14:paraId="0597622A" w14:textId="77777777" w:rsidR="006B3F18" w:rsidRPr="009301B6" w:rsidRDefault="004F3427" w:rsidP="00972201">
      <w:pPr>
        <w:pStyle w:val="3"/>
        <w:numPr>
          <w:ilvl w:val="0"/>
          <w:numId w:val="0"/>
        </w:numPr>
        <w:spacing w:before="0" w:after="120" w:line="264" w:lineRule="auto"/>
        <w:jc w:val="center"/>
        <w:rPr>
          <w:rFonts w:ascii="Verdana" w:eastAsia="EUAlbertina-Regu-Identity-H" w:hAnsi="Verdana"/>
          <w:b w:val="0"/>
          <w:i w:val="0"/>
          <w:sz w:val="18"/>
          <w:szCs w:val="18"/>
        </w:rPr>
      </w:pPr>
      <w:r w:rsidRPr="009301B6">
        <w:rPr>
          <w:rFonts w:ascii="Verdana" w:eastAsia="EUAlbertina-Regu-Identity-H" w:hAnsi="Verdana"/>
          <w:b w:val="0"/>
          <w:i w:val="0"/>
          <w:sz w:val="18"/>
          <w:szCs w:val="18"/>
        </w:rPr>
        <w:t xml:space="preserve">(χωρίς απαίτηση εκ των προτέρων </w:t>
      </w:r>
      <w:bookmarkEnd w:id="1920"/>
      <w:r w:rsidR="009301B6" w:rsidRPr="009301B6">
        <w:rPr>
          <w:rFonts w:ascii="Verdana" w:eastAsia="EUAlbertina-Regu-Identity-H" w:hAnsi="Verdana"/>
          <w:b w:val="0"/>
          <w:i w:val="0"/>
          <w:sz w:val="18"/>
          <w:szCs w:val="18"/>
        </w:rPr>
        <w:t>προσδιορισμού</w:t>
      </w:r>
      <w:r w:rsidRPr="009301B6">
        <w:rPr>
          <w:rFonts w:ascii="Verdana" w:eastAsia="EUAlbertina-Regu-Identity-H" w:hAnsi="Verdana"/>
          <w:b w:val="0"/>
          <w:i w:val="0"/>
          <w:sz w:val="18"/>
          <w:szCs w:val="18"/>
        </w:rPr>
        <w:t xml:space="preserve">) </w:t>
      </w:r>
    </w:p>
    <w:p w14:paraId="1B9DA9F8" w14:textId="77777777" w:rsidR="006B3F18" w:rsidRPr="000A4C25" w:rsidRDefault="00605EC3">
      <w:pPr>
        <w:pStyle w:val="4"/>
        <w:numPr>
          <w:ilvl w:val="0"/>
          <w:numId w:val="0"/>
        </w:numPr>
        <w:spacing w:before="0" w:after="120"/>
        <w:rPr>
          <w:rFonts w:ascii="Verdana" w:hAnsi="Verdana"/>
          <w:i/>
          <w:sz w:val="20"/>
          <w:szCs w:val="20"/>
        </w:rPr>
      </w:pPr>
      <w:r w:rsidRPr="000A4C25">
        <w:rPr>
          <w:rFonts w:ascii="Verdana" w:hAnsi="Verdana"/>
          <w:i/>
          <w:sz w:val="20"/>
          <w:szCs w:val="20"/>
          <w:u w:val="none"/>
        </w:rPr>
        <w:t>Α</w:t>
      </w:r>
      <w:r w:rsidR="000A4C25" w:rsidRPr="000A4C25">
        <w:rPr>
          <w:rFonts w:ascii="Verdana" w:hAnsi="Verdana"/>
          <w:i/>
          <w:sz w:val="20"/>
          <w:szCs w:val="20"/>
          <w:u w:val="none"/>
        </w:rPr>
        <w:t xml:space="preserve">. </w:t>
      </w:r>
      <w:r w:rsidR="004F3427" w:rsidRPr="000A4C25">
        <w:rPr>
          <w:rFonts w:ascii="Verdana" w:hAnsi="Verdana"/>
          <w:i/>
          <w:sz w:val="20"/>
          <w:szCs w:val="20"/>
          <w:u w:val="none"/>
        </w:rPr>
        <w:t>Έμμεσες δαπάνες</w:t>
      </w:r>
    </w:p>
    <w:p w14:paraId="0A8E583A" w14:textId="77777777" w:rsidR="006B3F18" w:rsidRDefault="004F3427">
      <w:pPr>
        <w:pStyle w:val="CM4"/>
        <w:spacing w:before="0" w:after="120" w:line="264" w:lineRule="auto"/>
        <w:ind w:left="426" w:hanging="426"/>
        <w:jc w:val="both"/>
        <w:rPr>
          <w:rFonts w:ascii="Verdana" w:hAnsi="Verdana" w:cs="EU Albertina"/>
          <w:color w:val="19161B"/>
          <w:sz w:val="20"/>
          <w:szCs w:val="20"/>
        </w:rPr>
      </w:pPr>
      <w:r w:rsidRPr="004F3427">
        <w:rPr>
          <w:rFonts w:ascii="Verdana" w:hAnsi="Verdana" w:cs="EU Albertina"/>
          <w:color w:val="19161B"/>
          <w:sz w:val="20"/>
          <w:szCs w:val="20"/>
        </w:rPr>
        <w:t xml:space="preserve">1. </w:t>
      </w:r>
      <w:r w:rsidR="00FA178D">
        <w:rPr>
          <w:rFonts w:ascii="Verdana" w:hAnsi="Verdana" w:cs="EU Albertina"/>
          <w:color w:val="19161B"/>
          <w:sz w:val="20"/>
          <w:szCs w:val="20"/>
        </w:rPr>
        <w:tab/>
      </w:r>
      <w:r w:rsidRPr="004F3427">
        <w:rPr>
          <w:rFonts w:ascii="Verdana" w:hAnsi="Verdana" w:cs="EU Albertina"/>
          <w:color w:val="19161B"/>
          <w:sz w:val="20"/>
          <w:szCs w:val="20"/>
        </w:rPr>
        <w:t xml:space="preserve">Όταν η υλοποίηση μιας πράξης ή ενός μέρους μιας πράξης δημιουργεί έμμεσες δαπάνες, αυτές </w:t>
      </w:r>
      <w:r w:rsidRPr="009301B6">
        <w:rPr>
          <w:rFonts w:ascii="Verdana" w:hAnsi="Verdana" w:cs="EU Albertina"/>
          <w:color w:val="19161B"/>
          <w:sz w:val="20"/>
          <w:szCs w:val="20"/>
        </w:rPr>
        <w:t>υπολογίζονται</w:t>
      </w:r>
      <w:r w:rsidRPr="004F3427">
        <w:rPr>
          <w:rFonts w:ascii="Verdana" w:hAnsi="Verdana" w:cs="EU Albertina"/>
          <w:color w:val="19161B"/>
          <w:sz w:val="20"/>
          <w:szCs w:val="20"/>
        </w:rPr>
        <w:t xml:space="preserve"> κατ’ αποκοπή με την εφαρμογή ενός σταθερού ποσοστού σε μια ή περισσότερες προκαθορισμένες κατηγορίες δαπανών, ως ακολούθως: </w:t>
      </w:r>
    </w:p>
    <w:p w14:paraId="11DB6757" w14:textId="750357F4" w:rsidR="006B3F18" w:rsidRPr="0097388D" w:rsidRDefault="004F3427">
      <w:pPr>
        <w:pStyle w:val="CM4"/>
        <w:spacing w:before="0" w:after="120" w:line="264" w:lineRule="auto"/>
        <w:ind w:left="851" w:hanging="425"/>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α</w:t>
      </w:r>
      <w:r w:rsidRPr="004F3427">
        <w:rPr>
          <w:rFonts w:ascii="Verdana" w:eastAsia="EUAlbertina-Regu-Identity-H" w:hAnsi="Verdana" w:cs="EUAlbertina-Regu"/>
          <w:sz w:val="20"/>
          <w:szCs w:val="20"/>
        </w:rPr>
        <w:t xml:space="preserve">) </w:t>
      </w:r>
      <w:r w:rsidR="00FA178D">
        <w:rPr>
          <w:rFonts w:ascii="Verdana" w:eastAsia="EUAlbertina-Regu-Identity-H" w:hAnsi="Verdana" w:cs="EUAlbertina-Regu"/>
          <w:sz w:val="20"/>
          <w:szCs w:val="20"/>
        </w:rPr>
        <w:tab/>
      </w:r>
      <w:r w:rsidRPr="0097388D">
        <w:rPr>
          <w:rFonts w:ascii="Verdana" w:eastAsia="EUAlbertina-Regu-Identity-H" w:hAnsi="Verdana" w:cs="EUAlbertina-Regu-Identity-H"/>
          <w:sz w:val="20"/>
          <w:szCs w:val="20"/>
        </w:rPr>
        <w:t xml:space="preserve">σταθερό ποσοστό έως </w:t>
      </w:r>
      <w:r w:rsidRPr="0097388D">
        <w:rPr>
          <w:rFonts w:ascii="Verdana" w:eastAsia="EUAlbertina-Regu-Identity-H" w:hAnsi="Verdana" w:cs="EUAlbertina-Regu"/>
          <w:sz w:val="20"/>
          <w:szCs w:val="20"/>
        </w:rPr>
        <w:t xml:space="preserve">15% </w:t>
      </w:r>
      <w:r w:rsidRPr="0097388D">
        <w:rPr>
          <w:rFonts w:ascii="Verdana" w:eastAsia="EUAlbertina-Regu-Identity-H" w:hAnsi="Verdana" w:cs="EUAlbertina-Regu-Identity-H"/>
          <w:sz w:val="20"/>
          <w:szCs w:val="20"/>
        </w:rPr>
        <w:t>των επιλέξιμων άμεσων δαπανών προσωπικού χωρίς να υπάρχει απαίτηση να γίνει υπολογισμός για τον προσδιορισμό του εφαρμοζόμενου ποσοστού</w:t>
      </w:r>
      <w:del w:id="1921" w:author="ΕΥΘΥ" w:date="2018-12-10T15:33:00Z">
        <w:r w:rsidR="009301B6">
          <w:rPr>
            <w:rFonts w:ascii="Verdana" w:eastAsia="EUAlbertina-Regu-Identity-H" w:hAnsi="Verdana" w:cs="EUAlbertina-Regu-Identity-H"/>
            <w:sz w:val="20"/>
            <w:szCs w:val="20"/>
          </w:rPr>
          <w:delText>. Στις άμεσες δαπάνες προσωπικού που χρησιμοποιούνται ως βάση υπολογισμού δεν συμπεριλαμβάνεται τυχόν ΦΠΑ, έστω κι αν αυτός είναι επιλέξιμη δαπάνη</w:delText>
        </w:r>
      </w:del>
      <w:r w:rsidRPr="0097388D">
        <w:rPr>
          <w:rFonts w:ascii="Verdana" w:eastAsia="EUAlbertina-Regu-Identity-H" w:hAnsi="Verdana" w:cs="EUAlbertina-Regu-Identity-H"/>
          <w:sz w:val="20"/>
          <w:szCs w:val="20"/>
        </w:rPr>
        <w:t xml:space="preserve">, </w:t>
      </w:r>
    </w:p>
    <w:p w14:paraId="291825E9" w14:textId="7E47283F" w:rsidR="006B3F18" w:rsidRPr="0097388D" w:rsidRDefault="004F3427">
      <w:pPr>
        <w:pStyle w:val="CM4"/>
        <w:spacing w:before="0" w:after="120" w:line="264" w:lineRule="auto"/>
        <w:ind w:left="851" w:hanging="425"/>
        <w:jc w:val="both"/>
        <w:rPr>
          <w:rFonts w:ascii="Verdana" w:hAnsi="Verdana"/>
          <w:sz w:val="20"/>
          <w:szCs w:val="20"/>
        </w:rPr>
      </w:pPr>
      <w:r w:rsidRPr="0097388D">
        <w:rPr>
          <w:rFonts w:ascii="Verdana" w:eastAsia="EUAlbertina-Regu-Identity-H" w:hAnsi="Verdana" w:cs="EUAlbertina-Regu-Identity-H"/>
          <w:sz w:val="20"/>
          <w:szCs w:val="20"/>
        </w:rPr>
        <w:t>β</w:t>
      </w:r>
      <w:r w:rsidRPr="0097388D">
        <w:rPr>
          <w:rFonts w:ascii="Verdana" w:eastAsia="EUAlbertina-Regu-Identity-H" w:hAnsi="Verdana" w:cs="EUAlbertina-Regu"/>
          <w:sz w:val="20"/>
          <w:szCs w:val="20"/>
        </w:rPr>
        <w:t xml:space="preserve">) </w:t>
      </w:r>
      <w:r w:rsidR="00FA178D" w:rsidRPr="0097388D">
        <w:rPr>
          <w:rFonts w:ascii="Verdana" w:eastAsia="EUAlbertina-Regu-Identity-H" w:hAnsi="Verdana" w:cs="EUAlbertina-Regu"/>
          <w:sz w:val="20"/>
          <w:szCs w:val="20"/>
        </w:rPr>
        <w:tab/>
      </w:r>
      <w:r w:rsidRPr="0097388D">
        <w:rPr>
          <w:rFonts w:ascii="Verdana" w:hAnsi="Verdana"/>
          <w:sz w:val="20"/>
          <w:szCs w:val="20"/>
        </w:rPr>
        <w:t>με εφαρμογή ενός σταθερού</w:t>
      </w:r>
      <w:r w:rsidR="00EC0504" w:rsidRPr="0097388D">
        <w:rPr>
          <w:rFonts w:ascii="Verdana" w:hAnsi="Verdana"/>
          <w:sz w:val="20"/>
          <w:szCs w:val="20"/>
        </w:rPr>
        <w:t xml:space="preserve"> </w:t>
      </w:r>
      <w:r w:rsidRPr="0097388D">
        <w:rPr>
          <w:rFonts w:ascii="Verdana" w:hAnsi="Verdana"/>
          <w:sz w:val="20"/>
          <w:szCs w:val="20"/>
        </w:rPr>
        <w:t xml:space="preserve">ποσοστού </w:t>
      </w:r>
      <w:del w:id="1922" w:author="ΕΥΘΥ" w:date="2018-12-10T15:33:00Z">
        <w:r w:rsidR="009301B6">
          <w:rPr>
            <w:rFonts w:ascii="Verdana" w:hAnsi="Verdana"/>
            <w:sz w:val="20"/>
            <w:szCs w:val="20"/>
          </w:rPr>
          <w:delText xml:space="preserve">έως </w:delText>
        </w:r>
      </w:del>
      <w:r w:rsidRPr="0097388D">
        <w:rPr>
          <w:rFonts w:ascii="Verdana" w:hAnsi="Verdana"/>
          <w:sz w:val="20"/>
          <w:szCs w:val="20"/>
        </w:rPr>
        <w:t xml:space="preserve">25% επί του συνόλου των </w:t>
      </w:r>
      <w:del w:id="1923" w:author="ΕΥΘΥ" w:date="2018-12-10T15:33:00Z">
        <w:r w:rsidRPr="004F3427">
          <w:rPr>
            <w:rFonts w:ascii="Verdana" w:hAnsi="Verdana"/>
            <w:sz w:val="20"/>
            <w:szCs w:val="20"/>
          </w:rPr>
          <w:delText xml:space="preserve">άμεσων </w:delText>
        </w:r>
      </w:del>
      <w:r w:rsidR="00CA522B" w:rsidRPr="0097388D">
        <w:rPr>
          <w:rFonts w:ascii="Verdana" w:hAnsi="Verdana"/>
          <w:sz w:val="20"/>
          <w:szCs w:val="20"/>
        </w:rPr>
        <w:t xml:space="preserve">επιλέξιμων </w:t>
      </w:r>
      <w:ins w:id="1924" w:author="ΕΥΘΥ" w:date="2018-12-10T15:33:00Z">
        <w:r w:rsidRPr="0097388D">
          <w:rPr>
            <w:rFonts w:ascii="Verdana" w:hAnsi="Verdana"/>
            <w:sz w:val="20"/>
            <w:szCs w:val="20"/>
          </w:rPr>
          <w:t xml:space="preserve">άμεσων </w:t>
        </w:r>
      </w:ins>
      <w:r w:rsidRPr="0097388D">
        <w:rPr>
          <w:rFonts w:ascii="Verdana" w:hAnsi="Verdana"/>
          <w:sz w:val="20"/>
          <w:szCs w:val="20"/>
        </w:rPr>
        <w:t xml:space="preserve">δαπανών, εξαιρουμένων των </w:t>
      </w:r>
      <w:del w:id="1925" w:author="ΕΥΘΥ" w:date="2018-12-10T15:33:00Z">
        <w:r w:rsidRPr="004F3427">
          <w:rPr>
            <w:rFonts w:ascii="Verdana" w:hAnsi="Verdana"/>
            <w:sz w:val="20"/>
            <w:szCs w:val="20"/>
          </w:rPr>
          <w:delText xml:space="preserve">άμεσων </w:delText>
        </w:r>
      </w:del>
      <w:r w:rsidRPr="0097388D">
        <w:rPr>
          <w:rFonts w:ascii="Verdana" w:hAnsi="Verdana"/>
          <w:sz w:val="20"/>
          <w:szCs w:val="20"/>
        </w:rPr>
        <w:t>επιλέξιμων</w:t>
      </w:r>
      <w:ins w:id="1926" w:author="ΕΥΘΥ" w:date="2018-12-10T15:33:00Z">
        <w:r w:rsidRPr="0097388D">
          <w:rPr>
            <w:rFonts w:ascii="Verdana" w:hAnsi="Verdana"/>
            <w:sz w:val="20"/>
            <w:szCs w:val="20"/>
          </w:rPr>
          <w:t xml:space="preserve"> </w:t>
        </w:r>
        <w:r w:rsidR="00CA522B" w:rsidRPr="0097388D">
          <w:rPr>
            <w:rFonts w:ascii="Verdana" w:hAnsi="Verdana"/>
            <w:sz w:val="20"/>
            <w:szCs w:val="20"/>
          </w:rPr>
          <w:t>άμεσων</w:t>
        </w:r>
      </w:ins>
      <w:r w:rsidR="00CA522B" w:rsidRPr="0097388D">
        <w:rPr>
          <w:rFonts w:ascii="Verdana" w:hAnsi="Verdana"/>
          <w:sz w:val="20"/>
          <w:szCs w:val="20"/>
        </w:rPr>
        <w:t xml:space="preserve"> </w:t>
      </w:r>
      <w:r w:rsidRPr="0097388D">
        <w:rPr>
          <w:rFonts w:ascii="Verdana" w:hAnsi="Verdana"/>
          <w:sz w:val="20"/>
          <w:szCs w:val="20"/>
        </w:rPr>
        <w:t xml:space="preserve">δαπανών για υπεργολαβική ανάθεση και των δαπανών για πόρους που διατίθενται από τρίτους, οι οποίοι δεν χρησιμοποιούνται στα κτίρια και τις εγκαταστάσεις του δικαιούχου καθώς και της χρηματοδοτικής στήριξης σε τρίτους, για τα ακόλουθα είδη πράξεων ή έργων που αποτελούν μέρος μιας πράξης, που υποστηρίζονται: </w:t>
      </w:r>
      <w:r w:rsidR="00CA522B" w:rsidRPr="0097388D">
        <w:rPr>
          <w:rFonts w:ascii="Verdana" w:hAnsi="Verdana"/>
          <w:sz w:val="20"/>
          <w:szCs w:val="20"/>
        </w:rPr>
        <w:t xml:space="preserve">  </w:t>
      </w:r>
    </w:p>
    <w:p w14:paraId="1E73230E" w14:textId="77777777" w:rsidR="006B3F18" w:rsidRPr="0097388D" w:rsidRDefault="004F3427">
      <w:pPr>
        <w:pStyle w:val="Default"/>
        <w:spacing w:after="120" w:line="264" w:lineRule="auto"/>
        <w:ind w:left="1276" w:hanging="425"/>
        <w:jc w:val="both"/>
        <w:rPr>
          <w:rFonts w:ascii="Verdana" w:hAnsi="Verdana"/>
          <w:sz w:val="20"/>
          <w:szCs w:val="20"/>
        </w:rPr>
      </w:pPr>
      <w:proofErr w:type="spellStart"/>
      <w:r w:rsidRPr="0097388D">
        <w:rPr>
          <w:rFonts w:ascii="Verdana" w:hAnsi="Verdana"/>
          <w:sz w:val="20"/>
          <w:szCs w:val="20"/>
          <w:lang w:val="en-US"/>
        </w:rPr>
        <w:t>i</w:t>
      </w:r>
      <w:proofErr w:type="spellEnd"/>
      <w:r w:rsidRPr="0097388D">
        <w:rPr>
          <w:rFonts w:ascii="Verdana" w:hAnsi="Verdana"/>
          <w:sz w:val="20"/>
          <w:szCs w:val="20"/>
        </w:rPr>
        <w:t xml:space="preserve">) </w:t>
      </w:r>
      <w:r w:rsidR="00FA178D" w:rsidRPr="0097388D">
        <w:rPr>
          <w:rFonts w:ascii="Verdana" w:hAnsi="Verdana"/>
          <w:sz w:val="20"/>
          <w:szCs w:val="20"/>
        </w:rPr>
        <w:tab/>
      </w:r>
      <w:proofErr w:type="gramStart"/>
      <w:r w:rsidRPr="0097388D">
        <w:rPr>
          <w:rFonts w:ascii="Verdana" w:hAnsi="Verdana"/>
          <w:sz w:val="20"/>
          <w:szCs w:val="20"/>
        </w:rPr>
        <w:t>από</w:t>
      </w:r>
      <w:proofErr w:type="gramEnd"/>
      <w:r w:rsidRPr="0097388D">
        <w:rPr>
          <w:rFonts w:ascii="Verdana" w:hAnsi="Verdana"/>
          <w:sz w:val="20"/>
          <w:szCs w:val="20"/>
        </w:rPr>
        <w:t xml:space="preserve"> το ΕΤΠΑ βάσει των κωδικών παρέμβασης 056, 057 ή 060-065 όπως ορίζονται στον πίνακα 1 του παραρτήματος </w:t>
      </w:r>
      <w:r w:rsidRPr="0097388D">
        <w:rPr>
          <w:rFonts w:ascii="Verdana" w:hAnsi="Verdana"/>
          <w:sz w:val="20"/>
          <w:szCs w:val="20"/>
          <w:lang w:val="en-US"/>
        </w:rPr>
        <w:t>I</w:t>
      </w:r>
      <w:r w:rsidRPr="0097388D">
        <w:rPr>
          <w:rFonts w:ascii="Verdana" w:hAnsi="Verdana"/>
          <w:sz w:val="20"/>
          <w:szCs w:val="20"/>
        </w:rPr>
        <w:t xml:space="preserve"> του εκτελεστικού Καν. 215/2014 και εκτελούνται βάσει μιας από τις επενδυτικές προτεραιότητες που ορίζονται στο άρθρο 5(1)(α) και (β), (2)(β), (3)(α) και (γ), και (4)(στ) του Καν. 1301/2013 (Κανονισμός ΕΤΠΑ),</w:t>
      </w:r>
    </w:p>
    <w:p w14:paraId="42148788" w14:textId="77777777" w:rsidR="006B3F18" w:rsidRPr="0097388D" w:rsidRDefault="004F3427">
      <w:pPr>
        <w:pStyle w:val="Default"/>
        <w:spacing w:after="120" w:line="264" w:lineRule="auto"/>
        <w:ind w:left="1276" w:hanging="425"/>
        <w:jc w:val="both"/>
        <w:rPr>
          <w:rFonts w:ascii="Verdana" w:hAnsi="Verdana"/>
          <w:sz w:val="20"/>
          <w:szCs w:val="20"/>
        </w:rPr>
      </w:pPr>
      <w:r w:rsidRPr="0097388D">
        <w:rPr>
          <w:rFonts w:ascii="Verdana" w:hAnsi="Verdana"/>
          <w:sz w:val="20"/>
          <w:szCs w:val="20"/>
          <w:lang w:val="en-US"/>
        </w:rPr>
        <w:t>ii</w:t>
      </w:r>
      <w:r w:rsidRPr="0097388D">
        <w:rPr>
          <w:rFonts w:ascii="Verdana" w:hAnsi="Verdana"/>
          <w:sz w:val="20"/>
          <w:szCs w:val="20"/>
        </w:rPr>
        <w:t xml:space="preserve">) </w:t>
      </w:r>
      <w:r w:rsidR="00FA178D" w:rsidRPr="0097388D">
        <w:rPr>
          <w:rFonts w:ascii="Verdana" w:hAnsi="Verdana"/>
          <w:sz w:val="20"/>
          <w:szCs w:val="20"/>
        </w:rPr>
        <w:tab/>
      </w:r>
      <w:proofErr w:type="gramStart"/>
      <w:r w:rsidRPr="0097388D">
        <w:rPr>
          <w:rFonts w:ascii="Verdana" w:hAnsi="Verdana"/>
          <w:sz w:val="20"/>
          <w:szCs w:val="20"/>
        </w:rPr>
        <w:t>από</w:t>
      </w:r>
      <w:proofErr w:type="gramEnd"/>
      <w:r w:rsidRPr="0097388D">
        <w:rPr>
          <w:rFonts w:ascii="Verdana" w:hAnsi="Verdana"/>
          <w:sz w:val="20"/>
          <w:szCs w:val="20"/>
        </w:rPr>
        <w:t xml:space="preserve"> το ΕΚΤ βάσει του κωδικού παρέμβασης 04 όπως ορίζεται στον πίνακα 6 του παραρτήματος </w:t>
      </w:r>
      <w:r w:rsidRPr="0097388D">
        <w:rPr>
          <w:rFonts w:ascii="Verdana" w:hAnsi="Verdana"/>
          <w:sz w:val="20"/>
          <w:szCs w:val="20"/>
          <w:lang w:val="en-US"/>
        </w:rPr>
        <w:t>I</w:t>
      </w:r>
      <w:r w:rsidRPr="0097388D">
        <w:rPr>
          <w:rFonts w:ascii="Verdana" w:hAnsi="Verdana"/>
          <w:sz w:val="20"/>
          <w:szCs w:val="20"/>
        </w:rPr>
        <w:t xml:space="preserve"> του εκτελεστικού Καν. 215/2014 και συμβάλλουν στην ενίσχυση της έρευνας, της τεχνολογικής ανάπτυξης και της καινοτομίας, σύμφωνα με το άρθρο 3(2)(γ) του Καν. 1304/2013 (Κανονισμός ΕΚΤ).</w:t>
      </w:r>
    </w:p>
    <w:p w14:paraId="28A05622" w14:textId="77777777" w:rsidR="00FA05F3" w:rsidRPr="0097388D" w:rsidRDefault="00FA05F3" w:rsidP="00FA05F3">
      <w:pPr>
        <w:pStyle w:val="Default"/>
        <w:spacing w:after="120"/>
        <w:ind w:left="1276" w:hanging="425"/>
        <w:jc w:val="both"/>
        <w:rPr>
          <w:ins w:id="1927" w:author="ΕΥΘΥ" w:date="2018-12-10T15:33:00Z"/>
          <w:rFonts w:ascii="Verdana" w:hAnsi="Verdana"/>
          <w:sz w:val="20"/>
          <w:szCs w:val="20"/>
        </w:rPr>
      </w:pPr>
      <w:ins w:id="1928" w:author="ΕΥΘΥ" w:date="2018-12-10T15:33:00Z">
        <w:r w:rsidRPr="0097388D">
          <w:rPr>
            <w:rFonts w:ascii="Verdana" w:hAnsi="Verdana"/>
            <w:sz w:val="20"/>
            <w:szCs w:val="20"/>
            <w:lang w:val="en-US"/>
          </w:rPr>
          <w:t>iii</w:t>
        </w:r>
        <w:r w:rsidRPr="0097388D">
          <w:rPr>
            <w:rFonts w:ascii="Verdana" w:hAnsi="Verdana"/>
            <w:sz w:val="20"/>
            <w:szCs w:val="20"/>
          </w:rPr>
          <w:t>)</w:t>
        </w:r>
        <w:r w:rsidR="0097388D" w:rsidRPr="0097388D">
          <w:rPr>
            <w:rFonts w:ascii="Verdana" w:hAnsi="Verdana"/>
            <w:sz w:val="20"/>
            <w:szCs w:val="20"/>
          </w:rPr>
          <w:t xml:space="preserve"> </w:t>
        </w:r>
        <w:r w:rsidRPr="0097388D">
          <w:rPr>
            <w:rFonts w:ascii="Verdana" w:hAnsi="Verdana"/>
            <w:sz w:val="20"/>
            <w:szCs w:val="20"/>
          </w:rPr>
          <w:tab/>
        </w:r>
        <w:proofErr w:type="gramStart"/>
        <w:r w:rsidRPr="0097388D">
          <w:rPr>
            <w:rFonts w:ascii="Verdana" w:hAnsi="Verdana"/>
            <w:sz w:val="20"/>
            <w:szCs w:val="20"/>
          </w:rPr>
          <w:t>από</w:t>
        </w:r>
        <w:proofErr w:type="gramEnd"/>
        <w:r w:rsidRPr="0097388D">
          <w:rPr>
            <w:rFonts w:ascii="Verdana" w:hAnsi="Verdana"/>
            <w:sz w:val="20"/>
            <w:szCs w:val="20"/>
          </w:rPr>
          <w:t xml:space="preserve"> το ΕΓΤΑΑ σύμφωνα με τα άρθρα 17, 26 ή 35 του Καν. 1305/2013 (Κανονισμός ΕΓΤΑΑ) και συμβάλλουν στην προτεραιότητα που ορίζεται στο άρθρο 5 (1) του Κανονισμού ΕΓΤΑΑ. Για πράξεις που χρηματοδοτούνται σύμφωνα με τα άρθρα 17 και 26 του Καν. ΕΓΤΑΑ, λαμβάνονται υπόψη μόνο οι πράξεις που υλοποιούνται από επιχειρησιακή ομάδα της ευρωπαϊκής σύμπραξης καινοτομίας και χρηματοδοτούνται βάσει του άρθρου 35 (1) (γ), </w:t>
        </w:r>
      </w:ins>
    </w:p>
    <w:p w14:paraId="2A151525" w14:textId="77777777" w:rsidR="00FA05F3" w:rsidRPr="0097388D" w:rsidRDefault="00FA05F3" w:rsidP="00FA05F3">
      <w:pPr>
        <w:pStyle w:val="Default"/>
        <w:spacing w:after="120" w:line="264" w:lineRule="auto"/>
        <w:ind w:left="1276" w:hanging="425"/>
        <w:jc w:val="both"/>
        <w:rPr>
          <w:ins w:id="1929" w:author="ΕΥΘΥ" w:date="2018-12-10T15:33:00Z"/>
          <w:rFonts w:ascii="Verdana" w:hAnsi="Verdana"/>
          <w:sz w:val="20"/>
          <w:szCs w:val="20"/>
        </w:rPr>
      </w:pPr>
      <w:ins w:id="1930" w:author="ΕΥΘΥ" w:date="2018-12-10T15:33:00Z">
        <w:r w:rsidRPr="0097388D">
          <w:rPr>
            <w:rFonts w:ascii="Verdana" w:hAnsi="Verdana"/>
            <w:sz w:val="20"/>
            <w:szCs w:val="20"/>
            <w:lang w:val="en-US"/>
          </w:rPr>
          <w:t>iv</w:t>
        </w:r>
        <w:r w:rsidRPr="0097388D">
          <w:rPr>
            <w:rFonts w:ascii="Verdana" w:hAnsi="Verdana"/>
            <w:sz w:val="20"/>
            <w:szCs w:val="20"/>
          </w:rPr>
          <w:t>)</w:t>
        </w:r>
        <w:r w:rsidR="0097388D" w:rsidRPr="0097388D">
          <w:rPr>
            <w:rFonts w:ascii="Verdana" w:hAnsi="Verdana"/>
            <w:sz w:val="20"/>
            <w:szCs w:val="20"/>
          </w:rPr>
          <w:t xml:space="preserve"> </w:t>
        </w:r>
        <w:r w:rsidR="0097388D" w:rsidRPr="0097388D">
          <w:rPr>
            <w:rFonts w:ascii="Verdana" w:hAnsi="Verdana"/>
            <w:sz w:val="20"/>
            <w:szCs w:val="20"/>
          </w:rPr>
          <w:tab/>
        </w:r>
        <w:proofErr w:type="gramStart"/>
        <w:r w:rsidRPr="0097388D">
          <w:rPr>
            <w:rFonts w:ascii="Verdana" w:hAnsi="Verdana"/>
            <w:sz w:val="20"/>
            <w:szCs w:val="20"/>
          </w:rPr>
          <w:t>από</w:t>
        </w:r>
        <w:proofErr w:type="gramEnd"/>
        <w:r w:rsidRPr="0097388D">
          <w:rPr>
            <w:rFonts w:ascii="Verdana" w:hAnsi="Verdana"/>
            <w:sz w:val="20"/>
            <w:szCs w:val="20"/>
          </w:rPr>
          <w:t xml:space="preserve"> το ΕΤΘΑ σύμφωνα με τα άρθρα 28, 37 ή 45 (5) της μελλοντικής νομικής πράξης της Ένωσης που θα καθορίσει τους όρους χρηματοδοτικής στήριξης της θαλάσσιας και αλιευτικής πολιτικής για την περίοδο προγραμματισμού 2014-2020.</w:t>
        </w:r>
      </w:ins>
    </w:p>
    <w:p w14:paraId="05D8E82A" w14:textId="77777777" w:rsidR="006B3F18" w:rsidRPr="0097388D" w:rsidRDefault="004F3427">
      <w:pPr>
        <w:pStyle w:val="CM4"/>
        <w:spacing w:before="0" w:after="120" w:line="264" w:lineRule="auto"/>
        <w:ind w:left="851" w:hanging="425"/>
        <w:jc w:val="both"/>
        <w:rPr>
          <w:rFonts w:ascii="Verdana" w:hAnsi="Verdana"/>
          <w:sz w:val="20"/>
          <w:szCs w:val="20"/>
        </w:rPr>
      </w:pPr>
      <w:r w:rsidRPr="0097388D">
        <w:rPr>
          <w:rFonts w:ascii="Verdana" w:hAnsi="Verdana"/>
          <w:sz w:val="20"/>
          <w:szCs w:val="20"/>
        </w:rPr>
        <w:t xml:space="preserve">γ) </w:t>
      </w:r>
      <w:r w:rsidR="00FA178D" w:rsidRPr="0097388D">
        <w:rPr>
          <w:rFonts w:ascii="Verdana" w:hAnsi="Verdana"/>
          <w:sz w:val="20"/>
          <w:szCs w:val="20"/>
        </w:rPr>
        <w:tab/>
      </w:r>
      <w:r w:rsidRPr="0097388D">
        <w:rPr>
          <w:rFonts w:ascii="Verdana" w:hAnsi="Verdana"/>
          <w:sz w:val="20"/>
          <w:szCs w:val="20"/>
        </w:rPr>
        <w:t>με την εφαρμογή ενός κατ' αποκοπή ποσοστού με μέγιστο όριο το 7% των συνολικώ</w:t>
      </w:r>
      <w:r w:rsidR="009301B6" w:rsidRPr="0097388D">
        <w:rPr>
          <w:rFonts w:ascii="Verdana" w:hAnsi="Verdana"/>
          <w:sz w:val="20"/>
          <w:szCs w:val="20"/>
        </w:rPr>
        <w:t>ν επιλέξιμων άμεσων δαπανών</w:t>
      </w:r>
      <w:r w:rsidRPr="0097388D">
        <w:rPr>
          <w:rFonts w:ascii="Verdana" w:hAnsi="Verdana"/>
          <w:sz w:val="20"/>
          <w:szCs w:val="20"/>
        </w:rPr>
        <w:t xml:space="preserve">, εκτός εάν ο δικαιούχος λαμβάνει επιχορήγηση για την λειτουργία του από τον κρατικό προϋπολογισμό, για τα ακόλουθα είδη πράξεων ή έργων που αποτελούν μέρος μιας πράξης, που υποστηρίζονται: </w:t>
      </w:r>
    </w:p>
    <w:p w14:paraId="6D4F3DD1" w14:textId="77777777" w:rsidR="006B3F18" w:rsidRPr="0097388D" w:rsidRDefault="004F3427">
      <w:pPr>
        <w:pStyle w:val="Default"/>
        <w:spacing w:after="120" w:line="264" w:lineRule="auto"/>
        <w:ind w:left="1276" w:hanging="425"/>
        <w:jc w:val="both"/>
        <w:rPr>
          <w:rFonts w:ascii="Verdana" w:hAnsi="Verdana"/>
          <w:sz w:val="20"/>
          <w:szCs w:val="20"/>
        </w:rPr>
      </w:pPr>
      <w:proofErr w:type="spellStart"/>
      <w:r w:rsidRPr="0097388D">
        <w:rPr>
          <w:rFonts w:ascii="Verdana" w:hAnsi="Verdana"/>
          <w:sz w:val="20"/>
          <w:szCs w:val="20"/>
          <w:lang w:val="en-US"/>
        </w:rPr>
        <w:t>i</w:t>
      </w:r>
      <w:proofErr w:type="spellEnd"/>
      <w:r w:rsidRPr="0097388D">
        <w:rPr>
          <w:rFonts w:ascii="Verdana" w:hAnsi="Verdana"/>
          <w:sz w:val="20"/>
          <w:szCs w:val="20"/>
        </w:rPr>
        <w:t xml:space="preserve">) </w:t>
      </w:r>
      <w:r w:rsidR="00FA178D" w:rsidRPr="0097388D">
        <w:rPr>
          <w:rFonts w:ascii="Verdana" w:hAnsi="Verdana"/>
          <w:sz w:val="20"/>
          <w:szCs w:val="20"/>
        </w:rPr>
        <w:tab/>
      </w:r>
      <w:proofErr w:type="gramStart"/>
      <w:r w:rsidRPr="0097388D">
        <w:rPr>
          <w:rFonts w:ascii="Verdana" w:hAnsi="Verdana"/>
          <w:sz w:val="20"/>
          <w:szCs w:val="20"/>
        </w:rPr>
        <w:t>από</w:t>
      </w:r>
      <w:proofErr w:type="gramEnd"/>
      <w:r w:rsidRPr="0097388D">
        <w:rPr>
          <w:rFonts w:ascii="Verdana" w:hAnsi="Verdana"/>
          <w:sz w:val="20"/>
          <w:szCs w:val="20"/>
        </w:rPr>
        <w:t xml:space="preserve"> το ΕΤΠΑ βάσει των κωδικών παρέμβασης 085, 086 ή 087 όπως ορίζονται στον πίνακα 1 του παραρτήματος I του εκτελεστικού Καν. 215/2014 και εκτελούνται βάσει μιας από τις επενδυτικές προτεραιότητες που ορίζονται στο άρθρο 5(5)(α) και (6)(δ) του Καν. 1301/2013 (Κανονισμός ΕΤΠΑ), </w:t>
      </w:r>
    </w:p>
    <w:p w14:paraId="14035B5D" w14:textId="77777777" w:rsidR="006B3F18" w:rsidRDefault="004F3427">
      <w:pPr>
        <w:pStyle w:val="Default"/>
        <w:spacing w:after="120" w:line="264" w:lineRule="auto"/>
        <w:ind w:left="1276" w:hanging="425"/>
        <w:jc w:val="both"/>
        <w:rPr>
          <w:rFonts w:ascii="Verdana" w:hAnsi="Verdana"/>
          <w:sz w:val="20"/>
          <w:szCs w:val="20"/>
        </w:rPr>
      </w:pPr>
      <w:r w:rsidRPr="0097388D">
        <w:rPr>
          <w:rFonts w:ascii="Verdana" w:hAnsi="Verdana"/>
          <w:sz w:val="20"/>
          <w:szCs w:val="20"/>
        </w:rPr>
        <w:t xml:space="preserve">ii) </w:t>
      </w:r>
      <w:r w:rsidR="00FA178D" w:rsidRPr="0097388D">
        <w:rPr>
          <w:rFonts w:ascii="Verdana" w:hAnsi="Verdana"/>
          <w:sz w:val="20"/>
          <w:szCs w:val="20"/>
        </w:rPr>
        <w:tab/>
      </w:r>
      <w:r w:rsidRPr="0097388D">
        <w:rPr>
          <w:rFonts w:ascii="Verdana" w:hAnsi="Verdana"/>
          <w:sz w:val="20"/>
          <w:szCs w:val="20"/>
        </w:rPr>
        <w:t>από το ΕΚΤ βάσει του κωδικού παρέμβασης 01 όπως ορίζεται στον πίνακα 6 του παραρτήματος I του εκτελεστικού Καν. 215/2014 και συμβάλλουν στη στήριξη της μετάβασης προς μια οικονομία χαμηλών εκπομπών διοξειδίου του άνθρακα, ανθεκτική στην κλιματική αλλαγή, ενεργειακά αποτελεσματική και περιβαλλοντικά βιώσιμη σύμφωνα με το άρθρο 3(2)(α) του Καν. 1304/2013 (Κανονισμός ΕΚΤ).</w:t>
      </w:r>
    </w:p>
    <w:p w14:paraId="5FD4A991" w14:textId="77777777" w:rsidR="00FC67FF" w:rsidRPr="00FC67FF" w:rsidRDefault="00FC67FF" w:rsidP="00FC67FF">
      <w:pPr>
        <w:pStyle w:val="Default"/>
        <w:spacing w:after="120"/>
        <w:ind w:left="1276" w:hanging="425"/>
        <w:jc w:val="both"/>
        <w:rPr>
          <w:ins w:id="1931" w:author="ΕΥΘΥ" w:date="2018-12-10T15:33:00Z"/>
          <w:rFonts w:ascii="Verdana" w:hAnsi="Verdana"/>
          <w:sz w:val="20"/>
          <w:szCs w:val="20"/>
        </w:rPr>
      </w:pPr>
      <w:ins w:id="1932" w:author="ΕΥΘΥ" w:date="2018-12-10T15:33:00Z">
        <w:r>
          <w:rPr>
            <w:rFonts w:ascii="Verdana" w:hAnsi="Verdana"/>
            <w:sz w:val="20"/>
            <w:szCs w:val="20"/>
          </w:rPr>
          <w:t>iii)</w:t>
        </w:r>
        <w:r>
          <w:rPr>
            <w:rFonts w:ascii="Verdana" w:hAnsi="Verdana"/>
            <w:sz w:val="20"/>
            <w:szCs w:val="20"/>
          </w:rPr>
          <w:tab/>
        </w:r>
        <w:r w:rsidRPr="00FC67FF">
          <w:rPr>
            <w:rFonts w:ascii="Verdana" w:hAnsi="Verdana"/>
            <w:sz w:val="20"/>
            <w:szCs w:val="20"/>
          </w:rPr>
          <w:t>από το ΕΓΤΑΑ σύμφωνα με τα άρθρα 17 και 25 του Καν. 1305/2013 (Κανονισμός ΕΓΤΑΑ) και συμβάλλουν στην προτεραιότητα που ορίζεται στο άρθρο 5 (4) ή (5) του Καν. ΕΓΤΑΑ,</w:t>
        </w:r>
      </w:ins>
    </w:p>
    <w:p w14:paraId="7C7A1503" w14:textId="77777777" w:rsidR="00FC67FF" w:rsidRPr="00800A6F" w:rsidRDefault="00FC67FF" w:rsidP="00FC67FF">
      <w:pPr>
        <w:pStyle w:val="Default"/>
        <w:spacing w:after="120" w:line="264" w:lineRule="auto"/>
        <w:ind w:left="1276" w:hanging="425"/>
        <w:jc w:val="both"/>
        <w:rPr>
          <w:ins w:id="1933" w:author="ΕΥΘΥ" w:date="2018-12-10T15:33:00Z"/>
          <w:rFonts w:ascii="Verdana" w:hAnsi="Verdana"/>
          <w:sz w:val="20"/>
          <w:szCs w:val="20"/>
        </w:rPr>
      </w:pPr>
      <w:ins w:id="1934" w:author="ΕΥΘΥ" w:date="2018-12-10T15:33:00Z">
        <w:r w:rsidRPr="00FC67FF">
          <w:rPr>
            <w:rFonts w:ascii="Verdana" w:hAnsi="Verdana"/>
            <w:sz w:val="20"/>
            <w:szCs w:val="20"/>
          </w:rPr>
          <w:t>iv)  από το ΕΤΘΑ σύμφωνα με τα άρθρα 36, 38, 39 (1), 46 (1)(ε) και (θ), 54 και 79γ (1)(β) της μελλοντικής νομικής πράξης της Ένωσης που θα καθορίσει τους όρους χρηματοδοτικής στήριξης της θαλάσσιας και αλιευτικής πολιτικής για την περίοδο προγραμματισμού 2014-2020.</w:t>
        </w:r>
      </w:ins>
    </w:p>
    <w:p w14:paraId="7284FF29" w14:textId="77777777" w:rsidR="006B3F18" w:rsidRDefault="004F3427">
      <w:pPr>
        <w:pStyle w:val="Default"/>
        <w:spacing w:after="120" w:line="264" w:lineRule="auto"/>
        <w:ind w:left="851" w:hanging="425"/>
        <w:jc w:val="both"/>
        <w:rPr>
          <w:rFonts w:ascii="Verdana" w:hAnsi="Verdana"/>
          <w:sz w:val="20"/>
          <w:szCs w:val="20"/>
        </w:rPr>
      </w:pPr>
      <w:r w:rsidRPr="009301B6">
        <w:rPr>
          <w:rFonts w:ascii="Verdana" w:hAnsi="Verdana"/>
          <w:sz w:val="20"/>
          <w:szCs w:val="20"/>
        </w:rPr>
        <w:t xml:space="preserve">δ) </w:t>
      </w:r>
      <w:r w:rsidR="00FA178D" w:rsidRPr="009301B6">
        <w:rPr>
          <w:rFonts w:ascii="Verdana" w:hAnsi="Verdana"/>
          <w:sz w:val="20"/>
          <w:szCs w:val="20"/>
        </w:rPr>
        <w:tab/>
      </w:r>
      <w:r w:rsidRPr="009301B6">
        <w:rPr>
          <w:rFonts w:ascii="Verdana" w:hAnsi="Verdana"/>
          <w:sz w:val="20"/>
          <w:szCs w:val="20"/>
        </w:rPr>
        <w:t>με την εφαρμογή ενός κατ</w:t>
      </w:r>
      <w:r w:rsidR="005D4951">
        <w:rPr>
          <w:rFonts w:ascii="Verdana" w:hAnsi="Verdana"/>
          <w:sz w:val="20"/>
          <w:szCs w:val="20"/>
        </w:rPr>
        <w:t xml:space="preserve">’ </w:t>
      </w:r>
      <w:r w:rsidRPr="009301B6">
        <w:rPr>
          <w:rFonts w:ascii="Verdana" w:hAnsi="Verdana"/>
          <w:sz w:val="20"/>
          <w:szCs w:val="20"/>
        </w:rPr>
        <w:t>αποκοπή ποσοστού που εγκρίθηκε από την ΕΕ στο πλαίσιο της περιόδου 2007-2013 υπό την προϋπόθεση ότι θα εφαρμοστεί στην περίοδο 2014-2020 με τους ίδιους όρους και προϋποθέσεις που ίσχυσαν για την περίοδο 2007-2013 και ιδίως σε ίδιες ή όμοιες κατηγορίες πράξεων ή/και δικαιούχων.</w:t>
      </w:r>
    </w:p>
    <w:p w14:paraId="733DB776" w14:textId="4DB4357B" w:rsidR="006B3F18" w:rsidRDefault="004F3427">
      <w:pPr>
        <w:pStyle w:val="CM4"/>
        <w:spacing w:before="0" w:after="120" w:line="264" w:lineRule="auto"/>
        <w:ind w:left="426" w:hanging="426"/>
        <w:jc w:val="both"/>
        <w:rPr>
          <w:rFonts w:ascii="Verdana" w:hAnsi="Verdana" w:cs="EU Albertina"/>
          <w:color w:val="19161B"/>
          <w:sz w:val="20"/>
          <w:szCs w:val="20"/>
        </w:rPr>
      </w:pPr>
      <w:r w:rsidRPr="004F3427">
        <w:rPr>
          <w:rFonts w:ascii="Verdana" w:hAnsi="Verdana" w:cs="EU Albertina"/>
          <w:color w:val="19161B"/>
          <w:sz w:val="20"/>
          <w:szCs w:val="20"/>
        </w:rPr>
        <w:t xml:space="preserve">2. </w:t>
      </w:r>
      <w:r w:rsidR="00FA178D">
        <w:rPr>
          <w:rFonts w:ascii="Verdana" w:hAnsi="Verdana" w:cs="EU Albertina"/>
          <w:color w:val="19161B"/>
          <w:sz w:val="20"/>
          <w:szCs w:val="20"/>
        </w:rPr>
        <w:tab/>
      </w:r>
      <w:r w:rsidRPr="004F3427">
        <w:rPr>
          <w:rFonts w:ascii="Verdana" w:hAnsi="Verdana" w:cs="EU Albertina"/>
          <w:color w:val="19161B"/>
          <w:sz w:val="20"/>
          <w:szCs w:val="20"/>
        </w:rPr>
        <w:t xml:space="preserve">Στην πρόσκληση υποβολής προτάσεων </w:t>
      </w:r>
      <w:del w:id="1935" w:author="ΕΥΘΥ" w:date="2018-12-10T15:33:00Z">
        <w:r w:rsidRPr="004F3427">
          <w:rPr>
            <w:rFonts w:ascii="Verdana" w:hAnsi="Verdana" w:cs="EU Albertina"/>
            <w:color w:val="19161B"/>
            <w:sz w:val="20"/>
            <w:szCs w:val="20"/>
          </w:rPr>
          <w:delText>και σε κάθε περίπτωση</w:delText>
        </w:r>
      </w:del>
      <w:ins w:id="1936" w:author="ΕΥΘΥ" w:date="2018-12-10T15:33:00Z">
        <w:r w:rsidR="00942371">
          <w:rPr>
            <w:rFonts w:ascii="Verdana" w:hAnsi="Verdana" w:cs="EU Albertina"/>
            <w:color w:val="19161B"/>
            <w:sz w:val="20"/>
            <w:szCs w:val="20"/>
          </w:rPr>
          <w:t>ή το αργότερο</w:t>
        </w:r>
      </w:ins>
      <w:r w:rsidR="00942371">
        <w:rPr>
          <w:rFonts w:ascii="Verdana" w:hAnsi="Verdana" w:cs="EU Albertina"/>
          <w:color w:val="19161B"/>
          <w:sz w:val="20"/>
          <w:szCs w:val="20"/>
        </w:rPr>
        <w:t xml:space="preserve"> </w:t>
      </w:r>
      <w:r w:rsidRPr="004F3427">
        <w:rPr>
          <w:rFonts w:ascii="Verdana" w:hAnsi="Verdana" w:cs="EU Albertina"/>
          <w:color w:val="19161B"/>
          <w:sz w:val="20"/>
          <w:szCs w:val="20"/>
        </w:rPr>
        <w:t>στην απόφαση ένταξης προσδιορίζονται οι άμεσες δαπάνες που χρησιμοποιούνται ως βάση υπολογισμού των έμμεσων δαπανών καθώς και το εφαρμοζόμενο ποσοστό για τον υπολογισμό τους. Με εξαίρεση την περίπτωση δ</w:t>
      </w:r>
      <w:del w:id="1937" w:author="ΕΥΘΥ" w:date="2018-12-10T15:33:00Z">
        <w:r w:rsidRPr="004F3427">
          <w:rPr>
            <w:rFonts w:ascii="Verdana" w:hAnsi="Verdana" w:cs="EU Albertina"/>
            <w:color w:val="19161B"/>
            <w:sz w:val="20"/>
            <w:szCs w:val="20"/>
          </w:rPr>
          <w:delText>),</w:delText>
        </w:r>
      </w:del>
      <w:ins w:id="1938" w:author="ΕΥΘΥ" w:date="2018-12-10T15:33:00Z">
        <w:r w:rsidRPr="004F3427">
          <w:rPr>
            <w:rFonts w:ascii="Verdana" w:hAnsi="Verdana" w:cs="EU Albertina"/>
            <w:color w:val="19161B"/>
            <w:sz w:val="20"/>
            <w:szCs w:val="20"/>
          </w:rPr>
          <w:t>)</w:t>
        </w:r>
        <w:r w:rsidR="0097388D">
          <w:rPr>
            <w:rFonts w:ascii="Verdana" w:hAnsi="Verdana" w:cs="EU Albertina"/>
            <w:color w:val="19161B"/>
            <w:sz w:val="20"/>
            <w:szCs w:val="20"/>
          </w:rPr>
          <w:t xml:space="preserve"> της παραγράφου 1</w:t>
        </w:r>
        <w:r w:rsidRPr="004F3427">
          <w:rPr>
            <w:rFonts w:ascii="Verdana" w:hAnsi="Verdana" w:cs="EU Albertina"/>
            <w:color w:val="19161B"/>
            <w:sz w:val="20"/>
            <w:szCs w:val="20"/>
          </w:rPr>
          <w:t>,</w:t>
        </w:r>
      </w:ins>
      <w:r w:rsidRPr="004F3427">
        <w:rPr>
          <w:rFonts w:ascii="Verdana" w:hAnsi="Verdana" w:cs="EU Albertina"/>
          <w:color w:val="19161B"/>
          <w:sz w:val="20"/>
          <w:szCs w:val="20"/>
        </w:rPr>
        <w:t xml:space="preserve"> η πρόσκληση μπορεί τεκμηριωμένα να προσδιορίζει χαμηλότερα ποσοστά από τα αναφερόμενα ανωτέρω εφόσον διασφαλίζεται η ισότιμη μεταχείριση των δικαιούχων.</w:t>
      </w:r>
    </w:p>
    <w:p w14:paraId="21B4158B" w14:textId="77777777" w:rsidR="006B3F18" w:rsidRDefault="004F3427">
      <w:pPr>
        <w:pStyle w:val="CM4"/>
        <w:spacing w:before="0" w:after="120" w:line="264" w:lineRule="auto"/>
        <w:ind w:left="426" w:hanging="426"/>
        <w:jc w:val="both"/>
        <w:rPr>
          <w:rFonts w:ascii="Verdana" w:hAnsi="Verdana" w:cs="EU Albertina"/>
          <w:color w:val="19161B"/>
          <w:sz w:val="20"/>
          <w:szCs w:val="20"/>
        </w:rPr>
      </w:pPr>
      <w:r w:rsidRPr="004F3427">
        <w:rPr>
          <w:rFonts w:ascii="Verdana" w:hAnsi="Verdana" w:cs="EU Albertina"/>
          <w:color w:val="19161B"/>
          <w:sz w:val="20"/>
          <w:szCs w:val="20"/>
        </w:rPr>
        <w:t xml:space="preserve">3. </w:t>
      </w:r>
      <w:r w:rsidR="00FA178D">
        <w:rPr>
          <w:rFonts w:ascii="Verdana" w:hAnsi="Verdana" w:cs="EU Albertina"/>
          <w:color w:val="19161B"/>
          <w:sz w:val="20"/>
          <w:szCs w:val="20"/>
        </w:rPr>
        <w:tab/>
      </w:r>
      <w:r w:rsidRPr="004F3427">
        <w:rPr>
          <w:rFonts w:ascii="Verdana" w:hAnsi="Verdana" w:cs="EU Albertina"/>
          <w:color w:val="19161B"/>
          <w:sz w:val="20"/>
          <w:szCs w:val="20"/>
        </w:rPr>
        <w:t>Σε πράξεις ή μέρη αυτών που αφορούν στη χρηματοδότηση της λειτουργίας του δικαιούχου (επιχορηγήσεις λειτουργίας) και όχι την υλοποίηση πράξης από αυτόν, οι κατ</w:t>
      </w:r>
      <w:r w:rsidR="005D4951">
        <w:rPr>
          <w:rFonts w:ascii="Verdana" w:hAnsi="Verdana" w:cs="EU Albertina"/>
          <w:color w:val="19161B"/>
          <w:sz w:val="20"/>
          <w:szCs w:val="20"/>
        </w:rPr>
        <w:t xml:space="preserve">’ </w:t>
      </w:r>
      <w:r w:rsidRPr="004F3427">
        <w:rPr>
          <w:rFonts w:ascii="Verdana" w:hAnsi="Verdana" w:cs="EU Albertina"/>
          <w:color w:val="19161B"/>
          <w:sz w:val="20"/>
          <w:szCs w:val="20"/>
        </w:rPr>
        <w:t xml:space="preserve">αποκοπή έμμεσες δαπάνες δεν είναι επιλέξιμες. </w:t>
      </w:r>
    </w:p>
    <w:p w14:paraId="14AB29B9" w14:textId="15748FBF" w:rsidR="00942371" w:rsidRDefault="006C7E57" w:rsidP="00EE01D4">
      <w:pPr>
        <w:pStyle w:val="CM4"/>
        <w:shd w:val="clear" w:color="auto" w:fill="FFFFFF" w:themeFill="background1"/>
        <w:spacing w:before="0" w:after="120" w:line="264" w:lineRule="auto"/>
        <w:ind w:left="426" w:hanging="426"/>
        <w:jc w:val="both"/>
        <w:rPr>
          <w:rFonts w:ascii="Verdana" w:hAnsi="Verdana" w:cs="EU Albertina"/>
          <w:color w:val="19161B"/>
          <w:sz w:val="20"/>
          <w:szCs w:val="20"/>
        </w:rPr>
      </w:pPr>
      <w:r w:rsidRPr="00EE01D4">
        <w:rPr>
          <w:rFonts w:ascii="Verdana" w:hAnsi="Verdana" w:cs="EU Albertina"/>
          <w:color w:val="19161B"/>
          <w:sz w:val="20"/>
          <w:szCs w:val="20"/>
        </w:rPr>
        <w:t xml:space="preserve">4. </w:t>
      </w:r>
      <w:r w:rsidRPr="00EE01D4">
        <w:rPr>
          <w:rFonts w:ascii="Verdana" w:hAnsi="Verdana" w:cs="EU Albertina"/>
          <w:color w:val="19161B"/>
          <w:sz w:val="20"/>
          <w:szCs w:val="20"/>
        </w:rPr>
        <w:tab/>
        <w:t>Σε πράξεις ή μέρη αυτών που υλοποιούνται από δικαιούχους οι οποίοι επιχορηγούνται για τη λειτουργία τους από οποιαδήποτε πηγή, οι κατ</w:t>
      </w:r>
      <w:r w:rsidR="005D4951">
        <w:rPr>
          <w:rFonts w:ascii="Verdana" w:hAnsi="Verdana" w:cs="EU Albertina"/>
          <w:color w:val="19161B"/>
          <w:sz w:val="20"/>
          <w:szCs w:val="20"/>
        </w:rPr>
        <w:t xml:space="preserve">’ </w:t>
      </w:r>
      <w:r w:rsidRPr="00EE01D4">
        <w:rPr>
          <w:rFonts w:ascii="Verdana" w:hAnsi="Verdana" w:cs="EU Albertina"/>
          <w:color w:val="19161B"/>
          <w:sz w:val="20"/>
          <w:szCs w:val="20"/>
        </w:rPr>
        <w:t xml:space="preserve">αποκοπή έμμεσες δαπάνες είναι επιλέξιμες υπό την προϋπόθεση ότι διασφαλίζεται η μη διπλή χρηματοδότηση </w:t>
      </w:r>
      <w:r w:rsidR="00BB231F">
        <w:rPr>
          <w:rFonts w:ascii="Verdana" w:hAnsi="Verdana" w:cs="EU Albertina"/>
          <w:color w:val="19161B"/>
          <w:sz w:val="20"/>
          <w:szCs w:val="20"/>
        </w:rPr>
        <w:t>τους</w:t>
      </w:r>
      <w:del w:id="1939" w:author="ΕΥΘΥ" w:date="2018-12-10T15:33:00Z">
        <w:r w:rsidRPr="00EE01D4">
          <w:rPr>
            <w:rFonts w:ascii="Verdana" w:hAnsi="Verdana" w:cs="EU Albertina"/>
            <w:color w:val="19161B"/>
            <w:sz w:val="20"/>
            <w:szCs w:val="20"/>
          </w:rPr>
          <w:delText xml:space="preserve"> και μέχρι το 100% αυτών.</w:delText>
        </w:r>
      </w:del>
      <w:ins w:id="1940" w:author="ΕΥΘΥ" w:date="2018-12-10T15:33:00Z">
        <w:r w:rsidR="00BB231F">
          <w:rPr>
            <w:rFonts w:ascii="Verdana" w:hAnsi="Verdana" w:cs="EU Albertina"/>
            <w:color w:val="19161B"/>
            <w:sz w:val="20"/>
            <w:szCs w:val="20"/>
          </w:rPr>
          <w:t>.</w:t>
        </w:r>
        <w:r w:rsidRPr="00EE01D4">
          <w:rPr>
            <w:rFonts w:ascii="Verdana" w:hAnsi="Verdana" w:cs="EU Albertina"/>
            <w:color w:val="19161B"/>
            <w:sz w:val="20"/>
            <w:szCs w:val="20"/>
          </w:rPr>
          <w:t xml:space="preserve"> </w:t>
        </w:r>
      </w:ins>
    </w:p>
    <w:p w14:paraId="056C68D7" w14:textId="33BB409E" w:rsidR="006B3F18" w:rsidRDefault="00EE01D4" w:rsidP="00EE01D4">
      <w:pPr>
        <w:pStyle w:val="CM4"/>
        <w:shd w:val="clear" w:color="auto" w:fill="FFFFFF" w:themeFill="background1"/>
        <w:spacing w:before="0" w:after="120" w:line="264" w:lineRule="auto"/>
        <w:ind w:left="426" w:hanging="426"/>
        <w:jc w:val="both"/>
        <w:rPr>
          <w:rFonts w:ascii="Verdana" w:hAnsi="Verdana" w:cs="EU Albertina"/>
          <w:color w:val="19161B"/>
          <w:sz w:val="20"/>
          <w:szCs w:val="20"/>
        </w:rPr>
      </w:pPr>
      <w:r>
        <w:rPr>
          <w:rFonts w:ascii="Verdana" w:hAnsi="Verdana" w:cs="EU Albertina"/>
          <w:color w:val="19161B"/>
          <w:sz w:val="20"/>
          <w:szCs w:val="20"/>
        </w:rPr>
        <w:t>5</w:t>
      </w:r>
      <w:r w:rsidR="00FA178D">
        <w:rPr>
          <w:rFonts w:ascii="Verdana" w:hAnsi="Verdana" w:cs="EU Albertina"/>
          <w:color w:val="19161B"/>
          <w:sz w:val="20"/>
          <w:szCs w:val="20"/>
        </w:rPr>
        <w:t>.</w:t>
      </w:r>
      <w:r w:rsidR="00FA178D">
        <w:rPr>
          <w:rFonts w:ascii="Verdana" w:hAnsi="Verdana" w:cs="EU Albertina"/>
          <w:color w:val="19161B"/>
          <w:sz w:val="20"/>
          <w:szCs w:val="20"/>
        </w:rPr>
        <w:tab/>
      </w:r>
      <w:r w:rsidR="004F3427" w:rsidRPr="004F3427">
        <w:rPr>
          <w:rFonts w:ascii="Verdana" w:hAnsi="Verdana" w:cs="EU Albertina"/>
          <w:color w:val="19161B"/>
          <w:sz w:val="20"/>
          <w:szCs w:val="20"/>
        </w:rPr>
        <w:t>Η επιλεξιμότητα των κατ</w:t>
      </w:r>
      <w:r w:rsidR="005D4951">
        <w:rPr>
          <w:rFonts w:ascii="Verdana" w:hAnsi="Verdana" w:cs="EU Albertina"/>
          <w:color w:val="19161B"/>
          <w:sz w:val="20"/>
          <w:szCs w:val="20"/>
        </w:rPr>
        <w:t xml:space="preserve">’ </w:t>
      </w:r>
      <w:r w:rsidR="004F3427" w:rsidRPr="004F3427">
        <w:rPr>
          <w:rFonts w:ascii="Verdana" w:hAnsi="Verdana" w:cs="EU Albertina"/>
          <w:color w:val="19161B"/>
          <w:sz w:val="20"/>
          <w:szCs w:val="20"/>
        </w:rPr>
        <w:t xml:space="preserve">αποκοπή έμμεσων δαπανών εξαρτάται από την επιλεξιμότητα των άμεσων δαπανών που αποτελούν τη βάση υπολογισμού </w:t>
      </w:r>
      <w:r w:rsidR="003022C9">
        <w:rPr>
          <w:rFonts w:ascii="Verdana" w:hAnsi="Verdana" w:cs="EU Albertina"/>
          <w:color w:val="19161B"/>
          <w:sz w:val="20"/>
          <w:szCs w:val="20"/>
        </w:rPr>
        <w:t>τους</w:t>
      </w:r>
      <w:del w:id="1941" w:author="ΕΥΘΥ" w:date="2018-12-10T15:33:00Z">
        <w:r w:rsidR="004F3427" w:rsidRPr="004F3427">
          <w:rPr>
            <w:rFonts w:ascii="Verdana" w:hAnsi="Verdana" w:cs="EU Albertina"/>
            <w:color w:val="19161B"/>
            <w:sz w:val="20"/>
            <w:szCs w:val="20"/>
          </w:rPr>
          <w:delText xml:space="preserve"> και πληρώνονται στο δικαιούχο μετά την επαλήθευση της επιλεξιμότητας των σχετικών άμεσων δαπανών.</w:delText>
        </w:r>
      </w:del>
      <w:ins w:id="1942" w:author="ΕΥΘΥ" w:date="2018-12-10T15:33:00Z">
        <w:r w:rsidR="003022C9">
          <w:rPr>
            <w:rFonts w:ascii="Verdana" w:hAnsi="Verdana" w:cs="EU Albertina"/>
            <w:color w:val="19161B"/>
            <w:sz w:val="20"/>
            <w:szCs w:val="20"/>
          </w:rPr>
          <w:t>.</w:t>
        </w:r>
      </w:ins>
      <w:r w:rsidR="004F3427" w:rsidRPr="004F3427">
        <w:rPr>
          <w:rFonts w:ascii="Verdana" w:hAnsi="Verdana" w:cs="EU Albertina"/>
          <w:color w:val="19161B"/>
          <w:sz w:val="20"/>
          <w:szCs w:val="20"/>
        </w:rPr>
        <w:t xml:space="preserve"> </w:t>
      </w:r>
      <w:proofErr w:type="spellStart"/>
      <w:r w:rsidR="004F3427" w:rsidRPr="004F3427">
        <w:rPr>
          <w:rFonts w:ascii="Verdana" w:hAnsi="Verdana" w:cs="EU Albertina"/>
          <w:color w:val="19161B"/>
          <w:sz w:val="20"/>
          <w:szCs w:val="20"/>
        </w:rPr>
        <w:t>Εμπροσθοβαρείς</w:t>
      </w:r>
      <w:proofErr w:type="spellEnd"/>
      <w:r w:rsidR="004F3427" w:rsidRPr="004F3427">
        <w:rPr>
          <w:rFonts w:ascii="Verdana" w:hAnsi="Verdana" w:cs="EU Albertina"/>
          <w:color w:val="19161B"/>
          <w:sz w:val="20"/>
          <w:szCs w:val="20"/>
        </w:rPr>
        <w:t xml:space="preserve"> έμμεσες δαπάνες δεν είναι επιλέξιμες ακόμα και αν αυτές επιβαρύνουν πραγματικά το δικαιούχο. </w:t>
      </w:r>
    </w:p>
    <w:p w14:paraId="2AFEB049" w14:textId="77777777" w:rsidR="006B3F18" w:rsidRDefault="00EE01D4">
      <w:pPr>
        <w:pStyle w:val="CM4"/>
        <w:spacing w:before="0" w:after="120" w:line="264" w:lineRule="auto"/>
        <w:ind w:left="426" w:hanging="426"/>
        <w:jc w:val="both"/>
        <w:rPr>
          <w:rFonts w:ascii="Verdana" w:hAnsi="Verdana" w:cs="EU Albertina"/>
          <w:color w:val="19161B"/>
          <w:sz w:val="20"/>
          <w:szCs w:val="20"/>
        </w:rPr>
      </w:pPr>
      <w:r>
        <w:rPr>
          <w:rFonts w:ascii="Verdana" w:hAnsi="Verdana" w:cs="EU Albertina"/>
          <w:color w:val="19161B"/>
          <w:sz w:val="20"/>
          <w:szCs w:val="20"/>
        </w:rPr>
        <w:t>6</w:t>
      </w:r>
      <w:r w:rsidR="004F3427" w:rsidRPr="004F3427">
        <w:rPr>
          <w:rFonts w:ascii="Verdana" w:hAnsi="Verdana" w:cs="EU Albertina"/>
          <w:color w:val="19161B"/>
          <w:sz w:val="20"/>
          <w:szCs w:val="20"/>
        </w:rPr>
        <w:t xml:space="preserve">. </w:t>
      </w:r>
      <w:r w:rsidR="00FA178D">
        <w:rPr>
          <w:rFonts w:ascii="Verdana" w:hAnsi="Verdana" w:cs="EU Albertina"/>
          <w:color w:val="19161B"/>
          <w:sz w:val="20"/>
          <w:szCs w:val="20"/>
        </w:rPr>
        <w:tab/>
      </w:r>
      <w:r w:rsidR="004F3427" w:rsidRPr="004F3427">
        <w:rPr>
          <w:rFonts w:ascii="Verdana" w:hAnsi="Verdana" w:cs="EU Albertina"/>
          <w:color w:val="19161B"/>
          <w:sz w:val="20"/>
          <w:szCs w:val="20"/>
        </w:rPr>
        <w:t>Κάθε μείωση των επιλέξιμων άμεσων δαπανών επί των οποίων υπολογίζονται οι κατ</w:t>
      </w:r>
      <w:r w:rsidR="005D4951">
        <w:rPr>
          <w:rFonts w:ascii="Verdana" w:hAnsi="Verdana" w:cs="EU Albertina"/>
          <w:color w:val="19161B"/>
          <w:sz w:val="20"/>
          <w:szCs w:val="20"/>
        </w:rPr>
        <w:t xml:space="preserve">’ </w:t>
      </w:r>
      <w:r w:rsidR="004F3427" w:rsidRPr="004F3427">
        <w:rPr>
          <w:rFonts w:ascii="Verdana" w:hAnsi="Verdana" w:cs="EU Albertina"/>
          <w:color w:val="19161B"/>
          <w:sz w:val="20"/>
          <w:szCs w:val="20"/>
        </w:rPr>
        <w:t xml:space="preserve">αποκοπή έμμεσες δαπάνες της πράξης μειώνει αντίστοιχα και το ποσό των επιλέξιμων έμμεσων δαπανών. </w:t>
      </w:r>
    </w:p>
    <w:p w14:paraId="07BDB27F" w14:textId="31AACA03" w:rsidR="006B3F18" w:rsidRPr="000A4C25" w:rsidRDefault="00605EC3">
      <w:pPr>
        <w:pStyle w:val="4"/>
        <w:numPr>
          <w:ilvl w:val="0"/>
          <w:numId w:val="0"/>
        </w:numPr>
        <w:spacing w:before="0" w:after="120"/>
        <w:ind w:left="426" w:hanging="426"/>
        <w:jc w:val="both"/>
        <w:rPr>
          <w:rFonts w:ascii="Verdana" w:hAnsi="Verdana"/>
          <w:i/>
          <w:sz w:val="20"/>
          <w:szCs w:val="20"/>
          <w:u w:val="none"/>
        </w:rPr>
      </w:pPr>
      <w:r w:rsidRPr="000A4C25">
        <w:rPr>
          <w:rFonts w:ascii="Verdana" w:hAnsi="Verdana"/>
          <w:i/>
          <w:sz w:val="20"/>
          <w:szCs w:val="20"/>
          <w:u w:val="none"/>
        </w:rPr>
        <w:t>Β</w:t>
      </w:r>
      <w:r w:rsidR="000A4C25" w:rsidRPr="000A4C25">
        <w:rPr>
          <w:rFonts w:ascii="Verdana" w:hAnsi="Verdana"/>
          <w:i/>
          <w:sz w:val="20"/>
          <w:szCs w:val="20"/>
          <w:u w:val="none"/>
        </w:rPr>
        <w:t>. Δαπάνες πράξεων</w:t>
      </w:r>
      <w:del w:id="1943" w:author="ΕΥΘΥ" w:date="2018-12-10T15:33:00Z">
        <w:r w:rsidR="000A4C25" w:rsidRPr="000A4C25">
          <w:rPr>
            <w:rFonts w:ascii="Verdana" w:hAnsi="Verdana"/>
            <w:i/>
            <w:sz w:val="20"/>
            <w:szCs w:val="20"/>
            <w:u w:val="none"/>
          </w:rPr>
          <w:delText xml:space="preserve"> ΕΚΤ</w:delText>
        </w:r>
      </w:del>
      <w:r w:rsidR="000A4C25" w:rsidRPr="000A4C25">
        <w:rPr>
          <w:rFonts w:ascii="Verdana" w:hAnsi="Verdana"/>
          <w:i/>
          <w:sz w:val="20"/>
          <w:szCs w:val="20"/>
          <w:u w:val="none"/>
        </w:rPr>
        <w:t xml:space="preserve"> εκτός των άμεσων </w:t>
      </w:r>
      <w:r w:rsidR="00C64924">
        <w:rPr>
          <w:rFonts w:ascii="Verdana" w:hAnsi="Verdana"/>
          <w:i/>
          <w:sz w:val="20"/>
          <w:szCs w:val="20"/>
          <w:u w:val="none"/>
        </w:rPr>
        <w:t>δαπανών</w:t>
      </w:r>
      <w:r w:rsidR="000A4C25" w:rsidRPr="000A4C25">
        <w:rPr>
          <w:rFonts w:ascii="Verdana" w:hAnsi="Verdana"/>
          <w:i/>
          <w:sz w:val="20"/>
          <w:szCs w:val="20"/>
          <w:u w:val="none"/>
        </w:rPr>
        <w:t xml:space="preserve"> προσωπικού </w:t>
      </w:r>
    </w:p>
    <w:p w14:paraId="13755AAD" w14:textId="00149C0D" w:rsidR="006B3F18" w:rsidRDefault="004F3427" w:rsidP="00AA609D">
      <w:pPr>
        <w:pStyle w:val="CM4"/>
        <w:tabs>
          <w:tab w:val="left" w:pos="426"/>
        </w:tabs>
        <w:spacing w:before="0" w:after="120" w:line="264" w:lineRule="auto"/>
        <w:ind w:left="420" w:hanging="420"/>
        <w:jc w:val="both"/>
        <w:rPr>
          <w:rFonts w:ascii="Verdana" w:hAnsi="Verdana" w:cs="EU Albertina"/>
          <w:color w:val="19161B"/>
          <w:sz w:val="20"/>
          <w:szCs w:val="20"/>
        </w:rPr>
      </w:pPr>
      <w:del w:id="1944" w:author="ΕΥΘΥ" w:date="2018-12-10T15:33:00Z">
        <w:r w:rsidRPr="000A4C25">
          <w:rPr>
            <w:rFonts w:ascii="Verdana" w:hAnsi="Verdana" w:cs="EU Albertina"/>
            <w:color w:val="19161B"/>
            <w:sz w:val="20"/>
            <w:szCs w:val="20"/>
          </w:rPr>
          <w:delText xml:space="preserve">Σε πράξεις που χρηματοδοτούνται από το ΕΚΤ </w:delText>
        </w:r>
      </w:del>
      <w:ins w:id="1945" w:author="ΕΥΘΥ" w:date="2018-12-10T15:33:00Z">
        <w:r w:rsidR="00AA609D">
          <w:rPr>
            <w:rFonts w:ascii="Verdana" w:hAnsi="Verdana" w:cs="EU Albertina"/>
            <w:color w:val="19161B"/>
            <w:sz w:val="20"/>
            <w:szCs w:val="20"/>
          </w:rPr>
          <w:t>1.</w:t>
        </w:r>
        <w:r w:rsidR="00AA609D">
          <w:rPr>
            <w:rFonts w:ascii="Verdana" w:hAnsi="Verdana" w:cs="EU Albertina"/>
            <w:color w:val="19161B"/>
            <w:sz w:val="20"/>
            <w:szCs w:val="20"/>
          </w:rPr>
          <w:tab/>
        </w:r>
      </w:ins>
      <w:r w:rsidR="00AA609D">
        <w:rPr>
          <w:rFonts w:ascii="Verdana" w:hAnsi="Verdana" w:cs="EU Albertina"/>
          <w:color w:val="19161B"/>
          <w:sz w:val="20"/>
          <w:szCs w:val="20"/>
        </w:rPr>
        <w:t>Ο</w:t>
      </w:r>
      <w:r w:rsidRPr="000A4C25">
        <w:rPr>
          <w:rFonts w:ascii="Verdana" w:hAnsi="Verdana" w:cs="EU Albertina"/>
          <w:color w:val="19161B"/>
          <w:sz w:val="20"/>
          <w:szCs w:val="20"/>
        </w:rPr>
        <w:t xml:space="preserve">ι επιλέξιμες δαπάνες μίας πράξης εξαιρουμένων των άμεσων δαπανών προσωπικού μπορούν να υπολογίζονται με την εφαρμογή </w:t>
      </w:r>
      <w:r w:rsidR="002F00AC" w:rsidRPr="000A4C25">
        <w:rPr>
          <w:rFonts w:ascii="Verdana" w:hAnsi="Verdana" w:cs="EU Albertina"/>
          <w:color w:val="19161B"/>
          <w:sz w:val="20"/>
          <w:szCs w:val="20"/>
        </w:rPr>
        <w:t xml:space="preserve">ενός </w:t>
      </w:r>
      <w:r w:rsidRPr="000A4C25">
        <w:rPr>
          <w:rFonts w:ascii="Verdana" w:hAnsi="Verdana" w:cs="EU Albertina"/>
          <w:color w:val="19161B"/>
          <w:sz w:val="20"/>
          <w:szCs w:val="20"/>
        </w:rPr>
        <w:t xml:space="preserve">σταθερού ποσοστού ύψους έως 40% </w:t>
      </w:r>
      <w:r w:rsidR="002F00AC" w:rsidRPr="000A4C25">
        <w:rPr>
          <w:rFonts w:ascii="Verdana" w:hAnsi="Verdana" w:cs="EU Albertina"/>
          <w:color w:val="19161B"/>
          <w:sz w:val="20"/>
          <w:szCs w:val="20"/>
        </w:rPr>
        <w:t xml:space="preserve">επί </w:t>
      </w:r>
      <w:r w:rsidRPr="000A4C25">
        <w:rPr>
          <w:rFonts w:ascii="Verdana" w:hAnsi="Verdana" w:cs="EU Albertina"/>
          <w:color w:val="19161B"/>
          <w:sz w:val="20"/>
          <w:szCs w:val="20"/>
        </w:rPr>
        <w:t>των επιλέξιμων άμεσων δαπανών</w:t>
      </w:r>
      <w:r w:rsidR="002F00AC" w:rsidRPr="000A4C25">
        <w:rPr>
          <w:rFonts w:ascii="Verdana" w:hAnsi="Verdana" w:cs="EU Albertina"/>
          <w:color w:val="19161B"/>
          <w:sz w:val="20"/>
          <w:szCs w:val="20"/>
        </w:rPr>
        <w:t xml:space="preserve"> προσωπικού, χωρίς προηγούμενο</w:t>
      </w:r>
      <w:r w:rsidRPr="000A4C25">
        <w:rPr>
          <w:rFonts w:ascii="Verdana" w:hAnsi="Verdana" w:cs="EU Albertina"/>
          <w:color w:val="19161B"/>
          <w:sz w:val="20"/>
          <w:szCs w:val="20"/>
        </w:rPr>
        <w:t xml:space="preserve"> υπολογισμ</w:t>
      </w:r>
      <w:r w:rsidR="002F00AC" w:rsidRPr="000A4C25">
        <w:rPr>
          <w:rFonts w:ascii="Verdana" w:hAnsi="Verdana" w:cs="EU Albertina"/>
          <w:color w:val="19161B"/>
          <w:sz w:val="20"/>
          <w:szCs w:val="20"/>
        </w:rPr>
        <w:t>ό</w:t>
      </w:r>
      <w:r w:rsidRPr="000A4C25">
        <w:rPr>
          <w:rFonts w:ascii="Verdana" w:hAnsi="Verdana" w:cs="EU Albertina"/>
          <w:color w:val="19161B"/>
          <w:sz w:val="20"/>
          <w:szCs w:val="20"/>
        </w:rPr>
        <w:t xml:space="preserve"> για τον προσδιορισμό του εφαρμοζόμενου ποσοστού. Το κατ</w:t>
      </w:r>
      <w:r w:rsidR="005D4951">
        <w:rPr>
          <w:rFonts w:ascii="Verdana" w:hAnsi="Verdana" w:cs="EU Albertina"/>
          <w:color w:val="19161B"/>
          <w:sz w:val="20"/>
          <w:szCs w:val="20"/>
        </w:rPr>
        <w:t xml:space="preserve">’ </w:t>
      </w:r>
      <w:r w:rsidRPr="000A4C25">
        <w:rPr>
          <w:rFonts w:ascii="Verdana" w:hAnsi="Verdana" w:cs="EU Albertina"/>
          <w:color w:val="19161B"/>
          <w:sz w:val="20"/>
          <w:szCs w:val="20"/>
        </w:rPr>
        <w:t xml:space="preserve">αποκοπή υπολογιζόμενο ποσό από την εφαρμογή του ποσοστού καλύπτει τόσο τις λοιπές άμεσες δαπάνες της πράξης όσο και τις έμμεσες δαπάνες. </w:t>
      </w:r>
    </w:p>
    <w:p w14:paraId="18245C97" w14:textId="77777777" w:rsidR="00AA609D" w:rsidRPr="00AA609D" w:rsidRDefault="00AA609D" w:rsidP="00AA609D">
      <w:pPr>
        <w:pStyle w:val="CM4"/>
        <w:spacing w:before="0" w:after="120" w:line="264" w:lineRule="auto"/>
        <w:ind w:left="420"/>
        <w:jc w:val="both"/>
        <w:rPr>
          <w:ins w:id="1946" w:author="ΕΥΘΥ" w:date="2018-12-10T15:33:00Z"/>
          <w:rFonts w:ascii="Verdana" w:hAnsi="Verdana" w:cs="EU Albertina"/>
          <w:color w:val="19161B"/>
          <w:sz w:val="20"/>
          <w:szCs w:val="20"/>
        </w:rPr>
      </w:pPr>
      <w:ins w:id="1947" w:author="ΕΥΘΥ" w:date="2018-12-10T15:33:00Z">
        <w:r w:rsidRPr="00AA609D">
          <w:rPr>
            <w:rFonts w:ascii="Verdana" w:hAnsi="Verdana" w:cs="EU Albertina"/>
            <w:color w:val="19161B"/>
            <w:sz w:val="20"/>
            <w:szCs w:val="20"/>
          </w:rPr>
          <w:t>Για τις πράξεις που λαμβάνουν στήριξη από το ΕΚΤ, το ΕΤΠΑ ή το ΕΓΤΑΑ, οι μισθοί και τα επιδόματα που καταβάλλονται στους συμμετέχοντες θεωρούνται πρόσθετες επιλέξιμες δαπάνες που δεν περιλαμβάνονται στο κατ’ αποκοπή ποσοστό.</w:t>
        </w:r>
      </w:ins>
    </w:p>
    <w:p w14:paraId="4600DA1B" w14:textId="6E195666" w:rsidR="00AA609D" w:rsidRDefault="00AA609D" w:rsidP="00AA609D">
      <w:pPr>
        <w:pStyle w:val="CM4"/>
        <w:spacing w:before="0" w:after="120" w:line="264" w:lineRule="auto"/>
        <w:ind w:left="420" w:hanging="420"/>
        <w:jc w:val="both"/>
        <w:rPr>
          <w:ins w:id="1948" w:author="ΕΥΘΥ" w:date="2018-12-10T15:33:00Z"/>
          <w:rFonts w:ascii="Verdana" w:hAnsi="Verdana" w:cs="EU Albertina"/>
          <w:color w:val="19161B"/>
          <w:sz w:val="20"/>
          <w:szCs w:val="20"/>
        </w:rPr>
      </w:pPr>
      <w:ins w:id="1949" w:author="ΕΥΘΥ" w:date="2018-12-10T15:33:00Z">
        <w:r w:rsidRPr="00AA609D">
          <w:rPr>
            <w:rFonts w:ascii="Verdana" w:hAnsi="Verdana" w:cs="EU Albertina"/>
            <w:color w:val="19161B"/>
            <w:sz w:val="20"/>
            <w:szCs w:val="20"/>
          </w:rPr>
          <w:t>2.</w:t>
        </w:r>
        <w:r>
          <w:rPr>
            <w:rFonts w:ascii="Verdana" w:hAnsi="Verdana" w:cs="EU Albertina"/>
            <w:color w:val="19161B"/>
            <w:sz w:val="20"/>
            <w:szCs w:val="20"/>
          </w:rPr>
          <w:tab/>
        </w:r>
        <w:r w:rsidRPr="00AA609D">
          <w:rPr>
            <w:rFonts w:ascii="Verdana" w:hAnsi="Verdana" w:cs="EU Albertina"/>
            <w:color w:val="19161B"/>
            <w:sz w:val="20"/>
            <w:szCs w:val="20"/>
          </w:rPr>
          <w:t>Το κατ’ αποκοπή ποσοστό που αναφέρεται στην παράγραφο 1 δεν εφαρμόζεται σε δαπάνες προσωπικού που έχουν υπολογιστεί βάσε</w:t>
        </w:r>
        <w:r>
          <w:rPr>
            <w:rFonts w:ascii="Verdana" w:hAnsi="Verdana" w:cs="EU Albertina"/>
            <w:color w:val="19161B"/>
            <w:sz w:val="20"/>
            <w:szCs w:val="20"/>
          </w:rPr>
          <w:t>ι κατ’ αποκοπή ποσοστού</w:t>
        </w:r>
        <w:r w:rsidR="003022C9">
          <w:rPr>
            <w:rFonts w:ascii="Verdana" w:hAnsi="Verdana" w:cs="EU Albertina"/>
            <w:color w:val="19161B"/>
            <w:sz w:val="20"/>
            <w:szCs w:val="20"/>
          </w:rPr>
          <w:t xml:space="preserve"> σύμφωνα με την παράγραφο Γ του παρόντος άρθρου.</w:t>
        </w:r>
      </w:ins>
    </w:p>
    <w:p w14:paraId="29BC2210" w14:textId="77777777" w:rsidR="007E0297" w:rsidRPr="007E0297" w:rsidRDefault="007E0297" w:rsidP="007E0297">
      <w:pPr>
        <w:pStyle w:val="4"/>
        <w:numPr>
          <w:ilvl w:val="0"/>
          <w:numId w:val="0"/>
        </w:numPr>
        <w:spacing w:before="0" w:after="120"/>
        <w:ind w:left="426" w:hanging="426"/>
        <w:jc w:val="both"/>
        <w:rPr>
          <w:ins w:id="1950" w:author="ΕΥΘΥ" w:date="2018-12-10T15:33:00Z"/>
          <w:rFonts w:ascii="Verdana" w:hAnsi="Verdana"/>
          <w:i/>
          <w:sz w:val="20"/>
          <w:szCs w:val="20"/>
          <w:u w:val="none"/>
        </w:rPr>
      </w:pPr>
      <w:ins w:id="1951" w:author="ΕΥΘΥ" w:date="2018-12-10T15:33:00Z">
        <w:r>
          <w:rPr>
            <w:rFonts w:ascii="Verdana" w:hAnsi="Verdana"/>
            <w:i/>
            <w:sz w:val="20"/>
            <w:szCs w:val="20"/>
            <w:u w:val="none"/>
          </w:rPr>
          <w:t>Γ.</w:t>
        </w:r>
        <w:r>
          <w:rPr>
            <w:rFonts w:ascii="Verdana" w:hAnsi="Verdana"/>
            <w:i/>
            <w:sz w:val="20"/>
            <w:szCs w:val="20"/>
            <w:u w:val="none"/>
          </w:rPr>
          <w:tab/>
        </w:r>
        <w:r w:rsidRPr="007E0297">
          <w:rPr>
            <w:rFonts w:ascii="Verdana" w:hAnsi="Verdana"/>
            <w:i/>
            <w:sz w:val="20"/>
            <w:szCs w:val="20"/>
            <w:u w:val="none"/>
          </w:rPr>
          <w:t xml:space="preserve">Δαπάνες προσωπικού </w:t>
        </w:r>
      </w:ins>
    </w:p>
    <w:p w14:paraId="31739B00" w14:textId="77777777" w:rsidR="007E0297" w:rsidRDefault="007E0297" w:rsidP="0097388D">
      <w:pPr>
        <w:pStyle w:val="CM4"/>
        <w:shd w:val="clear" w:color="auto" w:fill="FFFFFF" w:themeFill="background1"/>
        <w:spacing w:before="0" w:after="120" w:line="264" w:lineRule="auto"/>
        <w:jc w:val="both"/>
        <w:rPr>
          <w:ins w:id="1952" w:author="ΕΥΘΥ" w:date="2018-12-10T15:33:00Z"/>
          <w:rFonts w:ascii="Verdana" w:hAnsi="Verdana" w:cs="EU Albertina"/>
          <w:color w:val="19161B"/>
          <w:sz w:val="20"/>
          <w:szCs w:val="20"/>
        </w:rPr>
      </w:pPr>
      <w:ins w:id="1953" w:author="ΕΥΘΥ" w:date="2018-12-10T15:33:00Z">
        <w:r w:rsidRPr="007E0297">
          <w:rPr>
            <w:rFonts w:ascii="Verdana" w:hAnsi="Verdana" w:cs="EU Albertina"/>
            <w:color w:val="19161B"/>
            <w:sz w:val="20"/>
            <w:szCs w:val="20"/>
          </w:rPr>
          <w:t xml:space="preserve">Οι </w:t>
        </w:r>
        <w:r w:rsidR="00FB58A1">
          <w:rPr>
            <w:rFonts w:ascii="Verdana" w:hAnsi="Verdana" w:cs="EU Albertina"/>
            <w:color w:val="19161B"/>
            <w:sz w:val="20"/>
            <w:szCs w:val="20"/>
          </w:rPr>
          <w:t xml:space="preserve">συνολικές </w:t>
        </w:r>
        <w:r w:rsidRPr="007E0297">
          <w:rPr>
            <w:rFonts w:ascii="Verdana" w:hAnsi="Verdana" w:cs="EU Albertina"/>
            <w:color w:val="19161B"/>
            <w:sz w:val="20"/>
            <w:szCs w:val="20"/>
          </w:rPr>
          <w:t>άμεσες δαπάνες προσωπικού μιας πράξης</w:t>
        </w:r>
        <w:r w:rsidR="00FB58A1">
          <w:rPr>
            <w:rFonts w:ascii="Verdana" w:hAnsi="Verdana" w:cs="EU Albertina"/>
            <w:color w:val="19161B"/>
            <w:sz w:val="20"/>
            <w:szCs w:val="20"/>
          </w:rPr>
          <w:t xml:space="preserve"> </w:t>
        </w:r>
        <w:r w:rsidR="0097388D">
          <w:rPr>
            <w:rFonts w:ascii="Verdana" w:hAnsi="Verdana" w:cs="EU Albertina"/>
            <w:color w:val="19161B"/>
            <w:sz w:val="20"/>
            <w:szCs w:val="20"/>
          </w:rPr>
          <w:t>μπορεί</w:t>
        </w:r>
        <w:r w:rsidRPr="007E0297">
          <w:rPr>
            <w:rFonts w:ascii="Verdana" w:hAnsi="Verdana" w:cs="EU Albertina"/>
            <w:color w:val="19161B"/>
            <w:sz w:val="20"/>
            <w:szCs w:val="20"/>
          </w:rPr>
          <w:t xml:space="preserve"> να υπολογίζονται </w:t>
        </w:r>
        <w:r w:rsidR="00FB58A1">
          <w:rPr>
            <w:rFonts w:ascii="Verdana" w:hAnsi="Verdana" w:cs="EU Albertina"/>
            <w:color w:val="19161B"/>
            <w:sz w:val="20"/>
            <w:szCs w:val="20"/>
          </w:rPr>
          <w:t xml:space="preserve">με την εφαρμογή </w:t>
        </w:r>
        <w:r w:rsidR="000E041D">
          <w:rPr>
            <w:rFonts w:ascii="Verdana" w:hAnsi="Verdana" w:cs="EU Albertina"/>
            <w:color w:val="19161B"/>
            <w:sz w:val="20"/>
            <w:szCs w:val="20"/>
          </w:rPr>
          <w:t xml:space="preserve">ενός </w:t>
        </w:r>
        <w:r w:rsidR="00FB58A1">
          <w:rPr>
            <w:rFonts w:ascii="Verdana" w:hAnsi="Verdana" w:cs="EU Albertina"/>
            <w:color w:val="19161B"/>
            <w:sz w:val="20"/>
            <w:szCs w:val="20"/>
          </w:rPr>
          <w:t xml:space="preserve">σταθερού </w:t>
        </w:r>
        <w:r w:rsidRPr="007E0297">
          <w:rPr>
            <w:rFonts w:ascii="Verdana" w:hAnsi="Verdana" w:cs="EU Albertina"/>
            <w:color w:val="19161B"/>
            <w:sz w:val="20"/>
            <w:szCs w:val="20"/>
          </w:rPr>
          <w:t>κατ’ αποκοπή ποσοστ</w:t>
        </w:r>
        <w:r w:rsidR="00FB58A1">
          <w:rPr>
            <w:rFonts w:ascii="Verdana" w:hAnsi="Verdana" w:cs="EU Albertina"/>
            <w:color w:val="19161B"/>
            <w:sz w:val="20"/>
            <w:szCs w:val="20"/>
          </w:rPr>
          <w:t>ού</w:t>
        </w:r>
        <w:r w:rsidRPr="007E0297">
          <w:rPr>
            <w:rFonts w:ascii="Verdana" w:hAnsi="Verdana" w:cs="EU Albertina"/>
            <w:color w:val="19161B"/>
            <w:sz w:val="20"/>
            <w:szCs w:val="20"/>
          </w:rPr>
          <w:t xml:space="preserve"> </w:t>
        </w:r>
        <w:r w:rsidR="00FB58A1">
          <w:rPr>
            <w:rFonts w:ascii="Verdana" w:hAnsi="Verdana" w:cs="EU Albertina"/>
            <w:color w:val="19161B"/>
            <w:sz w:val="20"/>
            <w:szCs w:val="20"/>
          </w:rPr>
          <w:t xml:space="preserve">έως </w:t>
        </w:r>
        <w:r w:rsidRPr="007E0297">
          <w:rPr>
            <w:rFonts w:ascii="Verdana" w:hAnsi="Verdana" w:cs="EU Albertina"/>
            <w:color w:val="19161B"/>
            <w:sz w:val="20"/>
            <w:szCs w:val="20"/>
          </w:rPr>
          <w:t xml:space="preserve">20% </w:t>
        </w:r>
        <w:r w:rsidR="00FB58A1">
          <w:rPr>
            <w:rFonts w:ascii="Verdana" w:hAnsi="Verdana" w:cs="EU Albertina"/>
            <w:color w:val="19161B"/>
            <w:sz w:val="20"/>
            <w:szCs w:val="20"/>
          </w:rPr>
          <w:t xml:space="preserve">επί </w:t>
        </w:r>
        <w:r w:rsidRPr="007E0297">
          <w:rPr>
            <w:rFonts w:ascii="Verdana" w:hAnsi="Verdana" w:cs="EU Albertina"/>
            <w:color w:val="19161B"/>
            <w:sz w:val="20"/>
            <w:szCs w:val="20"/>
          </w:rPr>
          <w:t xml:space="preserve">των </w:t>
        </w:r>
        <w:r w:rsidR="00FB58A1">
          <w:rPr>
            <w:rFonts w:ascii="Verdana" w:hAnsi="Verdana" w:cs="EU Albertina"/>
            <w:color w:val="19161B"/>
            <w:sz w:val="20"/>
            <w:szCs w:val="20"/>
          </w:rPr>
          <w:t xml:space="preserve">επιλέξιμων </w:t>
        </w:r>
        <w:r w:rsidRPr="007E0297">
          <w:rPr>
            <w:rFonts w:ascii="Verdana" w:hAnsi="Verdana" w:cs="EU Albertina"/>
            <w:color w:val="19161B"/>
            <w:sz w:val="20"/>
            <w:szCs w:val="20"/>
          </w:rPr>
          <w:t>άμεσων δαπανών</w:t>
        </w:r>
        <w:r w:rsidR="00CE46AD">
          <w:rPr>
            <w:rFonts w:ascii="Verdana" w:hAnsi="Verdana" w:cs="EU Albertina"/>
            <w:color w:val="19161B"/>
            <w:sz w:val="20"/>
            <w:szCs w:val="20"/>
          </w:rPr>
          <w:t>,</w:t>
        </w:r>
        <w:r w:rsidRPr="007E0297">
          <w:rPr>
            <w:rFonts w:ascii="Verdana" w:hAnsi="Verdana" w:cs="EU Albertina"/>
            <w:color w:val="19161B"/>
            <w:sz w:val="20"/>
            <w:szCs w:val="20"/>
          </w:rPr>
          <w:t xml:space="preserve"> άλλων από τις δαπάνες προσωπικού</w:t>
        </w:r>
        <w:r w:rsidR="00CE46AD">
          <w:rPr>
            <w:rFonts w:ascii="Verdana" w:hAnsi="Verdana" w:cs="EU Albertina"/>
            <w:color w:val="19161B"/>
            <w:sz w:val="20"/>
            <w:szCs w:val="20"/>
          </w:rPr>
          <w:t>,</w:t>
        </w:r>
        <w:r w:rsidRPr="007E0297">
          <w:rPr>
            <w:rFonts w:ascii="Verdana" w:hAnsi="Verdana" w:cs="EU Albertina"/>
            <w:color w:val="19161B"/>
            <w:sz w:val="20"/>
            <w:szCs w:val="20"/>
          </w:rPr>
          <w:t xml:space="preserve"> της εν λόγω πράξης</w:t>
        </w:r>
        <w:r w:rsidR="00A443EB">
          <w:rPr>
            <w:rFonts w:ascii="Verdana" w:hAnsi="Verdana" w:cs="EU Albertina"/>
            <w:color w:val="19161B"/>
            <w:sz w:val="20"/>
            <w:szCs w:val="20"/>
          </w:rPr>
          <w:t>.</w:t>
        </w:r>
        <w:r w:rsidRPr="007E0297">
          <w:rPr>
            <w:rFonts w:ascii="Verdana" w:hAnsi="Verdana" w:cs="EU Albertina"/>
            <w:color w:val="19161B"/>
            <w:sz w:val="20"/>
            <w:szCs w:val="20"/>
          </w:rPr>
          <w:t xml:space="preserve"> </w:t>
        </w:r>
        <w:r w:rsidR="000E041D">
          <w:rPr>
            <w:rFonts w:ascii="Verdana" w:hAnsi="Verdana" w:cs="EU Albertina"/>
            <w:color w:val="19161B"/>
            <w:sz w:val="20"/>
            <w:szCs w:val="20"/>
          </w:rPr>
          <w:t xml:space="preserve">Δεν απαιτούνται υπολογισμοί για τον προσδιορισμό του εφαρμοζόμενου ποσοστού </w:t>
        </w:r>
        <w:r w:rsidRPr="007E0297">
          <w:rPr>
            <w:rFonts w:ascii="Verdana" w:hAnsi="Verdana" w:cs="EU Albertina"/>
            <w:color w:val="19161B"/>
            <w:sz w:val="20"/>
            <w:szCs w:val="20"/>
          </w:rPr>
          <w:t xml:space="preserve">υπό την προϋπόθεση ότι </w:t>
        </w:r>
        <w:r w:rsidR="00FB58A1">
          <w:rPr>
            <w:rFonts w:ascii="Verdana" w:hAnsi="Verdana" w:cs="EU Albertina"/>
            <w:color w:val="19161B"/>
            <w:sz w:val="20"/>
            <w:szCs w:val="20"/>
          </w:rPr>
          <w:t xml:space="preserve">στις </w:t>
        </w:r>
        <w:r w:rsidRPr="007E0297">
          <w:rPr>
            <w:rFonts w:ascii="Verdana" w:hAnsi="Verdana" w:cs="EU Albertina"/>
            <w:color w:val="19161B"/>
            <w:sz w:val="20"/>
            <w:szCs w:val="20"/>
          </w:rPr>
          <w:t>άμεσ</w:t>
        </w:r>
        <w:r w:rsidR="00FB58A1">
          <w:rPr>
            <w:rFonts w:ascii="Verdana" w:hAnsi="Verdana" w:cs="EU Albertina"/>
            <w:color w:val="19161B"/>
            <w:sz w:val="20"/>
            <w:szCs w:val="20"/>
          </w:rPr>
          <w:t>ες</w:t>
        </w:r>
        <w:r w:rsidRPr="007E0297">
          <w:rPr>
            <w:rFonts w:ascii="Verdana" w:hAnsi="Verdana" w:cs="EU Albertina"/>
            <w:color w:val="19161B"/>
            <w:sz w:val="20"/>
            <w:szCs w:val="20"/>
          </w:rPr>
          <w:t xml:space="preserve"> </w:t>
        </w:r>
        <w:r w:rsidR="00FB58A1">
          <w:rPr>
            <w:rFonts w:ascii="Verdana" w:hAnsi="Verdana" w:cs="EU Albertina"/>
            <w:color w:val="19161B"/>
            <w:sz w:val="20"/>
            <w:szCs w:val="20"/>
          </w:rPr>
          <w:t>δαπάνες</w:t>
        </w:r>
        <w:r w:rsidRPr="007E0297">
          <w:rPr>
            <w:rFonts w:ascii="Verdana" w:hAnsi="Verdana" w:cs="EU Albertina"/>
            <w:color w:val="19161B"/>
            <w:sz w:val="20"/>
            <w:szCs w:val="20"/>
          </w:rPr>
          <w:t xml:space="preserve"> της πράξης δεν περιλαμβάνονται συμβάσεις δημοσίων έργων που υπερβαίνουν σε αξία το όριο που ορίζεται στο άρθρο 4 στοιχείο α) της οδηγίας 2014/24/ΕΕ.</w:t>
        </w:r>
        <w:r w:rsidR="00CE46AD">
          <w:rPr>
            <w:rFonts w:ascii="Verdana" w:hAnsi="Verdana" w:cs="EU Albertina"/>
            <w:color w:val="19161B"/>
            <w:sz w:val="20"/>
            <w:szCs w:val="20"/>
          </w:rPr>
          <w:t xml:space="preserve"> </w:t>
        </w:r>
      </w:ins>
    </w:p>
    <w:p w14:paraId="3B0E2B03" w14:textId="77777777" w:rsidR="00C800DF" w:rsidRPr="00C800DF" w:rsidRDefault="00C800DF" w:rsidP="00A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jc w:val="center"/>
        <w:rPr>
          <w:ins w:id="1954" w:author="ΕΥΘΥ" w:date="2018-12-10T15:33:00Z"/>
          <w:rFonts w:ascii="Verdana" w:eastAsia="Times New Roman" w:hAnsi="Verdana" w:cs="Courier New"/>
          <w:i/>
          <w:color w:val="000000"/>
          <w:sz w:val="20"/>
          <w:szCs w:val="18"/>
          <w:lang w:eastAsia="el-GR"/>
        </w:rPr>
      </w:pPr>
      <w:ins w:id="1955" w:author="ΕΥΘΥ" w:date="2018-12-10T15:33:00Z">
        <w:r w:rsidRPr="00C800DF">
          <w:rPr>
            <w:rFonts w:ascii="Verdana" w:eastAsia="Times New Roman" w:hAnsi="Verdana" w:cs="Courier New"/>
            <w:i/>
            <w:color w:val="000000"/>
            <w:sz w:val="20"/>
            <w:szCs w:val="18"/>
            <w:lang w:eastAsia="el-GR"/>
          </w:rPr>
          <w:t>Άρθρο 25Α</w:t>
        </w:r>
      </w:ins>
    </w:p>
    <w:p w14:paraId="2994EE07" w14:textId="77777777" w:rsidR="00114B8B" w:rsidRDefault="00C800DF" w:rsidP="009B0E04">
      <w:pPr>
        <w:pStyle w:val="3"/>
        <w:numPr>
          <w:ilvl w:val="0"/>
          <w:numId w:val="0"/>
        </w:numPr>
        <w:spacing w:before="0" w:after="0" w:line="264" w:lineRule="auto"/>
        <w:jc w:val="center"/>
        <w:rPr>
          <w:ins w:id="1956" w:author="ΕΥΘΥ" w:date="2018-12-10T15:33:00Z"/>
          <w:rFonts w:ascii="Verdana" w:hAnsi="Verdana"/>
          <w:i w:val="0"/>
          <w:sz w:val="20"/>
        </w:rPr>
      </w:pPr>
      <w:ins w:id="1957" w:author="ΕΥΘΥ" w:date="2018-12-10T15:33:00Z">
        <w:r w:rsidRPr="00501D3F">
          <w:rPr>
            <w:rFonts w:ascii="Verdana" w:hAnsi="Verdana"/>
            <w:i w:val="0"/>
            <w:sz w:val="20"/>
          </w:rPr>
          <w:t xml:space="preserve">Εφαρμοζόμενες επιλογές απλοποιημένου κόστους </w:t>
        </w:r>
      </w:ins>
    </w:p>
    <w:p w14:paraId="517C5783" w14:textId="77777777" w:rsidR="00C800DF" w:rsidRPr="00501D3F" w:rsidRDefault="00C800DF" w:rsidP="00501D3F">
      <w:pPr>
        <w:pStyle w:val="3"/>
        <w:numPr>
          <w:ilvl w:val="0"/>
          <w:numId w:val="0"/>
        </w:numPr>
        <w:spacing w:before="0" w:after="120" w:line="264" w:lineRule="auto"/>
        <w:jc w:val="center"/>
        <w:rPr>
          <w:ins w:id="1958" w:author="ΕΥΘΥ" w:date="2018-12-10T15:33:00Z"/>
          <w:rFonts w:ascii="Verdana" w:hAnsi="Verdana"/>
          <w:i w:val="0"/>
          <w:sz w:val="20"/>
        </w:rPr>
      </w:pPr>
      <w:ins w:id="1959" w:author="ΕΥΘΥ" w:date="2018-12-10T15:33:00Z">
        <w:r w:rsidRPr="00501D3F">
          <w:rPr>
            <w:rFonts w:ascii="Verdana" w:hAnsi="Verdana"/>
            <w:i w:val="0"/>
            <w:sz w:val="20"/>
          </w:rPr>
          <w:t xml:space="preserve">(με </w:t>
        </w:r>
        <w:r w:rsidR="00114B8B">
          <w:rPr>
            <w:rFonts w:ascii="Verdana" w:hAnsi="Verdana"/>
            <w:i w:val="0"/>
            <w:sz w:val="20"/>
          </w:rPr>
          <w:t xml:space="preserve">απαίτηση </w:t>
        </w:r>
        <w:r w:rsidRPr="00501D3F">
          <w:rPr>
            <w:rFonts w:ascii="Verdana" w:hAnsi="Verdana"/>
            <w:i w:val="0"/>
            <w:sz w:val="20"/>
          </w:rPr>
          <w:t>εκ των προτέρων προσδιορισμ</w:t>
        </w:r>
        <w:r w:rsidR="00114B8B">
          <w:rPr>
            <w:rFonts w:ascii="Verdana" w:hAnsi="Verdana"/>
            <w:i w:val="0"/>
            <w:sz w:val="20"/>
          </w:rPr>
          <w:t>ού</w:t>
        </w:r>
        <w:r w:rsidRPr="00501D3F">
          <w:rPr>
            <w:rFonts w:ascii="Verdana" w:hAnsi="Verdana"/>
            <w:i w:val="0"/>
            <w:sz w:val="20"/>
          </w:rPr>
          <w:t>)</w:t>
        </w:r>
      </w:ins>
    </w:p>
    <w:p w14:paraId="2A3615AE" w14:textId="77777777" w:rsidR="00C800DF" w:rsidRPr="00501D3F" w:rsidRDefault="00C800DF" w:rsidP="00501D3F">
      <w:pPr>
        <w:ind w:left="426" w:hanging="426"/>
        <w:jc w:val="both"/>
        <w:rPr>
          <w:ins w:id="1960" w:author="ΕΥΘΥ" w:date="2018-12-10T15:33:00Z"/>
          <w:rFonts w:ascii="Verdana" w:hAnsi="Verdana"/>
          <w:sz w:val="20"/>
          <w:szCs w:val="20"/>
        </w:rPr>
      </w:pPr>
      <w:ins w:id="1961" w:author="ΕΥΘΥ" w:date="2018-12-10T15:33:00Z">
        <w:r w:rsidRPr="00C800DF">
          <w:rPr>
            <w:rFonts w:ascii="Verdana" w:hAnsi="Verdana" w:cs="EU Albertina"/>
            <w:color w:val="19161B"/>
            <w:sz w:val="20"/>
            <w:szCs w:val="20"/>
          </w:rPr>
          <w:t>1.</w:t>
        </w:r>
        <w:r w:rsidR="00501D3F">
          <w:rPr>
            <w:rFonts w:ascii="Verdana" w:hAnsi="Verdana" w:cs="EU Albertina"/>
            <w:color w:val="19161B"/>
            <w:sz w:val="20"/>
            <w:szCs w:val="20"/>
          </w:rPr>
          <w:tab/>
        </w:r>
        <w:r w:rsidRPr="00501D3F">
          <w:rPr>
            <w:rFonts w:ascii="Verdana" w:hAnsi="Verdana"/>
            <w:sz w:val="20"/>
            <w:szCs w:val="20"/>
          </w:rPr>
          <w:t xml:space="preserve">Οι επιλογές απλοποιημένου κόστους οι οποίες υπολογίζονται εκ των προτέρων στη βάση δίκαιης, αντικειμενικής και επαληθεύσιμης μεθόδου υπολογισμού, σύμφωνα με το άρθρο 23 παρ. 1 στοιχείο α), προσδιορίζονται σε έκθεση τεκμηρίωσης της μεθοδολογίας υπολογισμού, στην οποία περιλαμβάνονται υποχρεωτικά οι όροι και οι προϋποθέσεις εφαρμογής </w:t>
        </w:r>
        <w:r w:rsidR="000E041D">
          <w:rPr>
            <w:rFonts w:ascii="Verdana" w:hAnsi="Verdana"/>
            <w:sz w:val="20"/>
            <w:szCs w:val="20"/>
          </w:rPr>
          <w:t xml:space="preserve">τους, με την επιφύλαξη </w:t>
        </w:r>
        <w:r w:rsidR="001E63A3">
          <w:rPr>
            <w:rFonts w:ascii="Verdana" w:hAnsi="Verdana"/>
            <w:sz w:val="20"/>
            <w:szCs w:val="20"/>
          </w:rPr>
          <w:t>ειδικότερων κανόνων που προβλέπονται στους κανονισμούς των Ταμείων</w:t>
        </w:r>
        <w:r w:rsidRPr="00501D3F">
          <w:rPr>
            <w:rFonts w:ascii="Verdana" w:hAnsi="Verdana"/>
            <w:sz w:val="20"/>
            <w:szCs w:val="20"/>
          </w:rPr>
          <w:t>.</w:t>
        </w:r>
      </w:ins>
    </w:p>
    <w:p w14:paraId="77EA8CEC" w14:textId="77777777" w:rsidR="00C800DF" w:rsidRPr="00501D3F" w:rsidRDefault="0097388D" w:rsidP="00501D3F">
      <w:pPr>
        <w:ind w:left="426" w:hanging="426"/>
        <w:jc w:val="both"/>
        <w:rPr>
          <w:ins w:id="1962" w:author="ΕΥΘΥ" w:date="2018-12-10T15:33:00Z"/>
          <w:rFonts w:ascii="Verdana" w:hAnsi="Verdana"/>
          <w:sz w:val="20"/>
          <w:szCs w:val="20"/>
        </w:rPr>
      </w:pPr>
      <w:ins w:id="1963" w:author="ΕΥΘΥ" w:date="2018-12-10T15:33:00Z">
        <w:r>
          <w:rPr>
            <w:rFonts w:ascii="Verdana" w:hAnsi="Verdana"/>
            <w:sz w:val="20"/>
            <w:szCs w:val="20"/>
          </w:rPr>
          <w:t>2</w:t>
        </w:r>
        <w:r w:rsidR="00C800DF" w:rsidRPr="00501D3F">
          <w:rPr>
            <w:rFonts w:ascii="Verdana" w:hAnsi="Verdana"/>
            <w:sz w:val="20"/>
            <w:szCs w:val="20"/>
          </w:rPr>
          <w:t>.</w:t>
        </w:r>
        <w:r>
          <w:rPr>
            <w:rFonts w:ascii="Verdana" w:hAnsi="Verdana"/>
            <w:sz w:val="20"/>
            <w:szCs w:val="20"/>
          </w:rPr>
          <w:tab/>
        </w:r>
        <w:r w:rsidR="00C800DF" w:rsidRPr="00501D3F">
          <w:rPr>
            <w:rFonts w:ascii="Verdana" w:hAnsi="Verdana"/>
            <w:sz w:val="20"/>
            <w:szCs w:val="20"/>
          </w:rPr>
          <w:t xml:space="preserve">Οι επιλογές απλοποιημένου κόστους που προσδιορίζονται σύμφωνα με την ανωτέρω παράγραφο </w:t>
        </w:r>
        <w:r>
          <w:rPr>
            <w:rFonts w:ascii="Verdana" w:hAnsi="Verdana"/>
            <w:sz w:val="20"/>
            <w:szCs w:val="20"/>
          </w:rPr>
          <w:t>1</w:t>
        </w:r>
        <w:r w:rsidR="00C800DF" w:rsidRPr="00501D3F">
          <w:rPr>
            <w:rFonts w:ascii="Verdana" w:hAnsi="Verdana"/>
            <w:sz w:val="20"/>
            <w:szCs w:val="20"/>
          </w:rPr>
          <w:t>, καθορίζονται στο Παράρτημα Ι της παρούσας.</w:t>
        </w:r>
      </w:ins>
    </w:p>
    <w:p w14:paraId="7C2D3C55" w14:textId="77777777" w:rsidR="00C800DF" w:rsidRPr="00501D3F" w:rsidRDefault="0097388D" w:rsidP="00501D3F">
      <w:pPr>
        <w:ind w:left="426" w:hanging="426"/>
        <w:jc w:val="both"/>
        <w:rPr>
          <w:ins w:id="1964" w:author="ΕΥΘΥ" w:date="2018-12-10T15:33:00Z"/>
          <w:rFonts w:ascii="Verdana" w:hAnsi="Verdana"/>
          <w:sz w:val="20"/>
          <w:szCs w:val="20"/>
        </w:rPr>
      </w:pPr>
      <w:ins w:id="1965" w:author="ΕΥΘΥ" w:date="2018-12-10T15:33:00Z">
        <w:r>
          <w:rPr>
            <w:rFonts w:ascii="Verdana" w:hAnsi="Verdana"/>
            <w:sz w:val="20"/>
            <w:szCs w:val="20"/>
          </w:rPr>
          <w:t>3</w:t>
        </w:r>
        <w:r w:rsidR="00C800DF" w:rsidRPr="00501D3F">
          <w:rPr>
            <w:rFonts w:ascii="Verdana" w:hAnsi="Verdana"/>
            <w:sz w:val="20"/>
            <w:szCs w:val="20"/>
          </w:rPr>
          <w:t>.</w:t>
        </w:r>
        <w:r w:rsidR="00501D3F">
          <w:rPr>
            <w:rFonts w:ascii="Verdana" w:hAnsi="Verdana"/>
            <w:sz w:val="20"/>
            <w:szCs w:val="20"/>
          </w:rPr>
          <w:tab/>
        </w:r>
        <w:r w:rsidR="00C800DF" w:rsidRPr="00501D3F">
          <w:rPr>
            <w:rFonts w:ascii="Verdana" w:hAnsi="Verdana"/>
            <w:sz w:val="20"/>
            <w:szCs w:val="20"/>
          </w:rPr>
          <w:t>Για κάθε επιλογή απλοποιημένου κόστους του Παραρτήματος Ι καθορίζονται τα εξής:</w:t>
        </w:r>
      </w:ins>
    </w:p>
    <w:p w14:paraId="6E7079CB" w14:textId="77777777" w:rsidR="00C800DF" w:rsidRPr="00501D3F" w:rsidRDefault="00C800DF" w:rsidP="00501D3F">
      <w:pPr>
        <w:pStyle w:val="CM4"/>
        <w:spacing w:before="0" w:after="120" w:line="264" w:lineRule="auto"/>
        <w:ind w:left="851" w:hanging="425"/>
        <w:jc w:val="both"/>
        <w:rPr>
          <w:ins w:id="1966" w:author="ΕΥΘΥ" w:date="2018-12-10T15:33:00Z"/>
          <w:rFonts w:ascii="Verdana" w:hAnsi="Verdana"/>
          <w:sz w:val="20"/>
          <w:szCs w:val="20"/>
        </w:rPr>
      </w:pPr>
      <w:ins w:id="1967" w:author="ΕΥΘΥ" w:date="2018-12-10T15:33:00Z">
        <w:r w:rsidRPr="00501D3F">
          <w:rPr>
            <w:rFonts w:ascii="Verdana" w:hAnsi="Verdana"/>
            <w:sz w:val="20"/>
            <w:szCs w:val="20"/>
          </w:rPr>
          <w:t>α)</w:t>
        </w:r>
        <w:r w:rsidR="0097388D">
          <w:rPr>
            <w:rFonts w:ascii="Verdana" w:hAnsi="Verdana"/>
            <w:sz w:val="20"/>
            <w:szCs w:val="20"/>
          </w:rPr>
          <w:t xml:space="preserve"> </w:t>
        </w:r>
        <w:r w:rsidR="00501D3F">
          <w:rPr>
            <w:rFonts w:ascii="Verdana" w:hAnsi="Verdana"/>
            <w:sz w:val="20"/>
            <w:szCs w:val="20"/>
          </w:rPr>
          <w:tab/>
        </w:r>
        <w:r w:rsidRPr="00501D3F">
          <w:rPr>
            <w:rFonts w:ascii="Verdana" w:hAnsi="Verdana"/>
            <w:sz w:val="20"/>
            <w:szCs w:val="20"/>
          </w:rPr>
          <w:t>ο τύπος της πράξης στην οποία εφαρμόζεται η επιλογή απλοποιημένου κόστους,</w:t>
        </w:r>
      </w:ins>
    </w:p>
    <w:p w14:paraId="6BFD56C1" w14:textId="77777777" w:rsidR="00C800DF" w:rsidRPr="00501D3F" w:rsidRDefault="00C800DF" w:rsidP="00501D3F">
      <w:pPr>
        <w:pStyle w:val="CM4"/>
        <w:spacing w:before="0" w:after="120" w:line="264" w:lineRule="auto"/>
        <w:ind w:left="851" w:hanging="425"/>
        <w:jc w:val="both"/>
        <w:rPr>
          <w:ins w:id="1968" w:author="ΕΥΘΥ" w:date="2018-12-10T15:33:00Z"/>
          <w:rFonts w:ascii="Verdana" w:hAnsi="Verdana"/>
          <w:sz w:val="20"/>
          <w:szCs w:val="20"/>
        </w:rPr>
      </w:pPr>
      <w:ins w:id="1969" w:author="ΕΥΘΥ" w:date="2018-12-10T15:33:00Z">
        <w:r w:rsidRPr="00501D3F">
          <w:rPr>
            <w:rFonts w:ascii="Verdana" w:hAnsi="Verdana"/>
            <w:sz w:val="20"/>
            <w:szCs w:val="20"/>
          </w:rPr>
          <w:t xml:space="preserve">β) </w:t>
        </w:r>
        <w:r w:rsidR="00501D3F">
          <w:rPr>
            <w:rFonts w:ascii="Verdana" w:hAnsi="Verdana"/>
            <w:sz w:val="20"/>
            <w:szCs w:val="20"/>
          </w:rPr>
          <w:tab/>
        </w:r>
        <w:r w:rsidRPr="00501D3F">
          <w:rPr>
            <w:rFonts w:ascii="Verdana" w:hAnsi="Verdana"/>
            <w:sz w:val="20"/>
            <w:szCs w:val="20"/>
          </w:rPr>
          <w:t>το ποσοστό κατ` αποκοπή χρηματοδότησης και η βάση υπολογισμού του ή το ποσό της κλίμακας μοναδιαίου κόστους και η μονάδα μέτρησης ή το κατ` αποκοπή ποσό και η δραστηριότητα που αντιστοιχεί σε αυτό,</w:t>
        </w:r>
      </w:ins>
    </w:p>
    <w:p w14:paraId="70F62D9C" w14:textId="77777777" w:rsidR="00C800DF" w:rsidRPr="00501D3F" w:rsidRDefault="00C800DF" w:rsidP="00501D3F">
      <w:pPr>
        <w:pStyle w:val="CM4"/>
        <w:spacing w:before="0" w:after="120" w:line="264" w:lineRule="auto"/>
        <w:ind w:left="851" w:hanging="425"/>
        <w:jc w:val="both"/>
        <w:rPr>
          <w:ins w:id="1970" w:author="ΕΥΘΥ" w:date="2018-12-10T15:33:00Z"/>
          <w:rFonts w:ascii="Verdana" w:hAnsi="Verdana"/>
          <w:sz w:val="20"/>
          <w:szCs w:val="20"/>
        </w:rPr>
      </w:pPr>
      <w:ins w:id="1971" w:author="ΕΥΘΥ" w:date="2018-12-10T15:33:00Z">
        <w:r w:rsidRPr="00501D3F">
          <w:rPr>
            <w:rFonts w:ascii="Verdana" w:hAnsi="Verdana"/>
            <w:sz w:val="20"/>
            <w:szCs w:val="20"/>
          </w:rPr>
          <w:t xml:space="preserve">γ) </w:t>
        </w:r>
        <w:r w:rsidR="00501D3F">
          <w:rPr>
            <w:rFonts w:ascii="Verdana" w:hAnsi="Verdana"/>
            <w:sz w:val="20"/>
            <w:szCs w:val="20"/>
          </w:rPr>
          <w:tab/>
        </w:r>
        <w:r w:rsidRPr="00501D3F">
          <w:rPr>
            <w:rFonts w:ascii="Verdana" w:hAnsi="Verdana"/>
            <w:sz w:val="20"/>
            <w:szCs w:val="20"/>
          </w:rPr>
          <w:t>οι επιλέξιμες κατηγορίες δαπανών που καλύπτουν οι επιλογές απλοποιημένου κόστους του σημείου β).</w:t>
        </w:r>
      </w:ins>
    </w:p>
    <w:p w14:paraId="2F40B17C" w14:textId="77777777" w:rsidR="006B3F18" w:rsidRPr="005D4951" w:rsidRDefault="00605EC3" w:rsidP="009B0E04">
      <w:pPr>
        <w:pStyle w:val="2"/>
        <w:numPr>
          <w:ilvl w:val="0"/>
          <w:numId w:val="0"/>
        </w:numPr>
        <w:spacing w:before="360"/>
        <w:jc w:val="center"/>
        <w:rPr>
          <w:rFonts w:ascii="Verdana" w:eastAsia="EUAlbertina-ReguItal-Identity-H" w:hAnsi="Verdana" w:cs="EUAlbertina-Bold-Identity-H"/>
          <w:b w:val="0"/>
          <w:color w:val="auto"/>
          <w:sz w:val="20"/>
          <w:szCs w:val="20"/>
        </w:rPr>
      </w:pPr>
      <w:r w:rsidRPr="004C31C4">
        <w:rPr>
          <w:rFonts w:ascii="Verdana" w:eastAsia="EUAlbertina-ReguItal-Identity-H" w:hAnsi="Verdana" w:cs="EUAlbertina-Bold-Identity-H"/>
          <w:b w:val="0"/>
          <w:color w:val="auto"/>
          <w:sz w:val="20"/>
          <w:szCs w:val="20"/>
        </w:rPr>
        <w:t>ΤΙΤ</w:t>
      </w:r>
      <w:r w:rsidR="00084BC3">
        <w:rPr>
          <w:rFonts w:ascii="Verdana" w:eastAsia="EUAlbertina-ReguItal-Identity-H" w:hAnsi="Verdana" w:cs="EUAlbertina-Bold-Identity-H"/>
          <w:b w:val="0"/>
          <w:color w:val="auto"/>
          <w:sz w:val="20"/>
          <w:szCs w:val="20"/>
        </w:rPr>
        <w:t xml:space="preserve">ΛΟΣ </w:t>
      </w:r>
      <w:r w:rsidR="00084BC3">
        <w:rPr>
          <w:rFonts w:ascii="Verdana" w:eastAsia="EUAlbertina-ReguItal-Identity-H" w:hAnsi="Verdana" w:cs="EUAlbertina-Bold-Identity-H"/>
          <w:b w:val="0"/>
          <w:color w:val="auto"/>
          <w:sz w:val="20"/>
          <w:szCs w:val="20"/>
          <w:lang w:val="en-US"/>
        </w:rPr>
        <w:t>V</w:t>
      </w:r>
    </w:p>
    <w:p w14:paraId="5FE5A69B" w14:textId="77777777" w:rsidR="006B3F18" w:rsidRDefault="00605EC3">
      <w:pPr>
        <w:pStyle w:val="2"/>
        <w:numPr>
          <w:ilvl w:val="0"/>
          <w:numId w:val="0"/>
        </w:numPr>
        <w:spacing w:before="0"/>
        <w:jc w:val="center"/>
        <w:rPr>
          <w:rFonts w:ascii="Verdana" w:hAnsi="Verdana"/>
          <w:color w:val="auto"/>
          <w:sz w:val="20"/>
          <w:szCs w:val="20"/>
        </w:rPr>
      </w:pPr>
      <w:bookmarkStart w:id="1972" w:name="_Toc423136704"/>
      <w:bookmarkStart w:id="1973" w:name="_Toc423140618"/>
      <w:bookmarkStart w:id="1974" w:name="_Toc423141213"/>
      <w:bookmarkStart w:id="1975" w:name="_Toc423136705"/>
      <w:bookmarkStart w:id="1976" w:name="_Toc423140619"/>
      <w:bookmarkStart w:id="1977" w:name="_Toc423141214"/>
      <w:bookmarkStart w:id="1978" w:name="_Toc423136706"/>
      <w:bookmarkStart w:id="1979" w:name="_Toc423140620"/>
      <w:bookmarkStart w:id="1980" w:name="_Toc423141215"/>
      <w:bookmarkStart w:id="1981" w:name="_Toc423136707"/>
      <w:bookmarkStart w:id="1982" w:name="_Toc423140621"/>
      <w:bookmarkStart w:id="1983" w:name="_Toc423141216"/>
      <w:bookmarkStart w:id="1984" w:name="_Toc423136708"/>
      <w:bookmarkStart w:id="1985" w:name="_Toc423140622"/>
      <w:bookmarkStart w:id="1986" w:name="_Toc423141217"/>
      <w:bookmarkStart w:id="1987" w:name="_Toc423136709"/>
      <w:bookmarkStart w:id="1988" w:name="_Toc423140623"/>
      <w:bookmarkStart w:id="1989" w:name="_Toc423141218"/>
      <w:bookmarkStart w:id="1990" w:name="_Toc423136710"/>
      <w:bookmarkStart w:id="1991" w:name="_Toc423140624"/>
      <w:bookmarkStart w:id="1992" w:name="_Toc423141219"/>
      <w:bookmarkStart w:id="1993" w:name="_Toc423136711"/>
      <w:bookmarkStart w:id="1994" w:name="_Toc423140625"/>
      <w:bookmarkStart w:id="1995" w:name="_Toc423141220"/>
      <w:bookmarkStart w:id="1996" w:name="_Toc423136712"/>
      <w:bookmarkStart w:id="1997" w:name="_Toc423140626"/>
      <w:bookmarkStart w:id="1998" w:name="_Toc423141221"/>
      <w:bookmarkStart w:id="1999" w:name="_Toc423136713"/>
      <w:bookmarkStart w:id="2000" w:name="_Toc423140627"/>
      <w:bookmarkStart w:id="2001" w:name="_Toc423141222"/>
      <w:bookmarkStart w:id="2002" w:name="_Toc423136714"/>
      <w:bookmarkStart w:id="2003" w:name="_Toc423140628"/>
      <w:bookmarkStart w:id="2004" w:name="_Toc423141223"/>
      <w:bookmarkStart w:id="2005" w:name="_Toc423136715"/>
      <w:bookmarkStart w:id="2006" w:name="_Toc423140629"/>
      <w:bookmarkStart w:id="2007" w:name="_Toc423141224"/>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r w:rsidRPr="00605EC3">
        <w:rPr>
          <w:rFonts w:ascii="Verdana" w:hAnsi="Verdana"/>
          <w:color w:val="auto"/>
          <w:sz w:val="20"/>
          <w:szCs w:val="20"/>
        </w:rPr>
        <w:t>ΕΠΙΛΕΞΙΜΟΤΗΤΑ ΔΑΠΑΝΩΝ ΣΥΜΜΕΤΕΧΟΝΤΩΝ ΣΕ ΠΡΑΞΕΙΣ ΕΚΤ</w:t>
      </w:r>
    </w:p>
    <w:p w14:paraId="083569DE" w14:textId="77777777" w:rsidR="00605EC3" w:rsidRPr="00605EC3" w:rsidRDefault="00605EC3" w:rsidP="00605EC3">
      <w:pPr>
        <w:pStyle w:val="a"/>
      </w:pPr>
    </w:p>
    <w:p w14:paraId="042B3029" w14:textId="77777777" w:rsidR="006B3F18" w:rsidRDefault="004F3427">
      <w:pPr>
        <w:pStyle w:val="3"/>
        <w:numPr>
          <w:ilvl w:val="0"/>
          <w:numId w:val="0"/>
        </w:numPr>
        <w:spacing w:before="0" w:after="120" w:line="264" w:lineRule="auto"/>
        <w:jc w:val="center"/>
        <w:rPr>
          <w:rFonts w:ascii="Verdana" w:hAnsi="Verdana"/>
          <w:i w:val="0"/>
          <w:sz w:val="20"/>
        </w:rPr>
      </w:pPr>
      <w:r w:rsidRPr="004F3427">
        <w:rPr>
          <w:rFonts w:ascii="Verdana" w:hAnsi="Verdana"/>
          <w:i w:val="0"/>
          <w:sz w:val="20"/>
        </w:rPr>
        <w:t>Επιλεξιμότητα συμμετεχόντων βάσει της γεωγραφικής θέσης</w:t>
      </w:r>
    </w:p>
    <w:p w14:paraId="07E34574" w14:textId="77777777" w:rsidR="006B3F18" w:rsidRDefault="004F3427">
      <w:pPr>
        <w:ind w:left="426" w:hanging="426"/>
        <w:jc w:val="both"/>
        <w:rPr>
          <w:rFonts w:ascii="Verdana" w:hAnsi="Verdana"/>
          <w:sz w:val="20"/>
          <w:szCs w:val="20"/>
        </w:rPr>
      </w:pPr>
      <w:r w:rsidRPr="004F3427">
        <w:rPr>
          <w:rFonts w:ascii="Verdana" w:hAnsi="Verdana"/>
          <w:sz w:val="20"/>
          <w:szCs w:val="20"/>
        </w:rPr>
        <w:t xml:space="preserve">1. </w:t>
      </w:r>
      <w:r w:rsidR="00655A83">
        <w:rPr>
          <w:rFonts w:ascii="Verdana" w:hAnsi="Verdana"/>
          <w:sz w:val="20"/>
          <w:szCs w:val="20"/>
        </w:rPr>
        <w:tab/>
      </w:r>
      <w:r w:rsidRPr="004F3427">
        <w:rPr>
          <w:rFonts w:ascii="Verdana" w:hAnsi="Verdana"/>
          <w:sz w:val="20"/>
          <w:szCs w:val="20"/>
        </w:rPr>
        <w:t>Οι συμμετέχοντες σε πράξεις συγχρηματοδοτούμενες από το ΕΚΤ θα πρέπει τεκμηριωμένα να διαμένουν ή να φοιτούν ή να εργάζονται στη γεωγραφική περιοχή που καλύπτει το πρόγραμμα, ανεξάρτητα από την περιοχή στην οποία λαμβάνει χώρα η πράξη ή η ενέργεια στο πλαίσιο της πράξης που συγχρηματοδοτείται από το ΕΚΤ.</w:t>
      </w:r>
    </w:p>
    <w:p w14:paraId="34EC1B3A" w14:textId="77777777" w:rsidR="006B3F18" w:rsidRPr="00C63D52" w:rsidRDefault="004F3427">
      <w:pPr>
        <w:ind w:left="426" w:hanging="426"/>
        <w:jc w:val="both"/>
        <w:rPr>
          <w:rFonts w:ascii="Verdana" w:hAnsi="Verdana"/>
          <w:sz w:val="20"/>
          <w:szCs w:val="20"/>
        </w:rPr>
      </w:pPr>
      <w:r w:rsidRPr="004F3427">
        <w:rPr>
          <w:rFonts w:ascii="Verdana" w:hAnsi="Verdana"/>
          <w:sz w:val="20"/>
          <w:szCs w:val="20"/>
        </w:rPr>
        <w:t xml:space="preserve">2. </w:t>
      </w:r>
      <w:r w:rsidR="00655A83">
        <w:rPr>
          <w:rFonts w:ascii="Verdana" w:hAnsi="Verdana"/>
          <w:sz w:val="20"/>
          <w:szCs w:val="20"/>
        </w:rPr>
        <w:tab/>
      </w:r>
      <w:r w:rsidRPr="004F3427">
        <w:rPr>
          <w:rFonts w:ascii="Verdana" w:hAnsi="Verdana"/>
          <w:sz w:val="20"/>
          <w:szCs w:val="20"/>
        </w:rPr>
        <w:t xml:space="preserve">Στην περίπτωση συμμετεχόντων χωρίς μόνιμη διεύθυνση κατοικίας (π.χ. άστεγοι, άποροι, φιλοξενούμενοι κλπ), η επιλεξιμότητα στη βάση του εφαρμοζόμενου κριτηρίου της προηγούμενης παραγράφου αποδεικνύεται με κατάλληλα έγγραφα που προσδιορίζονται στην </w:t>
      </w:r>
      <w:r w:rsidRPr="00C63D52">
        <w:rPr>
          <w:rFonts w:ascii="Verdana" w:hAnsi="Verdana"/>
          <w:sz w:val="20"/>
          <w:szCs w:val="20"/>
        </w:rPr>
        <w:t>πρόσκληση για την υποβολή προτάσεων.</w:t>
      </w:r>
    </w:p>
    <w:p w14:paraId="60DD60BA" w14:textId="77777777" w:rsidR="006B3F18" w:rsidRDefault="004F3427">
      <w:pPr>
        <w:ind w:left="426" w:hanging="426"/>
        <w:jc w:val="both"/>
        <w:rPr>
          <w:rFonts w:ascii="Verdana" w:hAnsi="Verdana"/>
          <w:sz w:val="20"/>
          <w:szCs w:val="20"/>
        </w:rPr>
      </w:pPr>
      <w:r w:rsidRPr="00C63D52">
        <w:rPr>
          <w:rFonts w:ascii="Verdana" w:hAnsi="Verdana"/>
          <w:sz w:val="20"/>
          <w:szCs w:val="20"/>
        </w:rPr>
        <w:t xml:space="preserve">3. </w:t>
      </w:r>
      <w:r w:rsidR="00655A83" w:rsidRPr="00C63D52">
        <w:rPr>
          <w:rFonts w:ascii="Verdana" w:hAnsi="Verdana"/>
          <w:sz w:val="20"/>
          <w:szCs w:val="20"/>
        </w:rPr>
        <w:tab/>
      </w:r>
      <w:r w:rsidRPr="00C63D52">
        <w:rPr>
          <w:rFonts w:ascii="Verdana" w:hAnsi="Verdana"/>
          <w:sz w:val="20"/>
          <w:szCs w:val="20"/>
        </w:rPr>
        <w:t>Η επιλεξιμότητα των συμμετεχόντων αξιολογείται τη χρονική στιγμή εισόδου στην πράξη. Στην περίπτωση που προβλέπονται διαδοχικές ενέργειες για τον ίδιο συμμετέχοντα</w:t>
      </w:r>
      <w:r w:rsidR="00C63D52" w:rsidRPr="00C63D52">
        <w:rPr>
          <w:rFonts w:ascii="Verdana" w:hAnsi="Verdana"/>
          <w:sz w:val="20"/>
          <w:szCs w:val="20"/>
        </w:rPr>
        <w:t xml:space="preserve">, θα πρέπει να διασφαλίζεται η συνέχιση </w:t>
      </w:r>
      <w:r w:rsidR="00FA7339">
        <w:rPr>
          <w:rFonts w:ascii="Verdana" w:hAnsi="Verdana"/>
          <w:sz w:val="20"/>
          <w:szCs w:val="20"/>
        </w:rPr>
        <w:t xml:space="preserve">της </w:t>
      </w:r>
      <w:proofErr w:type="spellStart"/>
      <w:r w:rsidRPr="00C63D52">
        <w:rPr>
          <w:rFonts w:ascii="Verdana" w:hAnsi="Verdana"/>
          <w:sz w:val="20"/>
          <w:szCs w:val="20"/>
        </w:rPr>
        <w:t>επιλεξιμότητά</w:t>
      </w:r>
      <w:r w:rsidR="00C63D52">
        <w:rPr>
          <w:rFonts w:ascii="Verdana" w:hAnsi="Verdana"/>
          <w:sz w:val="20"/>
          <w:szCs w:val="20"/>
        </w:rPr>
        <w:t>ς</w:t>
      </w:r>
      <w:proofErr w:type="spellEnd"/>
      <w:r w:rsidRPr="00C63D52">
        <w:rPr>
          <w:rFonts w:ascii="Verdana" w:hAnsi="Verdana"/>
          <w:sz w:val="20"/>
          <w:szCs w:val="20"/>
        </w:rPr>
        <w:t xml:space="preserve"> του</w:t>
      </w:r>
      <w:r w:rsidR="00BE49B4">
        <w:rPr>
          <w:rFonts w:ascii="Verdana" w:hAnsi="Verdana"/>
          <w:sz w:val="20"/>
          <w:szCs w:val="20"/>
        </w:rPr>
        <w:t>ς</w:t>
      </w:r>
      <w:r w:rsidR="00C63D52" w:rsidRPr="00C63D52">
        <w:rPr>
          <w:rFonts w:ascii="Verdana" w:hAnsi="Verdana"/>
          <w:sz w:val="20"/>
          <w:szCs w:val="20"/>
        </w:rPr>
        <w:t>.</w:t>
      </w:r>
    </w:p>
    <w:p w14:paraId="27D4A58D" w14:textId="77777777" w:rsidR="006B3F18" w:rsidRDefault="004F3427">
      <w:pPr>
        <w:ind w:left="426" w:hanging="426"/>
        <w:jc w:val="both"/>
        <w:rPr>
          <w:rFonts w:ascii="Verdana" w:hAnsi="Verdana"/>
          <w:sz w:val="20"/>
          <w:szCs w:val="20"/>
        </w:rPr>
      </w:pPr>
      <w:r w:rsidRPr="004F3427">
        <w:rPr>
          <w:rFonts w:ascii="Verdana" w:hAnsi="Verdana"/>
          <w:sz w:val="20"/>
          <w:szCs w:val="20"/>
        </w:rPr>
        <w:t xml:space="preserve">4. </w:t>
      </w:r>
      <w:r w:rsidR="00655A83">
        <w:rPr>
          <w:rFonts w:ascii="Verdana" w:hAnsi="Verdana"/>
          <w:sz w:val="20"/>
          <w:szCs w:val="20"/>
        </w:rPr>
        <w:tab/>
      </w:r>
      <w:r w:rsidRPr="004F3427">
        <w:rPr>
          <w:rFonts w:ascii="Verdana" w:hAnsi="Verdana"/>
          <w:sz w:val="20"/>
          <w:szCs w:val="20"/>
        </w:rPr>
        <w:t xml:space="preserve">Στην περίπτωση που η πράξη απευθύνεται σε επιχειρήσεις οι οποίες απασχολούν ή θα απασχολήσουν συμμετέχοντες, </w:t>
      </w:r>
      <w:r w:rsidR="00467E7E">
        <w:rPr>
          <w:rFonts w:ascii="Verdana" w:hAnsi="Verdana"/>
          <w:sz w:val="20"/>
          <w:szCs w:val="20"/>
        </w:rPr>
        <w:t xml:space="preserve">ή σε φυσικά πρόσωπα τα οποία θα απασχοληθούν σε επιχειρήσεις, </w:t>
      </w:r>
      <w:r w:rsidRPr="004F3427">
        <w:rPr>
          <w:rFonts w:ascii="Verdana" w:hAnsi="Verdana"/>
          <w:sz w:val="20"/>
          <w:szCs w:val="20"/>
        </w:rPr>
        <w:t>οι επιχειρήσεις θα πρέπει να έχουν τις εγκαταστάσεις στις οποίες θα απασχοληθούν οι συμμετέχοντες στην περιοχή του προγράμματος.</w:t>
      </w:r>
    </w:p>
    <w:p w14:paraId="23DFCDDE" w14:textId="77777777" w:rsidR="006B3F18" w:rsidRDefault="004F3427">
      <w:pPr>
        <w:ind w:left="426" w:hanging="426"/>
        <w:jc w:val="both"/>
        <w:rPr>
          <w:rFonts w:ascii="Verdana" w:hAnsi="Verdana"/>
          <w:sz w:val="20"/>
          <w:szCs w:val="20"/>
        </w:rPr>
      </w:pPr>
      <w:r w:rsidRPr="004F3427">
        <w:rPr>
          <w:rFonts w:ascii="Verdana" w:hAnsi="Verdana"/>
          <w:sz w:val="20"/>
          <w:szCs w:val="20"/>
        </w:rPr>
        <w:t xml:space="preserve">5. </w:t>
      </w:r>
      <w:r w:rsidR="00655A83">
        <w:rPr>
          <w:rFonts w:ascii="Verdana" w:hAnsi="Verdana"/>
          <w:sz w:val="20"/>
          <w:szCs w:val="20"/>
        </w:rPr>
        <w:tab/>
      </w:r>
      <w:r w:rsidRPr="004F3427">
        <w:rPr>
          <w:rFonts w:ascii="Verdana" w:hAnsi="Verdana"/>
          <w:sz w:val="20"/>
          <w:szCs w:val="20"/>
        </w:rPr>
        <w:t>Δαπάνες για την υλοποίηση πράξεων ΕΚΤ, που αφορούν σε συμμετέχοντες οι οποίοι δεν είναι επιλέξιμοι βάσ</w:t>
      </w:r>
      <w:r w:rsidR="00420AFE">
        <w:rPr>
          <w:rFonts w:ascii="Verdana" w:hAnsi="Verdana"/>
          <w:sz w:val="20"/>
          <w:szCs w:val="20"/>
        </w:rPr>
        <w:t>ει</w:t>
      </w:r>
      <w:r w:rsidRPr="004F3427">
        <w:rPr>
          <w:rFonts w:ascii="Verdana" w:hAnsi="Verdana"/>
          <w:sz w:val="20"/>
          <w:szCs w:val="20"/>
        </w:rPr>
        <w:t xml:space="preserve"> της γεωγραφικής θέσης, ανεξάρτητα από το εάν οι συμμετέχοντες καλύπτουν τα υπόλοιπα κριτήρια επιλεξιμότητας που τυχόν προσδιορίζονται στην πρόσκληση του δικαιούχου για την επιλογή συμμετεχόντων, δεν είναι επιλέξιμες.</w:t>
      </w:r>
    </w:p>
    <w:p w14:paraId="5BE9879A" w14:textId="77777777" w:rsidR="00655A83" w:rsidRDefault="00655A83" w:rsidP="00655A83">
      <w:pPr>
        <w:pStyle w:val="a"/>
      </w:pPr>
    </w:p>
    <w:p w14:paraId="29040380" w14:textId="77777777" w:rsidR="006B3F18" w:rsidRDefault="004F3427">
      <w:pPr>
        <w:pStyle w:val="3"/>
        <w:numPr>
          <w:ilvl w:val="0"/>
          <w:numId w:val="0"/>
        </w:numPr>
        <w:spacing w:before="0" w:after="120" w:line="264" w:lineRule="auto"/>
        <w:jc w:val="center"/>
        <w:rPr>
          <w:rFonts w:ascii="Verdana" w:hAnsi="Verdana"/>
          <w:i w:val="0"/>
          <w:sz w:val="20"/>
          <w:highlight w:val="yellow"/>
        </w:rPr>
      </w:pPr>
      <w:r w:rsidRPr="004F3427">
        <w:rPr>
          <w:rFonts w:ascii="Verdana" w:hAnsi="Verdana"/>
          <w:i w:val="0"/>
          <w:sz w:val="20"/>
        </w:rPr>
        <w:t>Μισθολογικό κόστος</w:t>
      </w:r>
    </w:p>
    <w:p w14:paraId="1A071633" w14:textId="77777777" w:rsidR="006B3F18" w:rsidRDefault="004F3427">
      <w:pPr>
        <w:ind w:left="426" w:hanging="426"/>
        <w:jc w:val="both"/>
        <w:rPr>
          <w:rFonts w:ascii="Verdana" w:hAnsi="Verdana"/>
          <w:sz w:val="20"/>
          <w:szCs w:val="20"/>
        </w:rPr>
      </w:pPr>
      <w:r w:rsidRPr="004F3427">
        <w:rPr>
          <w:rFonts w:ascii="Verdana" w:hAnsi="Verdana"/>
          <w:sz w:val="20"/>
          <w:szCs w:val="20"/>
        </w:rPr>
        <w:t xml:space="preserve">1. </w:t>
      </w:r>
      <w:r w:rsidR="00655A83">
        <w:rPr>
          <w:rFonts w:ascii="Verdana" w:hAnsi="Verdana"/>
          <w:sz w:val="20"/>
          <w:szCs w:val="20"/>
        </w:rPr>
        <w:tab/>
      </w:r>
      <w:r w:rsidRPr="004F3427">
        <w:rPr>
          <w:rFonts w:ascii="Verdana" w:hAnsi="Verdana"/>
          <w:sz w:val="20"/>
          <w:szCs w:val="20"/>
        </w:rPr>
        <w:t xml:space="preserve">Η επιχορήγηση του μισθολογικού κόστους συμμετεχόντων ή μέρος αυτού, η οποία  περιλαμβάνει </w:t>
      </w:r>
      <w:r w:rsidR="00C63D52">
        <w:rPr>
          <w:rFonts w:ascii="Verdana" w:hAnsi="Verdana"/>
          <w:sz w:val="20"/>
          <w:szCs w:val="20"/>
        </w:rPr>
        <w:t>κατά κανόνα</w:t>
      </w:r>
      <w:r w:rsidRPr="004F3427">
        <w:rPr>
          <w:rFonts w:ascii="Verdana" w:hAnsi="Verdana"/>
          <w:sz w:val="20"/>
          <w:szCs w:val="20"/>
        </w:rPr>
        <w:t xml:space="preserve"> το μικτό μισθό και τις εργοδοτικές εισφορές σύμφωνα με τη νομοθεσία περί κοινωνικής ασφάλισης εργαζομένων, είναι επιλέξιμη υπό τις ακόλουθες προϋποθέσεις:</w:t>
      </w:r>
    </w:p>
    <w:p w14:paraId="1CEB6E0F" w14:textId="77777777" w:rsidR="006B3F18" w:rsidRDefault="004F3427">
      <w:pPr>
        <w:ind w:left="852" w:hanging="426"/>
        <w:jc w:val="both"/>
        <w:rPr>
          <w:rFonts w:ascii="Verdana" w:hAnsi="Verdana"/>
          <w:sz w:val="20"/>
          <w:szCs w:val="20"/>
        </w:rPr>
      </w:pPr>
      <w:r w:rsidRPr="004F3427">
        <w:rPr>
          <w:rFonts w:ascii="Verdana" w:hAnsi="Verdana"/>
          <w:sz w:val="20"/>
          <w:szCs w:val="20"/>
        </w:rPr>
        <w:t xml:space="preserve">α) </w:t>
      </w:r>
      <w:r w:rsidR="00655A83">
        <w:rPr>
          <w:rFonts w:ascii="Verdana" w:hAnsi="Verdana"/>
          <w:sz w:val="20"/>
          <w:szCs w:val="20"/>
        </w:rPr>
        <w:tab/>
      </w:r>
      <w:r w:rsidRPr="004F3427">
        <w:rPr>
          <w:rFonts w:ascii="Verdana" w:hAnsi="Verdana"/>
          <w:sz w:val="20"/>
          <w:szCs w:val="20"/>
        </w:rPr>
        <w:t xml:space="preserve">Η επιχορήγηση του μισθολογικού κόστους συμμετεχόντων </w:t>
      </w:r>
      <w:r w:rsidR="00C63D52">
        <w:rPr>
          <w:rFonts w:ascii="Verdana" w:hAnsi="Verdana"/>
          <w:sz w:val="20"/>
          <w:szCs w:val="20"/>
        </w:rPr>
        <w:t>στοχεύει</w:t>
      </w:r>
      <w:r w:rsidRPr="004F3427">
        <w:rPr>
          <w:rFonts w:ascii="Verdana" w:hAnsi="Verdana"/>
          <w:sz w:val="20"/>
          <w:szCs w:val="20"/>
        </w:rPr>
        <w:t xml:space="preserve"> σε ενδυνάμωση της </w:t>
      </w:r>
      <w:proofErr w:type="spellStart"/>
      <w:r w:rsidRPr="004F3427">
        <w:rPr>
          <w:rFonts w:ascii="Verdana" w:hAnsi="Verdana"/>
          <w:sz w:val="20"/>
          <w:szCs w:val="20"/>
        </w:rPr>
        <w:t>απασχολησιμότητας</w:t>
      </w:r>
      <w:proofErr w:type="spellEnd"/>
      <w:r w:rsidRPr="004F3427">
        <w:rPr>
          <w:rFonts w:ascii="Verdana" w:hAnsi="Verdana"/>
          <w:sz w:val="20"/>
          <w:szCs w:val="20"/>
        </w:rPr>
        <w:t xml:space="preserve"> ή σε σταθεροποίηση της απασχόλησης, συμπεριλαμβανομένης της </w:t>
      </w:r>
      <w:proofErr w:type="spellStart"/>
      <w:r w:rsidRPr="004F3427">
        <w:rPr>
          <w:rFonts w:ascii="Verdana" w:hAnsi="Verdana"/>
          <w:sz w:val="20"/>
          <w:szCs w:val="20"/>
        </w:rPr>
        <w:t>αυτο</w:t>
      </w:r>
      <w:proofErr w:type="spellEnd"/>
      <w:r w:rsidRPr="004F3427">
        <w:rPr>
          <w:rFonts w:ascii="Verdana" w:hAnsi="Verdana"/>
          <w:sz w:val="20"/>
          <w:szCs w:val="20"/>
        </w:rPr>
        <w:t>-απασχόλησης.</w:t>
      </w:r>
    </w:p>
    <w:p w14:paraId="0EE9EC86" w14:textId="77777777" w:rsidR="006B3F18" w:rsidRDefault="004F3427">
      <w:pPr>
        <w:ind w:left="852" w:hanging="426"/>
        <w:jc w:val="both"/>
        <w:rPr>
          <w:rFonts w:ascii="Verdana" w:hAnsi="Verdana"/>
          <w:sz w:val="20"/>
          <w:szCs w:val="20"/>
        </w:rPr>
      </w:pPr>
      <w:r w:rsidRPr="004F3427">
        <w:rPr>
          <w:rFonts w:ascii="Verdana" w:hAnsi="Verdana"/>
          <w:sz w:val="20"/>
          <w:szCs w:val="20"/>
        </w:rPr>
        <w:t xml:space="preserve">β) </w:t>
      </w:r>
      <w:r w:rsidR="00F33714">
        <w:rPr>
          <w:rFonts w:ascii="Verdana" w:hAnsi="Verdana"/>
          <w:sz w:val="20"/>
          <w:szCs w:val="20"/>
        </w:rPr>
        <w:tab/>
      </w:r>
      <w:r w:rsidRPr="004F3427">
        <w:rPr>
          <w:rFonts w:ascii="Verdana" w:hAnsi="Verdana"/>
          <w:sz w:val="20"/>
          <w:szCs w:val="20"/>
        </w:rPr>
        <w:t xml:space="preserve">Οι συμμετέχοντες </w:t>
      </w:r>
      <w:r w:rsidR="00C63D52">
        <w:rPr>
          <w:rFonts w:ascii="Verdana" w:hAnsi="Verdana"/>
          <w:sz w:val="20"/>
          <w:szCs w:val="20"/>
        </w:rPr>
        <w:t>με σχέση εξαρτημένης εργασίας</w:t>
      </w:r>
      <w:r w:rsidR="00EC0504">
        <w:rPr>
          <w:rFonts w:ascii="Verdana" w:hAnsi="Verdana"/>
          <w:sz w:val="20"/>
          <w:szCs w:val="20"/>
        </w:rPr>
        <w:t xml:space="preserve"> </w:t>
      </w:r>
      <w:r w:rsidR="00C63D52">
        <w:rPr>
          <w:rFonts w:ascii="Verdana" w:hAnsi="Verdana"/>
          <w:sz w:val="20"/>
          <w:szCs w:val="20"/>
        </w:rPr>
        <w:t xml:space="preserve">απασχολούνται </w:t>
      </w:r>
      <w:r w:rsidRPr="004F3427">
        <w:rPr>
          <w:rFonts w:ascii="Verdana" w:hAnsi="Verdana"/>
          <w:sz w:val="20"/>
          <w:szCs w:val="20"/>
        </w:rPr>
        <w:t>στη βάση σύμβασης, είτε πλήρους είτε μερικής απασχόλησης.</w:t>
      </w:r>
    </w:p>
    <w:p w14:paraId="3F239790" w14:textId="77777777" w:rsidR="006B3F18" w:rsidRDefault="004F3427">
      <w:pPr>
        <w:ind w:left="852" w:hanging="426"/>
        <w:jc w:val="both"/>
        <w:rPr>
          <w:rFonts w:ascii="Verdana" w:hAnsi="Verdana"/>
          <w:sz w:val="20"/>
          <w:szCs w:val="20"/>
        </w:rPr>
      </w:pPr>
      <w:r w:rsidRPr="004F3427">
        <w:rPr>
          <w:rFonts w:ascii="Verdana" w:hAnsi="Verdana"/>
          <w:sz w:val="20"/>
          <w:szCs w:val="20"/>
        </w:rPr>
        <w:t xml:space="preserve">γ) </w:t>
      </w:r>
      <w:r w:rsidR="00655A83">
        <w:rPr>
          <w:rFonts w:ascii="Verdana" w:hAnsi="Verdana"/>
          <w:sz w:val="20"/>
          <w:szCs w:val="20"/>
        </w:rPr>
        <w:tab/>
      </w:r>
      <w:r w:rsidRPr="004F3427">
        <w:rPr>
          <w:rFonts w:ascii="Verdana" w:hAnsi="Verdana"/>
          <w:sz w:val="20"/>
          <w:szCs w:val="20"/>
        </w:rPr>
        <w:t xml:space="preserve">Το επιλέξιμο μισθολογικό κόστος αντιστοιχεί στο ελάχιστο ποσό που προβλέπεται από το σχετικό θεσμικό πλαίσιο που αφορά τη θέση απασχόλησης ή την υλοποίηση της πράξης. Τυχόν υπερβάλλον μισθολογικό κόστος του δικαιούχου δεν αποτελεί επιλέξιμη δαπάνη. </w:t>
      </w:r>
    </w:p>
    <w:p w14:paraId="537A42B5" w14:textId="77777777" w:rsidR="006B3F18" w:rsidRDefault="004F3427">
      <w:pPr>
        <w:ind w:left="852" w:hanging="426"/>
        <w:jc w:val="both"/>
        <w:rPr>
          <w:rFonts w:ascii="Verdana" w:hAnsi="Verdana"/>
          <w:sz w:val="20"/>
          <w:szCs w:val="20"/>
        </w:rPr>
      </w:pPr>
      <w:r w:rsidRPr="004F3427">
        <w:rPr>
          <w:rFonts w:ascii="Verdana" w:hAnsi="Verdana"/>
          <w:sz w:val="20"/>
          <w:szCs w:val="20"/>
        </w:rPr>
        <w:t xml:space="preserve">δ) </w:t>
      </w:r>
      <w:r w:rsidR="00655A83">
        <w:rPr>
          <w:rFonts w:ascii="Verdana" w:hAnsi="Verdana"/>
          <w:sz w:val="20"/>
          <w:szCs w:val="20"/>
        </w:rPr>
        <w:tab/>
      </w:r>
      <w:r w:rsidRPr="004F3427">
        <w:rPr>
          <w:rFonts w:ascii="Verdana" w:hAnsi="Verdana"/>
          <w:sz w:val="20"/>
          <w:szCs w:val="20"/>
        </w:rPr>
        <w:t xml:space="preserve">Η διάρκεια επιχορήγησης του μισθολογικού κόστους </w:t>
      </w:r>
      <w:r w:rsidR="00C63D52">
        <w:rPr>
          <w:rFonts w:ascii="Verdana" w:hAnsi="Verdana"/>
          <w:sz w:val="20"/>
          <w:szCs w:val="20"/>
        </w:rPr>
        <w:t xml:space="preserve">προσδιορίζεται με τρόπο που να εξυπηρετεί τους στόχους της πράξης. </w:t>
      </w:r>
    </w:p>
    <w:p w14:paraId="145DF9F7" w14:textId="77777777" w:rsidR="006B3F18" w:rsidRDefault="00B5194E">
      <w:pPr>
        <w:ind w:left="426" w:hanging="426"/>
        <w:jc w:val="both"/>
        <w:rPr>
          <w:rFonts w:ascii="Verdana" w:hAnsi="Verdana"/>
          <w:sz w:val="20"/>
          <w:szCs w:val="20"/>
        </w:rPr>
      </w:pPr>
      <w:r>
        <w:rPr>
          <w:rFonts w:ascii="Verdana" w:hAnsi="Verdana"/>
          <w:sz w:val="20"/>
          <w:szCs w:val="20"/>
        </w:rPr>
        <w:t>2</w:t>
      </w:r>
      <w:r w:rsidR="004F3427" w:rsidRPr="00C63D52">
        <w:rPr>
          <w:rFonts w:ascii="Verdana" w:hAnsi="Verdana"/>
          <w:sz w:val="20"/>
          <w:szCs w:val="20"/>
        </w:rPr>
        <w:t xml:space="preserve">. </w:t>
      </w:r>
      <w:r w:rsidR="00655A83" w:rsidRPr="00C63D52">
        <w:rPr>
          <w:rFonts w:ascii="Verdana" w:hAnsi="Verdana"/>
          <w:sz w:val="20"/>
          <w:szCs w:val="20"/>
        </w:rPr>
        <w:tab/>
      </w:r>
      <w:r w:rsidR="004F3427" w:rsidRPr="00C63D52">
        <w:rPr>
          <w:rFonts w:ascii="Verdana" w:hAnsi="Verdana"/>
          <w:sz w:val="20"/>
          <w:szCs w:val="20"/>
        </w:rPr>
        <w:t>Στις περιπτώσεις που οι συμμετέχοντες λαμβάνουν επίσημα κατάρτιση</w:t>
      </w:r>
      <w:r w:rsidR="00C63D52" w:rsidRPr="00C63D52">
        <w:rPr>
          <w:rFonts w:ascii="Verdana" w:hAnsi="Verdana"/>
          <w:sz w:val="20"/>
          <w:szCs w:val="20"/>
        </w:rPr>
        <w:t xml:space="preserve"> κατά τη διάρκεια των ωρών εργασίας τους</w:t>
      </w:r>
      <w:r w:rsidR="004F3427" w:rsidRPr="00C63D52">
        <w:rPr>
          <w:rFonts w:ascii="Verdana" w:hAnsi="Verdana"/>
          <w:sz w:val="20"/>
          <w:szCs w:val="20"/>
        </w:rPr>
        <w:t>, η επιχορήγηση του μισθολογικού κόστους του δικαιούχου για αυτούς και για την περίοδο που διαρκεί η κατάρτιση είναι επιλέξιμη, εφόσον αποδεικνύεται τεκμηριωμένα η βελτίωση των επαγγελματικών προσόντων τους μέχρι το χρόνο ολοκλήρωσης της πράξης. Οι συμμετέχοντες θα πρέπει να καλύπτονται από σύμβαση εργασίας</w:t>
      </w:r>
      <w:r w:rsidR="00C63D52" w:rsidRPr="00C63D52">
        <w:rPr>
          <w:rFonts w:ascii="Verdana" w:hAnsi="Verdana"/>
          <w:sz w:val="20"/>
          <w:szCs w:val="20"/>
        </w:rPr>
        <w:t xml:space="preserve"> και </w:t>
      </w:r>
      <w:r w:rsidR="004F3427" w:rsidRPr="00C63D52">
        <w:rPr>
          <w:rFonts w:ascii="Verdana" w:hAnsi="Verdana"/>
          <w:sz w:val="20"/>
          <w:szCs w:val="20"/>
        </w:rPr>
        <w:t>συμφωνία κατάρτισης στην οποία θα προσδιορίζονται ο σκοπός, η διάρκεια και η χρονική περίοδος της κατάρτισης.</w:t>
      </w:r>
    </w:p>
    <w:p w14:paraId="744B34E5" w14:textId="77777777" w:rsidR="00655A83" w:rsidRDefault="00655A83" w:rsidP="00655A83">
      <w:pPr>
        <w:pStyle w:val="a"/>
      </w:pPr>
    </w:p>
    <w:p w14:paraId="04392FEE" w14:textId="77777777" w:rsidR="006B3F18" w:rsidRDefault="004F3427">
      <w:pPr>
        <w:pStyle w:val="3"/>
        <w:numPr>
          <w:ilvl w:val="0"/>
          <w:numId w:val="0"/>
        </w:numPr>
        <w:spacing w:before="0" w:after="120" w:line="264" w:lineRule="auto"/>
        <w:jc w:val="center"/>
        <w:rPr>
          <w:rFonts w:ascii="Verdana" w:hAnsi="Verdana"/>
          <w:i w:val="0"/>
          <w:sz w:val="20"/>
        </w:rPr>
      </w:pPr>
      <w:r w:rsidRPr="004F3427">
        <w:rPr>
          <w:rFonts w:ascii="Verdana" w:hAnsi="Verdana"/>
          <w:i w:val="0"/>
          <w:sz w:val="20"/>
        </w:rPr>
        <w:t>Επίδομα κατάρτισης</w:t>
      </w:r>
    </w:p>
    <w:p w14:paraId="20F05ECE" w14:textId="77777777" w:rsidR="001344DB" w:rsidRDefault="004F3427" w:rsidP="00655A83">
      <w:pPr>
        <w:jc w:val="both"/>
        <w:rPr>
          <w:rFonts w:ascii="Verdana" w:hAnsi="Verdana"/>
          <w:sz w:val="20"/>
          <w:szCs w:val="20"/>
        </w:rPr>
      </w:pPr>
      <w:r w:rsidRPr="004F3427">
        <w:rPr>
          <w:rFonts w:ascii="Verdana" w:hAnsi="Verdana"/>
          <w:sz w:val="20"/>
          <w:szCs w:val="20"/>
        </w:rPr>
        <w:t xml:space="preserve">Το επίδομα που παρέχεται σε συμμετέχοντες σε δράσεις κατάρτισης για το χρονικό διάστημα που αυτή διαρκεί είναι επιλέξιμο εφόσον αυτό αποτελεί τεκμηριωμένα κίνητρο για την παρακολούθηση ή/και ολοκλήρωση της δράσης από τους συμμετέχοντες, με βάση τα χαρακτηριστικά της ομάδας συμμετεχόντων. </w:t>
      </w:r>
    </w:p>
    <w:p w14:paraId="4071D828" w14:textId="77777777" w:rsidR="00655A83" w:rsidRDefault="00655A83" w:rsidP="00655A83">
      <w:pPr>
        <w:pStyle w:val="a"/>
      </w:pPr>
    </w:p>
    <w:p w14:paraId="6A7E4FC5" w14:textId="77777777" w:rsidR="006B3F18" w:rsidRDefault="004F3427">
      <w:pPr>
        <w:pStyle w:val="3"/>
        <w:numPr>
          <w:ilvl w:val="0"/>
          <w:numId w:val="0"/>
        </w:numPr>
        <w:spacing w:before="0" w:after="120" w:line="264" w:lineRule="auto"/>
        <w:jc w:val="center"/>
        <w:rPr>
          <w:rFonts w:ascii="Verdana" w:hAnsi="Verdana"/>
          <w:i w:val="0"/>
          <w:sz w:val="20"/>
        </w:rPr>
      </w:pPr>
      <w:r w:rsidRPr="004F3427">
        <w:rPr>
          <w:rFonts w:ascii="Verdana" w:hAnsi="Verdana"/>
          <w:i w:val="0"/>
          <w:sz w:val="20"/>
        </w:rPr>
        <w:t xml:space="preserve">Άλλες μορφές άμεσης χρηματοδοτικής συνεισφοράς σε συμμετέχοντες </w:t>
      </w:r>
    </w:p>
    <w:p w14:paraId="0AC71F39" w14:textId="31B352B9" w:rsidR="001344DB" w:rsidRPr="004E43CA" w:rsidRDefault="00E110AE" w:rsidP="00972201">
      <w:pPr>
        <w:ind w:left="426" w:hanging="426"/>
        <w:jc w:val="both"/>
        <w:rPr>
          <w:rFonts w:ascii="Verdana" w:hAnsi="Verdana"/>
          <w:sz w:val="20"/>
          <w:szCs w:val="20"/>
        </w:rPr>
      </w:pPr>
      <w:ins w:id="2008" w:author="ΕΥΘΥ" w:date="2018-12-10T15:33:00Z">
        <w:r>
          <w:rPr>
            <w:rFonts w:ascii="Verdana" w:hAnsi="Verdana"/>
            <w:sz w:val="20"/>
            <w:szCs w:val="20"/>
          </w:rPr>
          <w:t>1.</w:t>
        </w:r>
        <w:r>
          <w:rPr>
            <w:rFonts w:ascii="Verdana" w:hAnsi="Verdana"/>
            <w:sz w:val="20"/>
            <w:szCs w:val="20"/>
          </w:rPr>
          <w:tab/>
        </w:r>
      </w:ins>
      <w:r w:rsidR="004F3427" w:rsidRPr="00B543A4">
        <w:rPr>
          <w:rFonts w:ascii="Verdana" w:hAnsi="Verdana"/>
          <w:sz w:val="20"/>
          <w:szCs w:val="20"/>
        </w:rPr>
        <w:t xml:space="preserve">Οι δαπάνες για την καταβολή άμεσης χρηματοδοτικής συνεισφοράς σε  συμμετέχοντες, χωρίς υποχρέωση του συμμετέχοντα παροχής αποδεικτικών στοιχείων σχετικά με τη χρήση της χρηματοδοτικής συνεισφοράς είναι επιλέξιμη υπό την προϋπόθεση ότι τεκμηριώνεται η </w:t>
      </w:r>
      <w:r w:rsidR="004F3427" w:rsidRPr="004E43CA">
        <w:rPr>
          <w:rFonts w:ascii="Verdana" w:hAnsi="Verdana"/>
          <w:sz w:val="20"/>
          <w:szCs w:val="20"/>
        </w:rPr>
        <w:t xml:space="preserve">αναγκαιότητα παροχής της χρηματοδοτικής συνεισφοράς στους συμμετέχοντες προκειμένου να υλοποιηθεί η πράξη και το ποσό της συνεισφοράς είναι παρόμοιο με το ποσό που δίνεται στο πλαίσιο ανάλογων εθνικών δράσεων ή έχει εκτιμηθεί </w:t>
      </w:r>
      <w:del w:id="2009" w:author="ΕΥΘΥ" w:date="2018-12-10T15:33:00Z">
        <w:r w:rsidR="004F3427" w:rsidRPr="00B543A4">
          <w:rPr>
            <w:rFonts w:ascii="Verdana" w:hAnsi="Verdana"/>
            <w:sz w:val="20"/>
            <w:szCs w:val="20"/>
          </w:rPr>
          <w:delText xml:space="preserve">ή έχει εκτιμηθεί </w:delText>
        </w:r>
      </w:del>
      <w:r w:rsidR="004F3427" w:rsidRPr="00B543A4">
        <w:rPr>
          <w:rFonts w:ascii="Verdana" w:hAnsi="Verdana"/>
          <w:sz w:val="20"/>
          <w:szCs w:val="20"/>
        </w:rPr>
        <w:t xml:space="preserve">εκ </w:t>
      </w:r>
      <w:r w:rsidR="004F3427" w:rsidRPr="004E43CA">
        <w:rPr>
          <w:rFonts w:ascii="Verdana" w:hAnsi="Verdana"/>
          <w:sz w:val="20"/>
          <w:szCs w:val="20"/>
        </w:rPr>
        <w:t>των προτέρων.</w:t>
      </w:r>
    </w:p>
    <w:p w14:paraId="14057B57" w14:textId="77777777" w:rsidR="002620D6" w:rsidRDefault="00E110AE" w:rsidP="00972201">
      <w:pPr>
        <w:ind w:left="426" w:hanging="426"/>
        <w:jc w:val="both"/>
        <w:rPr>
          <w:ins w:id="2010" w:author="ΕΥΘΥ" w:date="2018-12-10T15:33:00Z"/>
          <w:rFonts w:ascii="Verdana" w:hAnsi="Verdana"/>
          <w:sz w:val="20"/>
          <w:szCs w:val="20"/>
        </w:rPr>
      </w:pPr>
      <w:ins w:id="2011" w:author="ΕΥΘΥ" w:date="2018-12-10T15:33:00Z">
        <w:r>
          <w:rPr>
            <w:rFonts w:ascii="Verdana" w:eastAsia="EUAlbertina-Regu-Identity-H" w:hAnsi="Verdana" w:cs="EUAlbertina-Regu-Identity-H"/>
            <w:sz w:val="20"/>
            <w:szCs w:val="20"/>
          </w:rPr>
          <w:t>2.</w:t>
        </w:r>
        <w:r>
          <w:rPr>
            <w:rFonts w:ascii="Verdana" w:eastAsia="EUAlbertina-Regu-Identity-H" w:hAnsi="Verdana" w:cs="EUAlbertina-Regu-Identity-H"/>
            <w:sz w:val="20"/>
            <w:szCs w:val="20"/>
          </w:rPr>
          <w:tab/>
        </w:r>
        <w:r w:rsidR="002620D6" w:rsidRPr="004E43CA">
          <w:rPr>
            <w:rFonts w:ascii="Verdana" w:eastAsia="EUAlbertina-Regu-Identity-H" w:hAnsi="Verdana" w:cs="EUAlbertina-Regu-Identity-H"/>
            <w:sz w:val="20"/>
            <w:szCs w:val="20"/>
          </w:rPr>
          <w:t>Υποτροφίες αριστείας που δίνονται σε σπουδαστές/ερευνητές με στόχο την ενίσχυση του ακαδημαϊκού βιογραφικού τους και των ακαδημαϊκών/ερευνητικών τους προσόντων, είναι επιλέξιμες,</w:t>
        </w:r>
      </w:ins>
    </w:p>
    <w:p w14:paraId="315983D6" w14:textId="77777777" w:rsidR="00655A83" w:rsidRDefault="00655A83" w:rsidP="00655A83">
      <w:pPr>
        <w:pStyle w:val="a"/>
      </w:pPr>
    </w:p>
    <w:p w14:paraId="52236A4E" w14:textId="77777777" w:rsidR="006B3F18" w:rsidRDefault="004F3427">
      <w:pPr>
        <w:pStyle w:val="3"/>
        <w:numPr>
          <w:ilvl w:val="0"/>
          <w:numId w:val="0"/>
        </w:numPr>
        <w:spacing w:before="0" w:after="120" w:line="264" w:lineRule="auto"/>
        <w:jc w:val="center"/>
        <w:rPr>
          <w:rFonts w:ascii="Verdana" w:hAnsi="Verdana"/>
          <w:i w:val="0"/>
          <w:sz w:val="20"/>
        </w:rPr>
      </w:pPr>
      <w:r w:rsidRPr="004F3427">
        <w:rPr>
          <w:rFonts w:ascii="Verdana" w:hAnsi="Verdana"/>
          <w:i w:val="0"/>
          <w:sz w:val="20"/>
        </w:rPr>
        <w:t>Δαπάνες μετακίνησης και ασφάλισης συμμετεχόντων</w:t>
      </w:r>
    </w:p>
    <w:p w14:paraId="33B209B4" w14:textId="77777777" w:rsidR="00EC0504" w:rsidRDefault="004F3427" w:rsidP="00BA5207">
      <w:pPr>
        <w:jc w:val="both"/>
        <w:rPr>
          <w:rFonts w:ascii="Verdana" w:hAnsi="Verdana"/>
          <w:sz w:val="20"/>
          <w:szCs w:val="20"/>
        </w:rPr>
      </w:pPr>
      <w:r w:rsidRPr="004F3427">
        <w:rPr>
          <w:rFonts w:ascii="Verdana" w:hAnsi="Verdana"/>
          <w:sz w:val="20"/>
          <w:szCs w:val="20"/>
        </w:rPr>
        <w:t>Οι δαπάνες μετακίνησης και ασφάλισης συμμετεχόντων σε πράξ</w:t>
      </w:r>
      <w:r w:rsidR="00B543A4">
        <w:rPr>
          <w:rFonts w:ascii="Verdana" w:hAnsi="Verdana"/>
          <w:sz w:val="20"/>
          <w:szCs w:val="20"/>
        </w:rPr>
        <w:t>εις</w:t>
      </w:r>
      <w:r w:rsidRPr="004F3427">
        <w:rPr>
          <w:rFonts w:ascii="Verdana" w:hAnsi="Verdana"/>
          <w:sz w:val="20"/>
          <w:szCs w:val="20"/>
        </w:rPr>
        <w:t xml:space="preserve"> του ΕΚΤ είναι επιλέξιμες εφόσον είναι ουσιώδεις για την υλοποίηση της πράξης και προβλέπονται στην απόφαση ένταξης. Η ασφάλιση θα πρέπει επιπλέον να προβλέπεται ως υποχρεωτική από το θεσμικό πλαίσιο υλοποίησης της πράξης.</w:t>
      </w:r>
    </w:p>
    <w:p w14:paraId="753287D0" w14:textId="77777777" w:rsidR="00BC0387" w:rsidRDefault="00BC0387" w:rsidP="00BA5207">
      <w:pPr>
        <w:jc w:val="both"/>
        <w:rPr>
          <w:rFonts w:ascii="Verdana" w:hAnsi="Verdana"/>
          <w:sz w:val="20"/>
          <w:szCs w:val="20"/>
        </w:rPr>
      </w:pPr>
    </w:p>
    <w:p w14:paraId="502B1049" w14:textId="77777777" w:rsidR="00655A83" w:rsidRDefault="00655A83" w:rsidP="00655A83">
      <w:pPr>
        <w:pStyle w:val="a"/>
      </w:pPr>
    </w:p>
    <w:p w14:paraId="1F1CAED1" w14:textId="77777777" w:rsidR="006B3F18" w:rsidRDefault="004F3427">
      <w:pPr>
        <w:pStyle w:val="3"/>
        <w:numPr>
          <w:ilvl w:val="0"/>
          <w:numId w:val="0"/>
        </w:numPr>
        <w:spacing w:before="0" w:after="120" w:line="264" w:lineRule="auto"/>
        <w:jc w:val="center"/>
        <w:rPr>
          <w:rFonts w:ascii="Verdana" w:hAnsi="Verdana"/>
          <w:i w:val="0"/>
          <w:sz w:val="20"/>
        </w:rPr>
      </w:pPr>
      <w:r w:rsidRPr="004F3427">
        <w:rPr>
          <w:rFonts w:ascii="Verdana" w:hAnsi="Verdana"/>
          <w:i w:val="0"/>
          <w:sz w:val="20"/>
        </w:rPr>
        <w:t>Δαπάνες για συμμετοχή σε αξιολόγηση πράξεων</w:t>
      </w:r>
    </w:p>
    <w:p w14:paraId="2A6B49CA" w14:textId="77777777" w:rsidR="00651174" w:rsidRDefault="004F3427" w:rsidP="009B0E04">
      <w:pPr>
        <w:jc w:val="both"/>
        <w:rPr>
          <w:rFonts w:ascii="Verdana" w:eastAsia="EUAlbertina-ReguItal-Identity-H" w:hAnsi="Verdana" w:cs="EUAlbertina-Bold-Identity-H"/>
          <w:b/>
          <w:sz w:val="20"/>
          <w:szCs w:val="20"/>
        </w:rPr>
      </w:pPr>
      <w:r w:rsidRPr="004F3427">
        <w:rPr>
          <w:rFonts w:ascii="Verdana" w:hAnsi="Verdana"/>
          <w:sz w:val="20"/>
          <w:szCs w:val="20"/>
        </w:rPr>
        <w:t xml:space="preserve">Οι δαπάνες για </w:t>
      </w:r>
      <w:r w:rsidR="00B543A4">
        <w:rPr>
          <w:rFonts w:ascii="Verdana" w:hAnsi="Verdana"/>
          <w:sz w:val="20"/>
          <w:szCs w:val="20"/>
        </w:rPr>
        <w:t xml:space="preserve">καταβολή κινήτρου σε συμμετέχοντες </w:t>
      </w:r>
      <w:r w:rsidRPr="004F3427">
        <w:rPr>
          <w:rFonts w:ascii="Verdana" w:hAnsi="Verdana"/>
          <w:sz w:val="20"/>
          <w:szCs w:val="20"/>
        </w:rPr>
        <w:t xml:space="preserve">σε πράξεις ΕΚΤ </w:t>
      </w:r>
      <w:r w:rsidR="00B543A4">
        <w:rPr>
          <w:rFonts w:ascii="Verdana" w:hAnsi="Verdana"/>
          <w:sz w:val="20"/>
          <w:szCs w:val="20"/>
        </w:rPr>
        <w:t xml:space="preserve">προκειμένου </w:t>
      </w:r>
      <w:r w:rsidRPr="004F3427">
        <w:rPr>
          <w:rFonts w:ascii="Verdana" w:hAnsi="Verdana"/>
          <w:sz w:val="20"/>
          <w:szCs w:val="20"/>
        </w:rPr>
        <w:t xml:space="preserve">να </w:t>
      </w:r>
      <w:r w:rsidR="00B543A4">
        <w:rPr>
          <w:rFonts w:ascii="Verdana" w:hAnsi="Verdana"/>
          <w:sz w:val="20"/>
          <w:szCs w:val="20"/>
        </w:rPr>
        <w:t>λάβουν</w:t>
      </w:r>
      <w:r w:rsidR="00EC0504">
        <w:rPr>
          <w:rFonts w:ascii="Verdana" w:hAnsi="Verdana"/>
          <w:sz w:val="20"/>
          <w:szCs w:val="20"/>
        </w:rPr>
        <w:t xml:space="preserve"> </w:t>
      </w:r>
      <w:r w:rsidR="00B543A4">
        <w:rPr>
          <w:rFonts w:ascii="Verdana" w:hAnsi="Verdana"/>
          <w:sz w:val="20"/>
          <w:szCs w:val="20"/>
        </w:rPr>
        <w:t xml:space="preserve">μέρος </w:t>
      </w:r>
      <w:r w:rsidRPr="004F3427">
        <w:rPr>
          <w:rFonts w:ascii="Verdana" w:hAnsi="Verdana"/>
          <w:sz w:val="20"/>
          <w:szCs w:val="20"/>
        </w:rPr>
        <w:t>στην αξιολόγηση της αποτελεσματικότητας</w:t>
      </w:r>
      <w:r w:rsidR="00EC0504">
        <w:rPr>
          <w:rFonts w:ascii="Verdana" w:hAnsi="Verdana"/>
          <w:sz w:val="20"/>
          <w:szCs w:val="20"/>
        </w:rPr>
        <w:t xml:space="preserve"> </w:t>
      </w:r>
      <w:r w:rsidRPr="004F3427">
        <w:rPr>
          <w:rFonts w:ascii="Verdana" w:hAnsi="Verdana"/>
          <w:sz w:val="20"/>
          <w:szCs w:val="20"/>
        </w:rPr>
        <w:t xml:space="preserve">της πράξης μετά την ολοκλήρωση της είναι επιλέξιμες. </w:t>
      </w:r>
    </w:p>
    <w:p w14:paraId="70FA9742" w14:textId="77777777" w:rsidR="006B3F18" w:rsidRDefault="00651174" w:rsidP="009B0E04">
      <w:pPr>
        <w:pStyle w:val="2"/>
        <w:numPr>
          <w:ilvl w:val="0"/>
          <w:numId w:val="0"/>
        </w:numPr>
        <w:spacing w:before="360"/>
        <w:jc w:val="center"/>
        <w:rPr>
          <w:rFonts w:ascii="Verdana" w:eastAsia="EUAlbertina-ReguItal-Identity-H" w:hAnsi="Verdana" w:cs="EUAlbertina-Bold-Identity-H"/>
          <w:b w:val="0"/>
          <w:color w:val="auto"/>
          <w:sz w:val="20"/>
          <w:szCs w:val="20"/>
        </w:rPr>
      </w:pPr>
      <w:r w:rsidRPr="004C31C4">
        <w:rPr>
          <w:rFonts w:ascii="Verdana" w:eastAsia="EUAlbertina-ReguItal-Identity-H" w:hAnsi="Verdana" w:cs="EUAlbertina-Bold-Identity-H"/>
          <w:b w:val="0"/>
          <w:color w:val="auto"/>
          <w:sz w:val="20"/>
          <w:szCs w:val="20"/>
        </w:rPr>
        <w:t xml:space="preserve">ΤΙΤΛΟΣ </w:t>
      </w:r>
      <w:r>
        <w:rPr>
          <w:rFonts w:ascii="Verdana" w:eastAsia="EUAlbertina-ReguItal-Identity-H" w:hAnsi="Verdana" w:cs="EUAlbertina-Bold-Identity-H"/>
          <w:b w:val="0"/>
          <w:color w:val="auto"/>
          <w:sz w:val="20"/>
          <w:szCs w:val="20"/>
          <w:lang w:val="en-US"/>
        </w:rPr>
        <w:t>V</w:t>
      </w:r>
      <w:r w:rsidR="00084BC3">
        <w:rPr>
          <w:rFonts w:ascii="Verdana" w:eastAsia="EUAlbertina-ReguItal-Identity-H" w:hAnsi="Verdana" w:cs="EUAlbertina-Bold-Identity-H"/>
          <w:b w:val="0"/>
          <w:color w:val="auto"/>
          <w:sz w:val="20"/>
          <w:szCs w:val="20"/>
          <w:lang w:val="en-US"/>
        </w:rPr>
        <w:t>I</w:t>
      </w:r>
    </w:p>
    <w:p w14:paraId="5889A6C0" w14:textId="77777777" w:rsidR="00651174" w:rsidRDefault="00015815" w:rsidP="00651174">
      <w:pPr>
        <w:pStyle w:val="2"/>
        <w:numPr>
          <w:ilvl w:val="0"/>
          <w:numId w:val="0"/>
        </w:numPr>
        <w:spacing w:before="0"/>
        <w:jc w:val="center"/>
        <w:rPr>
          <w:rFonts w:ascii="Verdana" w:eastAsia="EUAlbertina-ReguItal-Identity-H" w:hAnsi="Verdana" w:cs="EUAlbertina-Bold-Identity-H"/>
          <w:color w:val="auto"/>
          <w:sz w:val="20"/>
          <w:szCs w:val="20"/>
        </w:rPr>
      </w:pPr>
      <w:r>
        <w:rPr>
          <w:rFonts w:ascii="Verdana" w:eastAsia="EUAlbertina-ReguItal-Identity-H" w:hAnsi="Verdana" w:cs="EUAlbertina-Bold-Identity-H"/>
          <w:color w:val="auto"/>
          <w:sz w:val="20"/>
          <w:szCs w:val="20"/>
        </w:rPr>
        <w:t>ΛΟΙΠΟΙ ΚΑΝΟΝΕΣ ΕΠΙΛΕΞΙΜΟΤΗΤΑΣ</w:t>
      </w:r>
    </w:p>
    <w:p w14:paraId="33CF039E" w14:textId="77777777" w:rsidR="006B3F18" w:rsidRDefault="006B3F18">
      <w:pPr>
        <w:pStyle w:val="a"/>
        <w:rPr>
          <w:rFonts w:eastAsia="EUAlbertina-Regu-Identity-H"/>
        </w:rPr>
      </w:pPr>
    </w:p>
    <w:p w14:paraId="27CAA582" w14:textId="77777777" w:rsidR="006B3F18" w:rsidRDefault="004F3427">
      <w:pPr>
        <w:pStyle w:val="msonospacing0"/>
        <w:spacing w:after="120" w:line="264" w:lineRule="auto"/>
        <w:jc w:val="center"/>
        <w:rPr>
          <w:rFonts w:ascii="Verdana" w:hAnsi="Verdana"/>
          <w:b/>
          <w:sz w:val="20"/>
          <w:szCs w:val="20"/>
        </w:rPr>
      </w:pPr>
      <w:r w:rsidRPr="004F3427">
        <w:rPr>
          <w:rFonts w:ascii="Verdana" w:hAnsi="Verdana"/>
          <w:b/>
          <w:sz w:val="20"/>
          <w:szCs w:val="20"/>
        </w:rPr>
        <w:t>Πράξεις που παράγουν καθαρά έσοδα</w:t>
      </w:r>
      <w:r w:rsidR="00EC0504">
        <w:rPr>
          <w:rFonts w:ascii="Verdana" w:hAnsi="Verdana"/>
          <w:b/>
          <w:sz w:val="20"/>
          <w:szCs w:val="20"/>
        </w:rPr>
        <w:t xml:space="preserve"> </w:t>
      </w:r>
      <w:r w:rsidR="00DB3AEA" w:rsidRPr="00DB3AEA">
        <w:rPr>
          <w:rFonts w:ascii="Verdana" w:hAnsi="Verdana"/>
          <w:b/>
          <w:sz w:val="20"/>
          <w:szCs w:val="20"/>
        </w:rPr>
        <w:t>μετά την ολοκλήρωσή τους</w:t>
      </w:r>
    </w:p>
    <w:p w14:paraId="243C2F4A" w14:textId="23025D76" w:rsidR="006B3F18" w:rsidRDefault="004F3427">
      <w:pPr>
        <w:tabs>
          <w:tab w:val="left" w:pos="426"/>
        </w:tabs>
        <w:ind w:left="426" w:right="23" w:hanging="426"/>
        <w:jc w:val="both"/>
        <w:rPr>
          <w:rFonts w:ascii="Verdana" w:eastAsia="Calibri" w:hAnsi="Verdana" w:cs="Times New Roman"/>
          <w:sz w:val="20"/>
          <w:szCs w:val="20"/>
        </w:rPr>
      </w:pPr>
      <w:bookmarkStart w:id="2012" w:name="_Toc423140636"/>
      <w:bookmarkStart w:id="2013" w:name="_Toc423141231"/>
      <w:bookmarkStart w:id="2014" w:name="_Toc423140637"/>
      <w:bookmarkStart w:id="2015" w:name="_Toc423141232"/>
      <w:bookmarkStart w:id="2016" w:name="_Toc423136721"/>
      <w:bookmarkStart w:id="2017" w:name="_Toc423140638"/>
      <w:bookmarkStart w:id="2018" w:name="_Toc423141233"/>
      <w:bookmarkStart w:id="2019" w:name="_Toc423136722"/>
      <w:bookmarkStart w:id="2020" w:name="_Toc423140639"/>
      <w:bookmarkStart w:id="2021" w:name="_Toc423141234"/>
      <w:bookmarkStart w:id="2022" w:name="_Toc423136723"/>
      <w:bookmarkStart w:id="2023" w:name="_Toc423140640"/>
      <w:bookmarkStart w:id="2024" w:name="_Toc423141235"/>
      <w:bookmarkStart w:id="2025" w:name="_Toc423136724"/>
      <w:bookmarkStart w:id="2026" w:name="_Toc423140641"/>
      <w:bookmarkStart w:id="2027" w:name="_Toc423141236"/>
      <w:bookmarkStart w:id="2028" w:name="_Toc423136725"/>
      <w:bookmarkStart w:id="2029" w:name="_Toc423140642"/>
      <w:bookmarkStart w:id="2030" w:name="_Toc423141237"/>
      <w:bookmarkStart w:id="2031" w:name="_Toc423136726"/>
      <w:bookmarkStart w:id="2032" w:name="_Toc423140643"/>
      <w:bookmarkStart w:id="2033" w:name="_Toc423141238"/>
      <w:bookmarkStart w:id="2034" w:name="_Toc423136727"/>
      <w:bookmarkStart w:id="2035" w:name="_Toc423140644"/>
      <w:bookmarkStart w:id="2036" w:name="_Toc423141239"/>
      <w:bookmarkStart w:id="2037" w:name="_Toc423136728"/>
      <w:bookmarkStart w:id="2038" w:name="_Toc423140645"/>
      <w:bookmarkStart w:id="2039" w:name="_Toc423141240"/>
      <w:bookmarkStart w:id="2040" w:name="_Toc423136729"/>
      <w:bookmarkStart w:id="2041" w:name="_Toc423140646"/>
      <w:bookmarkStart w:id="2042" w:name="_Toc423141241"/>
      <w:bookmarkStart w:id="2043" w:name="_Toc423136730"/>
      <w:bookmarkStart w:id="2044" w:name="_Toc423140647"/>
      <w:bookmarkStart w:id="2045" w:name="_Toc423141242"/>
      <w:bookmarkStart w:id="2046" w:name="_Toc423140648"/>
      <w:bookmarkStart w:id="2047" w:name="_Toc423141243"/>
      <w:bookmarkStart w:id="2048" w:name="_Toc419355718"/>
      <w:bookmarkStart w:id="2049" w:name="_Toc419355877"/>
      <w:bookmarkStart w:id="2050" w:name="_Toc419356035"/>
      <w:bookmarkStart w:id="2051" w:name="_Toc419356193"/>
      <w:bookmarkStart w:id="2052" w:name="_Toc419356351"/>
      <w:bookmarkStart w:id="2053" w:name="_Toc419356627"/>
      <w:bookmarkStart w:id="2054" w:name="_Toc423136866"/>
      <w:bookmarkStart w:id="2055" w:name="_Toc423140783"/>
      <w:bookmarkStart w:id="2056" w:name="_Toc423141378"/>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r w:rsidRPr="004F3427">
        <w:rPr>
          <w:rFonts w:ascii="Verdana" w:eastAsia="Calibri" w:hAnsi="Verdana" w:cs="Times New Roman"/>
          <w:sz w:val="20"/>
          <w:szCs w:val="20"/>
        </w:rPr>
        <w:t xml:space="preserve">1. </w:t>
      </w:r>
      <w:r w:rsidR="00DB3AEA" w:rsidRPr="00D02B81">
        <w:rPr>
          <w:rFonts w:ascii="Verdana" w:eastAsia="Calibri" w:hAnsi="Verdana" w:cs="Times New Roman"/>
          <w:sz w:val="20"/>
          <w:szCs w:val="20"/>
        </w:rPr>
        <w:tab/>
      </w:r>
      <w:ins w:id="2057" w:author="ΕΥΘΥ" w:date="2018-12-10T15:33:00Z">
        <w:r w:rsidR="00654331" w:rsidRPr="00654331">
          <w:rPr>
            <w:rFonts w:ascii="Verdana" w:eastAsia="Calibri" w:hAnsi="Verdana" w:cs="Times New Roman"/>
            <w:sz w:val="20"/>
            <w:szCs w:val="20"/>
          </w:rPr>
          <w:t xml:space="preserve">Το παρόν άρθρο εφαρμόζεται στις πράξεις που παράγουν καθαρά έσοδα μετά την ολοκλήρωσή τους. Για τους σκοπούς του παρόντος άρθρου </w:t>
        </w:r>
      </w:ins>
      <w:r w:rsidR="00654331" w:rsidRPr="00654331">
        <w:rPr>
          <w:rFonts w:ascii="Verdana" w:eastAsia="Calibri" w:hAnsi="Verdana" w:cs="Times New Roman"/>
          <w:sz w:val="20"/>
          <w:szCs w:val="20"/>
        </w:rPr>
        <w:t>ως</w:t>
      </w:r>
      <w:r w:rsidRPr="004F3427">
        <w:rPr>
          <w:rFonts w:ascii="Verdana" w:eastAsia="Calibri" w:hAnsi="Verdana" w:cs="Times New Roman"/>
          <w:sz w:val="20"/>
          <w:szCs w:val="20"/>
        </w:rPr>
        <w:t xml:space="preserve"> «καθαρά έσοδα» νοούνται ταμειακές ροές που καταβάλλονται απευθείας από τους χρήστες για αγαθά ή υπηρεσίες παρεχόμενα από την πράξη, όπως τέλη τα οποία βαρύνουν 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 εξοπλισμού τα οποία προκύπτουν κατά την αντίστοιχη περίοδο. Η εξοικονόμηση λειτουργικών δαπανών που επιφέρει η πράξη</w:t>
      </w:r>
      <w:ins w:id="2058" w:author="ΕΥΘΥ" w:date="2018-12-10T15:33:00Z">
        <w:r w:rsidR="00654331">
          <w:rPr>
            <w:rFonts w:ascii="Verdana" w:eastAsia="Calibri" w:hAnsi="Verdana" w:cs="Times New Roman"/>
            <w:sz w:val="20"/>
            <w:szCs w:val="20"/>
          </w:rPr>
          <w:t xml:space="preserve">, </w:t>
        </w:r>
        <w:r w:rsidR="00654331" w:rsidRPr="00654331">
          <w:rPr>
            <w:rFonts w:ascii="Verdana" w:eastAsia="Calibri" w:hAnsi="Verdana" w:cs="Times New Roman"/>
            <w:sz w:val="20"/>
            <w:szCs w:val="20"/>
          </w:rPr>
          <w:t>με εξαίρεση την εξοικονόμηση δαπανών που προκύπτει από την εφαρμογή μέτρων ενεργειακής απόδοσης,</w:t>
        </w:r>
      </w:ins>
      <w:r w:rsidRPr="004F3427">
        <w:rPr>
          <w:rFonts w:ascii="Verdana" w:eastAsia="Calibri" w:hAnsi="Verdana" w:cs="Times New Roman"/>
          <w:sz w:val="20"/>
          <w:szCs w:val="20"/>
        </w:rPr>
        <w:t xml:space="preserve"> θεωρείται ως καθαρό έσοδο εκτός αν αντισταθμίζεται με ισοδύναμη μείωση των </w:t>
      </w:r>
      <w:del w:id="2059" w:author="ΕΥΘΥ" w:date="2018-12-10T15:33:00Z">
        <w:r w:rsidR="00A55199">
          <w:rPr>
            <w:rFonts w:ascii="Verdana" w:eastAsia="Calibri" w:hAnsi="Verdana" w:cs="Times New Roman"/>
            <w:sz w:val="20"/>
            <w:szCs w:val="20"/>
          </w:rPr>
          <w:delText>επιδοτήσεων</w:delText>
        </w:r>
      </w:del>
      <w:ins w:id="2060" w:author="ΕΥΘΥ" w:date="2018-12-10T15:33:00Z">
        <w:r w:rsidR="00A55199">
          <w:rPr>
            <w:rFonts w:ascii="Verdana" w:eastAsia="Calibri" w:hAnsi="Verdana" w:cs="Times New Roman"/>
            <w:sz w:val="20"/>
            <w:szCs w:val="20"/>
          </w:rPr>
          <w:t>επι</w:t>
        </w:r>
        <w:r w:rsidR="0097388D">
          <w:rPr>
            <w:rFonts w:ascii="Verdana" w:eastAsia="Calibri" w:hAnsi="Verdana" w:cs="Times New Roman"/>
            <w:sz w:val="20"/>
            <w:szCs w:val="20"/>
          </w:rPr>
          <w:t>χορηγήσεων</w:t>
        </w:r>
      </w:ins>
      <w:r w:rsidR="0097388D">
        <w:rPr>
          <w:rFonts w:ascii="Verdana" w:eastAsia="Calibri" w:hAnsi="Verdana" w:cs="Times New Roman"/>
          <w:sz w:val="20"/>
          <w:szCs w:val="20"/>
        </w:rPr>
        <w:t xml:space="preserve"> </w:t>
      </w:r>
      <w:r w:rsidRPr="004F3427">
        <w:rPr>
          <w:rFonts w:ascii="Verdana" w:eastAsia="Calibri" w:hAnsi="Verdana" w:cs="Times New Roman"/>
          <w:sz w:val="20"/>
          <w:szCs w:val="20"/>
        </w:rPr>
        <w:t>λειτουργίας.</w:t>
      </w:r>
    </w:p>
    <w:p w14:paraId="33EEF32A" w14:textId="77777777" w:rsidR="006B3F18" w:rsidRDefault="004F3427">
      <w:pPr>
        <w:tabs>
          <w:tab w:val="left" w:pos="426"/>
        </w:tabs>
        <w:ind w:left="426" w:right="23" w:hanging="426"/>
        <w:jc w:val="both"/>
        <w:rPr>
          <w:rFonts w:ascii="Verdana" w:eastAsia="Calibri" w:hAnsi="Verdana" w:cs="Times New Roman"/>
          <w:sz w:val="20"/>
          <w:szCs w:val="20"/>
        </w:rPr>
      </w:pPr>
      <w:r w:rsidRPr="004F3427">
        <w:rPr>
          <w:rFonts w:ascii="Verdana" w:eastAsia="Calibri" w:hAnsi="Verdana" w:cs="Times New Roman"/>
          <w:sz w:val="20"/>
          <w:szCs w:val="20"/>
        </w:rPr>
        <w:t>2.</w:t>
      </w:r>
      <w:r w:rsidR="00DB3AEA" w:rsidRPr="00DB3AEA">
        <w:rPr>
          <w:rFonts w:ascii="Verdana" w:eastAsia="Calibri" w:hAnsi="Verdana" w:cs="Times New Roman"/>
          <w:sz w:val="20"/>
          <w:szCs w:val="20"/>
        </w:rPr>
        <w:tab/>
      </w:r>
      <w:r w:rsidRPr="004F3427">
        <w:rPr>
          <w:rFonts w:ascii="Verdana" w:eastAsia="Calibri" w:hAnsi="Verdana" w:cs="Times New Roman"/>
          <w:sz w:val="20"/>
          <w:szCs w:val="20"/>
        </w:rPr>
        <w:t>Όταν δεν είναι επιλέξιμο για συγχρηματοδότηση όλο το επενδυτικό κόστος, τα καθαρά έσοδα κατανέμονται κατ’ αναλογία στα επιλέξιμα και στα μη επιλέξιμα μέρη του επενδυτικού κόστους.</w:t>
      </w:r>
    </w:p>
    <w:p w14:paraId="70F35E75" w14:textId="77777777" w:rsidR="006B3F18" w:rsidRDefault="004F3427">
      <w:pPr>
        <w:tabs>
          <w:tab w:val="left" w:pos="426"/>
        </w:tabs>
        <w:ind w:left="426" w:right="23" w:hanging="426"/>
        <w:jc w:val="both"/>
        <w:rPr>
          <w:rFonts w:ascii="Verdana" w:eastAsia="Calibri" w:hAnsi="Verdana" w:cs="Times New Roman"/>
          <w:sz w:val="20"/>
          <w:szCs w:val="20"/>
        </w:rPr>
      </w:pPr>
      <w:r w:rsidRPr="004F3427">
        <w:rPr>
          <w:rFonts w:ascii="Verdana" w:eastAsia="Calibri" w:hAnsi="Verdana" w:cs="Times New Roman"/>
          <w:sz w:val="20"/>
          <w:szCs w:val="20"/>
        </w:rPr>
        <w:t xml:space="preserve">3. </w:t>
      </w:r>
      <w:r w:rsidR="00DB3AEA" w:rsidRPr="00D02B81">
        <w:rPr>
          <w:rFonts w:ascii="Verdana" w:eastAsia="Calibri" w:hAnsi="Verdana" w:cs="Times New Roman"/>
          <w:sz w:val="20"/>
          <w:szCs w:val="20"/>
        </w:rPr>
        <w:tab/>
      </w:r>
      <w:r w:rsidRPr="004F3427">
        <w:rPr>
          <w:rFonts w:ascii="Verdana" w:eastAsia="Calibri" w:hAnsi="Verdana" w:cs="Times New Roman"/>
          <w:sz w:val="20"/>
          <w:szCs w:val="20"/>
        </w:rPr>
        <w:t xml:space="preserve">Η επιλέξιμη δαπάνη της πράξης προς συγχρηματοδότηση από τα </w:t>
      </w:r>
      <w:r w:rsidR="000B4976">
        <w:rPr>
          <w:rFonts w:ascii="Verdana" w:eastAsia="Calibri" w:hAnsi="Verdana" w:cs="Times New Roman"/>
          <w:sz w:val="20"/>
          <w:szCs w:val="20"/>
        </w:rPr>
        <w:t>Ταμεία</w:t>
      </w:r>
      <w:r w:rsidRPr="004F3427">
        <w:rPr>
          <w:rFonts w:ascii="Verdana" w:eastAsia="Calibri" w:hAnsi="Verdana" w:cs="Times New Roman"/>
          <w:sz w:val="20"/>
          <w:szCs w:val="20"/>
        </w:rPr>
        <w:t xml:space="preserve"> μειώνεται εκ των προτέρων</w:t>
      </w:r>
      <w:r w:rsidR="000B4976">
        <w:rPr>
          <w:rFonts w:ascii="Verdana" w:eastAsia="Calibri" w:hAnsi="Verdana" w:cs="Times New Roman"/>
          <w:sz w:val="20"/>
          <w:szCs w:val="20"/>
        </w:rPr>
        <w:t>,</w:t>
      </w:r>
      <w:r w:rsidRPr="004F3427">
        <w:rPr>
          <w:rFonts w:ascii="Verdana" w:eastAsia="Calibri" w:hAnsi="Verdana" w:cs="Times New Roman"/>
          <w:sz w:val="20"/>
          <w:szCs w:val="20"/>
        </w:rPr>
        <w:t xml:space="preserve"> λαμβάνοντας υπόψη τη δυνατότητα της πράξης να παράγει καθαρά έσοδα σε μια συγκεκριμένη περίοδο αναφοράς</w:t>
      </w:r>
      <w:r w:rsidR="000B4976">
        <w:rPr>
          <w:rFonts w:ascii="Verdana" w:eastAsia="Calibri" w:hAnsi="Verdana" w:cs="Times New Roman"/>
          <w:sz w:val="20"/>
          <w:szCs w:val="20"/>
        </w:rPr>
        <w:t>,</w:t>
      </w:r>
      <w:r w:rsidRPr="004F3427">
        <w:rPr>
          <w:rFonts w:ascii="Verdana" w:eastAsia="Calibri" w:hAnsi="Verdana" w:cs="Times New Roman"/>
          <w:sz w:val="20"/>
          <w:szCs w:val="20"/>
        </w:rPr>
        <w:t xml:space="preserve"> η οποία καλύπτει τόσο την υλοποίηση της πράξης όσο και την περίοδο μετά την ολοκλήρωσή της.</w:t>
      </w:r>
    </w:p>
    <w:p w14:paraId="437BA44B" w14:textId="77777777" w:rsidR="006B3F18" w:rsidRDefault="004F3427">
      <w:pPr>
        <w:tabs>
          <w:tab w:val="left" w:pos="426"/>
        </w:tabs>
        <w:ind w:left="426" w:right="23" w:hanging="426"/>
        <w:jc w:val="both"/>
        <w:rPr>
          <w:rFonts w:ascii="Verdana" w:eastAsia="Calibri" w:hAnsi="Verdana" w:cs="Times New Roman"/>
          <w:sz w:val="20"/>
          <w:szCs w:val="20"/>
        </w:rPr>
      </w:pPr>
      <w:r w:rsidRPr="004F3427">
        <w:rPr>
          <w:rFonts w:ascii="Verdana" w:eastAsia="Calibri" w:hAnsi="Verdana" w:cs="Times New Roman"/>
          <w:sz w:val="20"/>
          <w:szCs w:val="20"/>
        </w:rPr>
        <w:t xml:space="preserve">4. </w:t>
      </w:r>
      <w:r w:rsidR="00DB3AEA" w:rsidRPr="00D02B81">
        <w:rPr>
          <w:rFonts w:ascii="Verdana" w:eastAsia="Calibri" w:hAnsi="Verdana" w:cs="Times New Roman"/>
          <w:sz w:val="20"/>
          <w:szCs w:val="20"/>
        </w:rPr>
        <w:tab/>
      </w:r>
      <w:r w:rsidRPr="004F3427">
        <w:rPr>
          <w:rFonts w:ascii="Verdana" w:eastAsia="Calibri" w:hAnsi="Verdana" w:cs="Times New Roman"/>
          <w:sz w:val="20"/>
          <w:szCs w:val="20"/>
        </w:rPr>
        <w:t xml:space="preserve">Τα δυνητικά καθαρά έσοδα της πράξης καθορίζονται εκ των προτέρων από μία από τις ακόλουθες μεθόδους που επιλέγει </w:t>
      </w:r>
      <w:r w:rsidR="000B4976">
        <w:rPr>
          <w:rFonts w:ascii="Verdana" w:eastAsia="Calibri" w:hAnsi="Verdana" w:cs="Times New Roman"/>
          <w:sz w:val="20"/>
          <w:szCs w:val="20"/>
        </w:rPr>
        <w:t>η διαχειριστική αρχή</w:t>
      </w:r>
      <w:r w:rsidRPr="004F3427">
        <w:rPr>
          <w:rFonts w:ascii="Verdana" w:eastAsia="Calibri" w:hAnsi="Verdana" w:cs="Times New Roman"/>
          <w:sz w:val="20"/>
          <w:szCs w:val="20"/>
        </w:rPr>
        <w:t xml:space="preserve"> για ένα τομέα, υποτομέα ή τύπο πράξης:</w:t>
      </w:r>
    </w:p>
    <w:p w14:paraId="795A9966" w14:textId="2410087B" w:rsidR="0045320E" w:rsidRDefault="0045320E" w:rsidP="0045320E">
      <w:pPr>
        <w:tabs>
          <w:tab w:val="left" w:pos="851"/>
        </w:tabs>
        <w:ind w:left="851" w:right="23" w:hanging="425"/>
        <w:jc w:val="both"/>
        <w:rPr>
          <w:rFonts w:ascii="Verdana" w:eastAsia="Calibri" w:hAnsi="Verdana" w:cs="Times New Roman"/>
          <w:sz w:val="20"/>
          <w:szCs w:val="20"/>
        </w:rPr>
      </w:pPr>
      <w:r>
        <w:rPr>
          <w:rFonts w:ascii="Verdana" w:eastAsia="Calibri" w:hAnsi="Verdana" w:cs="Times New Roman"/>
          <w:sz w:val="20"/>
          <w:szCs w:val="20"/>
        </w:rPr>
        <w:t xml:space="preserve">α) </w:t>
      </w:r>
      <w:r>
        <w:rPr>
          <w:rFonts w:ascii="Verdana" w:eastAsia="Calibri" w:hAnsi="Verdana" w:cs="Times New Roman"/>
          <w:sz w:val="20"/>
          <w:szCs w:val="20"/>
        </w:rPr>
        <w:tab/>
      </w:r>
      <w:r w:rsidRPr="004F3427">
        <w:rPr>
          <w:rFonts w:ascii="Verdana" w:eastAsia="Calibri" w:hAnsi="Verdana" w:cs="Times New Roman"/>
          <w:sz w:val="20"/>
          <w:szCs w:val="20"/>
        </w:rPr>
        <w:t xml:space="preserve">Με την εφαρμογή ενός κατ’ αποκοπή ποσοστού καθαρών εσόδων για τον τομέα ή υποτομέα που ισχύει για την πράξη όπως ορίζεται στο παράρτημα </w:t>
      </w:r>
      <w:r w:rsidRPr="004F3427">
        <w:rPr>
          <w:rFonts w:ascii="Verdana" w:eastAsia="Calibri" w:hAnsi="Verdana" w:cs="Times New Roman"/>
          <w:sz w:val="20"/>
          <w:szCs w:val="20"/>
          <w:lang w:val="en-GB"/>
        </w:rPr>
        <w:t>V</w:t>
      </w:r>
      <w:r w:rsidRPr="004F3427">
        <w:rPr>
          <w:rFonts w:ascii="Verdana" w:eastAsia="Calibri" w:hAnsi="Verdana" w:cs="Times New Roman"/>
          <w:sz w:val="20"/>
          <w:szCs w:val="20"/>
        </w:rPr>
        <w:t xml:space="preserve"> του </w:t>
      </w:r>
      <w:r>
        <w:rPr>
          <w:rFonts w:ascii="Verdana" w:eastAsia="Calibri" w:hAnsi="Verdana" w:cs="Times New Roman"/>
          <w:sz w:val="20"/>
          <w:szCs w:val="20"/>
        </w:rPr>
        <w:t xml:space="preserve">Καν. </w:t>
      </w:r>
      <w:del w:id="2061" w:author="ΕΥΘΥ" w:date="2018-12-10T15:33:00Z">
        <w:r>
          <w:rPr>
            <w:rFonts w:ascii="Verdana" w:eastAsia="Calibri" w:hAnsi="Verdana" w:cs="Times New Roman"/>
            <w:sz w:val="20"/>
            <w:szCs w:val="20"/>
          </w:rPr>
          <w:delText>1303/2013</w:delText>
        </w:r>
      </w:del>
      <w:ins w:id="2062" w:author="ΕΥΘΥ" w:date="2018-12-10T15:33:00Z">
        <w:r>
          <w:rPr>
            <w:rFonts w:ascii="Verdana" w:eastAsia="Calibri" w:hAnsi="Verdana" w:cs="Times New Roman"/>
            <w:sz w:val="20"/>
            <w:szCs w:val="20"/>
          </w:rPr>
          <w:t>1303/2013</w:t>
        </w:r>
        <w:r w:rsidR="00CD02CD">
          <w:rPr>
            <w:rFonts w:ascii="Verdana" w:eastAsia="Calibri" w:hAnsi="Verdana" w:cs="Times New Roman"/>
            <w:sz w:val="20"/>
            <w:szCs w:val="20"/>
          </w:rPr>
          <w:t xml:space="preserve">, στον </w:t>
        </w:r>
        <w:r w:rsidR="00CD02CD" w:rsidRPr="00CD02CD">
          <w:rPr>
            <w:rFonts w:ascii="Verdana" w:eastAsia="Calibri" w:hAnsi="Verdana" w:cs="Times New Roman"/>
            <w:sz w:val="20"/>
            <w:szCs w:val="20"/>
          </w:rPr>
          <w:t>κατ' εξουσιοδότηση</w:t>
        </w:r>
        <w:r w:rsidR="00CD02CD">
          <w:rPr>
            <w:rFonts w:ascii="Verdana" w:eastAsia="Calibri" w:hAnsi="Verdana" w:cs="Times New Roman"/>
            <w:sz w:val="20"/>
            <w:szCs w:val="20"/>
          </w:rPr>
          <w:t xml:space="preserve"> Καν. 1516/</w:t>
        </w:r>
        <w:r w:rsidR="00CD02CD" w:rsidRPr="00CD02CD">
          <w:rPr>
            <w:rFonts w:ascii="Verdana" w:eastAsia="Calibri" w:hAnsi="Verdana" w:cs="Times New Roman"/>
            <w:sz w:val="20"/>
            <w:szCs w:val="20"/>
          </w:rPr>
          <w:t>2015</w:t>
        </w:r>
        <w:r w:rsidR="00CD02CD">
          <w:rPr>
            <w:rFonts w:ascii="Verdana" w:eastAsia="Calibri" w:hAnsi="Verdana" w:cs="Times New Roman"/>
            <w:sz w:val="20"/>
            <w:szCs w:val="20"/>
          </w:rPr>
          <w:t xml:space="preserve"> (</w:t>
        </w:r>
        <w:r w:rsidR="00CD02CD" w:rsidRPr="00CD02CD">
          <w:rPr>
            <w:rFonts w:ascii="Verdana" w:eastAsia="Calibri" w:hAnsi="Verdana" w:cs="Times New Roman"/>
            <w:sz w:val="20"/>
            <w:szCs w:val="20"/>
          </w:rPr>
          <w:t>κατ' αποκοπή ποσοστ</w:t>
        </w:r>
        <w:r w:rsidR="00CD02CD">
          <w:rPr>
            <w:rFonts w:ascii="Verdana" w:eastAsia="Calibri" w:hAnsi="Verdana" w:cs="Times New Roman"/>
            <w:sz w:val="20"/>
            <w:szCs w:val="20"/>
          </w:rPr>
          <w:t>ό γ</w:t>
        </w:r>
        <w:r w:rsidR="00CD02CD" w:rsidRPr="00CD02CD">
          <w:rPr>
            <w:rFonts w:ascii="Verdana" w:eastAsia="Calibri" w:hAnsi="Verdana" w:cs="Times New Roman"/>
            <w:sz w:val="20"/>
            <w:szCs w:val="20"/>
          </w:rPr>
          <w:t xml:space="preserve">ια πράξεις </w:t>
        </w:r>
        <w:r w:rsidR="00CD02CD">
          <w:rPr>
            <w:rFonts w:ascii="Verdana" w:eastAsia="Calibri" w:hAnsi="Verdana" w:cs="Times New Roman"/>
            <w:sz w:val="20"/>
            <w:szCs w:val="20"/>
          </w:rPr>
          <w:t>του</w:t>
        </w:r>
        <w:r w:rsidR="00CD02CD" w:rsidRPr="00CD02CD">
          <w:rPr>
            <w:rFonts w:ascii="Verdana" w:eastAsia="Calibri" w:hAnsi="Verdana" w:cs="Times New Roman"/>
            <w:sz w:val="20"/>
            <w:szCs w:val="20"/>
          </w:rPr>
          <w:t xml:space="preserve"> τομέα έρευνας, ανάπτυξης και καινοτομίας</w:t>
        </w:r>
        <w:r w:rsidR="00CD02CD">
          <w:rPr>
            <w:rFonts w:ascii="Verdana" w:eastAsia="Calibri" w:hAnsi="Verdana" w:cs="Times New Roman"/>
            <w:sz w:val="20"/>
            <w:szCs w:val="20"/>
          </w:rPr>
          <w:t>)</w:t>
        </w:r>
      </w:ins>
      <w:r w:rsidRPr="004F3427">
        <w:rPr>
          <w:rFonts w:ascii="Verdana" w:eastAsia="Calibri" w:hAnsi="Verdana" w:cs="Times New Roman"/>
          <w:sz w:val="20"/>
          <w:szCs w:val="20"/>
        </w:rPr>
        <w:t xml:space="preserve"> ή σε οποιαδήποτε από τις κατ’ εξουσιοδότηση πράξεις από την Επιτροπή που αναφέρονται κατωτέρω.</w:t>
      </w:r>
    </w:p>
    <w:p w14:paraId="23BBDB30" w14:textId="77777777" w:rsidR="0045320E" w:rsidRDefault="0045320E" w:rsidP="0045320E">
      <w:pPr>
        <w:tabs>
          <w:tab w:val="left" w:pos="426"/>
        </w:tabs>
        <w:ind w:left="851" w:right="23"/>
        <w:jc w:val="both"/>
        <w:rPr>
          <w:rFonts w:ascii="Verdana" w:eastAsia="Calibri" w:hAnsi="Verdana" w:cs="Times New Roman"/>
          <w:sz w:val="20"/>
          <w:szCs w:val="20"/>
        </w:rPr>
      </w:pPr>
      <w:r w:rsidRPr="004F3427">
        <w:rPr>
          <w:rFonts w:ascii="Verdana" w:eastAsia="Calibri" w:hAnsi="Verdana" w:cs="Times New Roman"/>
          <w:sz w:val="20"/>
          <w:szCs w:val="20"/>
        </w:rPr>
        <w:t xml:space="preserve">Όπου εφαρμόζεται η μέθοδος </w:t>
      </w:r>
      <w:r>
        <w:rPr>
          <w:rFonts w:ascii="Verdana" w:eastAsia="Calibri" w:hAnsi="Verdana" w:cs="Times New Roman"/>
          <w:sz w:val="20"/>
          <w:szCs w:val="20"/>
        </w:rPr>
        <w:t>αυτή</w:t>
      </w:r>
      <w:r w:rsidRPr="004F3427">
        <w:rPr>
          <w:rFonts w:ascii="Verdana" w:eastAsia="Calibri" w:hAnsi="Verdana" w:cs="Times New Roman"/>
          <w:sz w:val="20"/>
          <w:szCs w:val="20"/>
        </w:rPr>
        <w:t>, όλα τα καθαρά έσοδα που παράγονται κατά τη διάρκεια της υλοποίησης και μετά την ολοκλήρωση της πράξης θεωρείται ότι έχουν ληφθεί υπόψη με την εφαρμογή του κατ’ αποκοπή ποσοστού και συνεπώς δεν αφαιρούνται εν συνεχεία από τις επιλέξιμες δαπάνες της πράξης.</w:t>
      </w:r>
    </w:p>
    <w:p w14:paraId="78D480F3" w14:textId="77777777" w:rsidR="0045320E" w:rsidRDefault="0045320E" w:rsidP="0045320E">
      <w:pPr>
        <w:tabs>
          <w:tab w:val="left" w:pos="426"/>
        </w:tabs>
        <w:ind w:left="851" w:right="23"/>
        <w:jc w:val="both"/>
        <w:rPr>
          <w:rFonts w:ascii="Verdana" w:eastAsia="Calibri" w:hAnsi="Verdana" w:cs="Times New Roman"/>
          <w:sz w:val="20"/>
          <w:szCs w:val="20"/>
        </w:rPr>
      </w:pPr>
      <w:r w:rsidRPr="004F3427">
        <w:rPr>
          <w:rFonts w:ascii="Verdana" w:eastAsia="Calibri" w:hAnsi="Verdana" w:cs="Times New Roman"/>
          <w:sz w:val="20"/>
          <w:szCs w:val="20"/>
        </w:rPr>
        <w:t xml:space="preserve">Όταν ένα κατ’ αποκοπή ποσοστό για ένα νέο τομέα ή υποτομέα έχει καθορισθεί μέσω έκδοσης κατ’ εξουσιοδότηση πράξης από την Επιτροπή, η διαχειριστική αρχή μπορεί να επιλέξει να εφαρμόσει τη μέθοδο </w:t>
      </w:r>
      <w:r>
        <w:rPr>
          <w:rFonts w:ascii="Verdana" w:eastAsia="Calibri" w:hAnsi="Verdana" w:cs="Times New Roman"/>
          <w:sz w:val="20"/>
          <w:szCs w:val="20"/>
        </w:rPr>
        <w:t>αυτή</w:t>
      </w:r>
      <w:r w:rsidRPr="004F3427">
        <w:rPr>
          <w:rFonts w:ascii="Verdana" w:eastAsia="Calibri" w:hAnsi="Verdana" w:cs="Times New Roman"/>
          <w:sz w:val="20"/>
          <w:szCs w:val="20"/>
        </w:rPr>
        <w:t xml:space="preserve"> για τις νέες πράξεις σε σχέση με τον συγκεκριμένο τομέα ή υποτομέα.</w:t>
      </w:r>
    </w:p>
    <w:p w14:paraId="0B63D32E" w14:textId="77777777" w:rsidR="0045320E" w:rsidRDefault="0045320E" w:rsidP="0045320E">
      <w:pPr>
        <w:tabs>
          <w:tab w:val="left" w:pos="851"/>
        </w:tabs>
        <w:ind w:left="851" w:right="23" w:hanging="425"/>
        <w:jc w:val="both"/>
        <w:rPr>
          <w:rFonts w:ascii="Verdana" w:eastAsia="Calibri" w:hAnsi="Verdana" w:cs="Times New Roman"/>
          <w:sz w:val="20"/>
          <w:szCs w:val="20"/>
        </w:rPr>
      </w:pPr>
      <w:r>
        <w:rPr>
          <w:rFonts w:ascii="Verdana" w:eastAsia="Calibri" w:hAnsi="Verdana" w:cs="Times New Roman"/>
          <w:sz w:val="20"/>
          <w:szCs w:val="20"/>
        </w:rPr>
        <w:t>β)</w:t>
      </w:r>
      <w:r>
        <w:rPr>
          <w:rFonts w:ascii="Verdana" w:eastAsia="Calibri" w:hAnsi="Verdana" w:cs="Times New Roman"/>
          <w:sz w:val="20"/>
          <w:szCs w:val="20"/>
        </w:rPr>
        <w:tab/>
      </w:r>
      <w:r w:rsidRPr="004F3427">
        <w:rPr>
          <w:rFonts w:ascii="Verdana" w:eastAsia="Calibri" w:hAnsi="Verdana" w:cs="Times New Roman"/>
          <w:sz w:val="20"/>
          <w:szCs w:val="20"/>
        </w:rPr>
        <w:t xml:space="preserve">Με τον υπολογισμό των προεξοφλημένων καθαρών εσόδων της πράξης, λαμβάνοντας υπόψη την ενδεδειγμένη περίοδο αναφοράς για τον τομέα ή υποτομέα που ισχύει για την πράξη, την κερδοφορία που αναμένεται κανονικά από την εκάστοτε κατηγορία επένδυσης, την εφαρμογή της αρχής «ο </w:t>
      </w:r>
      <w:proofErr w:type="spellStart"/>
      <w:r w:rsidRPr="004F3427">
        <w:rPr>
          <w:rFonts w:ascii="Verdana" w:eastAsia="Calibri" w:hAnsi="Verdana" w:cs="Times New Roman"/>
          <w:sz w:val="20"/>
          <w:szCs w:val="20"/>
        </w:rPr>
        <w:t>ρυπαίνων</w:t>
      </w:r>
      <w:proofErr w:type="spellEnd"/>
      <w:r w:rsidRPr="004F3427">
        <w:rPr>
          <w:rFonts w:ascii="Verdana" w:eastAsia="Calibri" w:hAnsi="Verdana" w:cs="Times New Roman"/>
          <w:sz w:val="20"/>
          <w:szCs w:val="20"/>
        </w:rPr>
        <w:t xml:space="preserve"> πληρώνει» και, εάν απαιτείται, θέματα ισότητας που συνδέονται με τη σχετική ευημερία του οικείου κράτους μέλους ή της οικείας περιφέρειας.</w:t>
      </w:r>
    </w:p>
    <w:p w14:paraId="0FA94A94" w14:textId="77777777" w:rsidR="0045320E" w:rsidRDefault="0045320E" w:rsidP="0045320E">
      <w:pPr>
        <w:tabs>
          <w:tab w:val="left" w:pos="426"/>
        </w:tabs>
        <w:ind w:left="851" w:right="23"/>
        <w:jc w:val="both"/>
        <w:rPr>
          <w:rFonts w:ascii="Verdana" w:eastAsia="Calibri" w:hAnsi="Verdana" w:cs="Times New Roman"/>
          <w:sz w:val="20"/>
          <w:szCs w:val="20"/>
        </w:rPr>
      </w:pPr>
      <w:r w:rsidRPr="004F3427">
        <w:rPr>
          <w:rFonts w:ascii="Verdana" w:eastAsia="Calibri" w:hAnsi="Verdana" w:cs="Times New Roman"/>
          <w:sz w:val="20"/>
          <w:szCs w:val="20"/>
        </w:rPr>
        <w:t xml:space="preserve">Όπου εφαρμόζεται η μέθοδος </w:t>
      </w:r>
      <w:r>
        <w:rPr>
          <w:rFonts w:ascii="Verdana" w:eastAsia="Calibri" w:hAnsi="Verdana" w:cs="Times New Roman"/>
          <w:sz w:val="20"/>
          <w:szCs w:val="20"/>
        </w:rPr>
        <w:t>αυτή</w:t>
      </w:r>
      <w:r w:rsidRPr="004F3427">
        <w:rPr>
          <w:rFonts w:ascii="Verdana" w:eastAsia="Calibri" w:hAnsi="Verdana" w:cs="Times New Roman"/>
          <w:sz w:val="20"/>
          <w:szCs w:val="20"/>
        </w:rPr>
        <w:t>, τα καθαρά έσοδα που παράγονται κατά τη διάρκεια της υλοποίησης της πράξης και προκύπτουν από πηγές εσόδων που δεν έχουν ληφθεί υπόψη στον καθορισμό των δυνητικών καθαρών εσόδων της πράξης, αφαιρούνται από τις επιλέξιμες δαπάνες της πράξης, το αργότερο κατά την αίτηση τελικής πληρωμής που υποβάλλει ο δικαιούχος.</w:t>
      </w:r>
    </w:p>
    <w:p w14:paraId="6C9ED273" w14:textId="77777777" w:rsidR="007347B2" w:rsidRPr="007347B2" w:rsidRDefault="007347B2" w:rsidP="007347B2">
      <w:pPr>
        <w:tabs>
          <w:tab w:val="left" w:pos="851"/>
        </w:tabs>
        <w:ind w:left="851" w:right="23" w:hanging="425"/>
        <w:jc w:val="both"/>
        <w:rPr>
          <w:ins w:id="2063" w:author="ΕΥΘΥ" w:date="2018-12-10T15:33:00Z"/>
          <w:rFonts w:ascii="Verdana" w:eastAsia="Calibri" w:hAnsi="Verdana" w:cs="Times New Roman"/>
          <w:sz w:val="20"/>
          <w:szCs w:val="20"/>
        </w:rPr>
      </w:pPr>
      <w:ins w:id="2064" w:author="ΕΥΘΥ" w:date="2018-12-10T15:33:00Z">
        <w:r>
          <w:rPr>
            <w:rFonts w:ascii="Verdana" w:eastAsia="Calibri" w:hAnsi="Verdana" w:cs="Times New Roman"/>
            <w:sz w:val="20"/>
            <w:szCs w:val="20"/>
          </w:rPr>
          <w:t>γ</w:t>
        </w:r>
        <w:r w:rsidRPr="007347B2">
          <w:rPr>
            <w:rFonts w:ascii="Verdana" w:eastAsia="Calibri" w:hAnsi="Verdana" w:cs="Times New Roman"/>
            <w:sz w:val="20"/>
            <w:szCs w:val="20"/>
          </w:rPr>
          <w:t xml:space="preserve">) </w:t>
        </w:r>
        <w:r>
          <w:rPr>
            <w:rFonts w:ascii="Verdana" w:eastAsia="Calibri" w:hAnsi="Verdana" w:cs="Times New Roman"/>
            <w:sz w:val="20"/>
            <w:szCs w:val="20"/>
          </w:rPr>
          <w:tab/>
          <w:t>Μ</w:t>
        </w:r>
        <w:r w:rsidRPr="007347B2">
          <w:rPr>
            <w:rFonts w:ascii="Verdana" w:eastAsia="Calibri" w:hAnsi="Verdana" w:cs="Times New Roman"/>
            <w:sz w:val="20"/>
            <w:szCs w:val="20"/>
          </w:rPr>
          <w:t xml:space="preserve">ε την εφαρμογή ενός κατ’ αποκοπή ποσοστού καθαρών εσόδων που καθορίζεται από </w:t>
        </w:r>
        <w:r w:rsidR="0097388D">
          <w:rPr>
            <w:rFonts w:ascii="Verdana" w:eastAsia="Calibri" w:hAnsi="Verdana" w:cs="Times New Roman"/>
            <w:sz w:val="20"/>
            <w:szCs w:val="20"/>
          </w:rPr>
          <w:t xml:space="preserve">εθνική αρχή </w:t>
        </w:r>
        <w:r w:rsidRPr="007347B2">
          <w:rPr>
            <w:rFonts w:ascii="Verdana" w:eastAsia="Calibri" w:hAnsi="Verdana" w:cs="Times New Roman"/>
            <w:sz w:val="20"/>
            <w:szCs w:val="20"/>
          </w:rPr>
          <w:t xml:space="preserve">για τομέα ή υποτομέα που δεν καλύπτεται από το στοιχείο α). Πριν από την εφαρμογή του κατ’ αποκοπή ποσοστού, η αρχή ελέγχου επαληθεύει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 </w:t>
        </w:r>
      </w:ins>
    </w:p>
    <w:p w14:paraId="23FC78F2" w14:textId="77777777" w:rsidR="006B3F18" w:rsidRDefault="004F3427">
      <w:pPr>
        <w:tabs>
          <w:tab w:val="left" w:pos="426"/>
        </w:tabs>
        <w:ind w:left="426" w:right="23" w:hanging="426"/>
        <w:jc w:val="both"/>
        <w:rPr>
          <w:rFonts w:ascii="Verdana" w:eastAsia="Calibri" w:hAnsi="Verdana" w:cs="Times New Roman"/>
          <w:sz w:val="20"/>
          <w:szCs w:val="20"/>
        </w:rPr>
      </w:pPr>
      <w:r w:rsidRPr="004F3427">
        <w:rPr>
          <w:rFonts w:ascii="Verdana" w:eastAsia="Calibri" w:hAnsi="Verdana" w:cs="Times New Roman"/>
          <w:sz w:val="20"/>
          <w:szCs w:val="20"/>
        </w:rPr>
        <w:t xml:space="preserve">5. </w:t>
      </w:r>
      <w:r w:rsidR="00DB3AEA" w:rsidRPr="00D02B81">
        <w:rPr>
          <w:rFonts w:ascii="Verdana" w:eastAsia="Calibri" w:hAnsi="Verdana" w:cs="Times New Roman"/>
          <w:sz w:val="20"/>
          <w:szCs w:val="20"/>
        </w:rPr>
        <w:tab/>
      </w:r>
      <w:r w:rsidRPr="004F3427">
        <w:rPr>
          <w:rFonts w:ascii="Verdana" w:eastAsia="Calibri" w:hAnsi="Verdana" w:cs="Times New Roman"/>
          <w:sz w:val="20"/>
          <w:szCs w:val="20"/>
        </w:rPr>
        <w:t>Στις περιπτώσεις που δεν είναι αντικειμενικά δυνατό να καθοριστούν εκ των προτέρων τα έσοδα βάσει μίας εκ των μεθόδων (α) ή (β), τα καθαρά έσοδα που παράγονται εντός τριών ετών από την ολοκλήρωση της πράξης ή έως την προθεσμία για την υποβολή των εγγράφων για το κλείσιμο του προγράμματος όπως καθορίζεται στους ειδικούς κανόνες για κάθε Ταμείο, αναλόγως ποια ημερομηνία είναι προγενέστερη, αφαιρούνται από τις δαπάνες που δηλώνονται στην Επιτροπή.</w:t>
      </w:r>
    </w:p>
    <w:p w14:paraId="27B8966F" w14:textId="77777777" w:rsidR="006B3F18" w:rsidRDefault="004F3427">
      <w:pPr>
        <w:tabs>
          <w:tab w:val="left" w:pos="426"/>
        </w:tabs>
        <w:ind w:right="23"/>
        <w:jc w:val="both"/>
        <w:rPr>
          <w:rFonts w:ascii="Verdana" w:eastAsia="Calibri" w:hAnsi="Verdana" w:cs="Times New Roman"/>
          <w:sz w:val="20"/>
          <w:szCs w:val="20"/>
        </w:rPr>
      </w:pPr>
      <w:r w:rsidRPr="004F3427">
        <w:rPr>
          <w:rFonts w:ascii="Verdana" w:eastAsia="Calibri" w:hAnsi="Verdana" w:cs="Times New Roman"/>
          <w:sz w:val="20"/>
          <w:szCs w:val="20"/>
        </w:rPr>
        <w:t xml:space="preserve">6. </w:t>
      </w:r>
      <w:r w:rsidR="00DB3AEA" w:rsidRPr="00D02B81">
        <w:rPr>
          <w:rFonts w:ascii="Verdana" w:eastAsia="Calibri" w:hAnsi="Verdana" w:cs="Times New Roman"/>
          <w:sz w:val="20"/>
          <w:szCs w:val="20"/>
        </w:rPr>
        <w:tab/>
      </w:r>
      <w:r w:rsidRPr="004F3427">
        <w:rPr>
          <w:rFonts w:ascii="Verdana" w:eastAsia="Calibri" w:hAnsi="Verdana" w:cs="Times New Roman"/>
          <w:sz w:val="20"/>
          <w:szCs w:val="20"/>
        </w:rPr>
        <w:t>Όλες οι ανωτέρω παράγραφοι δεν εφαρμόζονται σε:</w:t>
      </w:r>
    </w:p>
    <w:p w14:paraId="6F6FF4D7" w14:textId="77777777" w:rsidR="006B3F18" w:rsidRDefault="004F3427">
      <w:pPr>
        <w:tabs>
          <w:tab w:val="left" w:pos="426"/>
        </w:tabs>
        <w:ind w:left="852" w:right="23" w:hanging="426"/>
        <w:jc w:val="both"/>
        <w:rPr>
          <w:rFonts w:ascii="Verdana" w:eastAsia="Calibri" w:hAnsi="Verdana" w:cs="Times New Roman"/>
          <w:sz w:val="20"/>
          <w:szCs w:val="20"/>
        </w:rPr>
      </w:pPr>
      <w:r w:rsidRPr="004F3427">
        <w:rPr>
          <w:rFonts w:ascii="Verdana" w:eastAsia="Calibri" w:hAnsi="Verdana" w:cs="Times New Roman"/>
          <w:sz w:val="20"/>
          <w:szCs w:val="20"/>
        </w:rPr>
        <w:t xml:space="preserve">α) </w:t>
      </w:r>
      <w:r w:rsidR="00DB3AEA" w:rsidRPr="00D02B81">
        <w:rPr>
          <w:rFonts w:ascii="Verdana" w:eastAsia="Calibri" w:hAnsi="Verdana" w:cs="Times New Roman"/>
          <w:sz w:val="20"/>
          <w:szCs w:val="20"/>
        </w:rPr>
        <w:tab/>
      </w:r>
      <w:r w:rsidRPr="004F3427">
        <w:rPr>
          <w:rFonts w:ascii="Verdana" w:eastAsia="Calibri" w:hAnsi="Verdana" w:cs="Times New Roman"/>
          <w:sz w:val="20"/>
          <w:szCs w:val="20"/>
        </w:rPr>
        <w:t xml:space="preserve">πράξεις ή μέρη πράξεων που χρηματοδοτούνται αποκλειστικά από το ΕΚΤ, </w:t>
      </w:r>
    </w:p>
    <w:p w14:paraId="3510D81D" w14:textId="2CC8439F" w:rsidR="006B3F18" w:rsidRPr="007C1A11" w:rsidRDefault="004F3427">
      <w:pPr>
        <w:tabs>
          <w:tab w:val="left" w:pos="426"/>
        </w:tabs>
        <w:ind w:left="852" w:right="23" w:hanging="426"/>
        <w:jc w:val="both"/>
        <w:rPr>
          <w:rFonts w:ascii="Verdana" w:hAnsi="Verdana"/>
          <w:sz w:val="20"/>
          <w:szCs w:val="20"/>
        </w:rPr>
      </w:pPr>
      <w:r w:rsidRPr="004F3427">
        <w:rPr>
          <w:rFonts w:ascii="Verdana" w:eastAsia="Calibri" w:hAnsi="Verdana" w:cs="Times New Roman"/>
          <w:sz w:val="20"/>
          <w:szCs w:val="20"/>
        </w:rPr>
        <w:t xml:space="preserve">β) </w:t>
      </w:r>
      <w:r w:rsidR="00DB3AEA" w:rsidRPr="00D02B81">
        <w:rPr>
          <w:rFonts w:ascii="Verdana" w:eastAsia="Calibri" w:hAnsi="Verdana" w:cs="Times New Roman"/>
          <w:sz w:val="20"/>
          <w:szCs w:val="20"/>
        </w:rPr>
        <w:tab/>
      </w:r>
      <w:r w:rsidRPr="004F3427">
        <w:rPr>
          <w:rFonts w:ascii="Verdana" w:eastAsia="Calibri" w:hAnsi="Verdana" w:cs="Times New Roman"/>
          <w:sz w:val="20"/>
          <w:szCs w:val="20"/>
        </w:rPr>
        <w:t xml:space="preserve">πράξεις των </w:t>
      </w:r>
      <w:r w:rsidRPr="007C1A11">
        <w:rPr>
          <w:rFonts w:ascii="Verdana" w:eastAsia="Calibri" w:hAnsi="Verdana" w:cs="Times New Roman"/>
          <w:sz w:val="20"/>
          <w:szCs w:val="20"/>
        </w:rPr>
        <w:t>οποίων το συνολικό επιλέξιμο κόστος πριν την εφαρμογή των ανωτέρω παραγράφων (δηλ. πριν από την αφαίρεση των καθαρών εσόδων) δεν υπερβαίνει το 1.000.000</w:t>
      </w:r>
      <w:r w:rsidR="009B0E04" w:rsidRPr="009B0E04">
        <w:rPr>
          <w:rFonts w:ascii="Verdana" w:eastAsia="Calibri" w:hAnsi="Verdana" w:cs="Times New Roman"/>
          <w:sz w:val="20"/>
          <w:szCs w:val="20"/>
        </w:rPr>
        <w:t xml:space="preserve"> </w:t>
      </w:r>
      <w:r w:rsidRPr="007C1A11">
        <w:rPr>
          <w:rFonts w:ascii="Verdana" w:eastAsia="Calibri" w:hAnsi="Verdana" w:cs="Times New Roman"/>
          <w:sz w:val="20"/>
          <w:szCs w:val="20"/>
        </w:rPr>
        <w:t>EUR</w:t>
      </w:r>
      <w:r w:rsidR="007347B2">
        <w:rPr>
          <w:rFonts w:ascii="Verdana" w:eastAsia="Calibri" w:hAnsi="Verdana" w:cs="Times New Roman"/>
          <w:sz w:val="20"/>
          <w:szCs w:val="20"/>
        </w:rPr>
        <w:t>,</w:t>
      </w:r>
    </w:p>
    <w:p w14:paraId="623F9BB0" w14:textId="77777777" w:rsidR="00DA0A89" w:rsidRPr="009B0E04" w:rsidRDefault="004F3427">
      <w:pPr>
        <w:tabs>
          <w:tab w:val="left" w:pos="426"/>
        </w:tabs>
        <w:ind w:left="852" w:right="23" w:hanging="426"/>
        <w:jc w:val="both"/>
        <w:rPr>
          <w:rFonts w:ascii="Verdana" w:eastAsia="Calibri" w:hAnsi="Verdana" w:cs="Times New Roman"/>
          <w:sz w:val="20"/>
          <w:szCs w:val="20"/>
        </w:rPr>
      </w:pPr>
      <w:r w:rsidRPr="007C1A11">
        <w:rPr>
          <w:rFonts w:ascii="Verdana" w:eastAsia="Calibri" w:hAnsi="Verdana" w:cs="Times New Roman"/>
          <w:sz w:val="20"/>
          <w:szCs w:val="20"/>
        </w:rPr>
        <w:t xml:space="preserve">γ) </w:t>
      </w:r>
      <w:r w:rsidR="00DB3AEA" w:rsidRPr="007C1A11">
        <w:rPr>
          <w:rFonts w:ascii="Verdana" w:eastAsia="Calibri" w:hAnsi="Verdana" w:cs="Times New Roman"/>
          <w:sz w:val="20"/>
          <w:szCs w:val="20"/>
        </w:rPr>
        <w:tab/>
      </w:r>
      <w:r w:rsidRPr="007C1A11">
        <w:rPr>
          <w:rFonts w:ascii="Verdana" w:eastAsia="Calibri" w:hAnsi="Verdana" w:cs="Times New Roman"/>
          <w:sz w:val="20"/>
          <w:szCs w:val="20"/>
        </w:rPr>
        <w:t xml:space="preserve">επιστρεπτέα συνδρομή που υπόκειται σε υποχρέωση πλήρους </w:t>
      </w:r>
      <w:r w:rsidR="00DA0A89">
        <w:rPr>
          <w:rFonts w:ascii="Verdana" w:eastAsia="Calibri" w:hAnsi="Verdana" w:cs="Times New Roman"/>
          <w:sz w:val="20"/>
          <w:szCs w:val="20"/>
        </w:rPr>
        <w:t>επιστροφής</w:t>
      </w:r>
      <w:ins w:id="2065" w:author="ΕΥΘΥ" w:date="2018-12-10T15:33:00Z">
        <w:r w:rsidR="009B0E04" w:rsidRPr="009B0E04">
          <w:rPr>
            <w:rFonts w:ascii="Verdana" w:eastAsia="Calibri" w:hAnsi="Verdana" w:cs="Times New Roman"/>
            <w:sz w:val="20"/>
            <w:szCs w:val="20"/>
          </w:rPr>
          <w:t>,</w:t>
        </w:r>
      </w:ins>
    </w:p>
    <w:p w14:paraId="3D448FE5" w14:textId="77777777" w:rsidR="006B3F18" w:rsidRPr="009B0E04" w:rsidRDefault="00DA0A89">
      <w:pPr>
        <w:tabs>
          <w:tab w:val="left" w:pos="426"/>
        </w:tabs>
        <w:ind w:left="852" w:right="23" w:hanging="426"/>
        <w:jc w:val="both"/>
        <w:rPr>
          <w:rFonts w:ascii="Verdana" w:eastAsia="Calibri" w:hAnsi="Verdana" w:cs="Times New Roman"/>
          <w:sz w:val="20"/>
          <w:szCs w:val="20"/>
        </w:rPr>
      </w:pPr>
      <w:r>
        <w:rPr>
          <w:rFonts w:ascii="Verdana" w:eastAsia="Calibri" w:hAnsi="Verdana" w:cs="Times New Roman"/>
          <w:sz w:val="20"/>
          <w:szCs w:val="20"/>
        </w:rPr>
        <w:t>δ</w:t>
      </w:r>
      <w:r w:rsidR="004F3427" w:rsidRPr="007C1A11">
        <w:rPr>
          <w:rFonts w:ascii="Verdana" w:eastAsia="Calibri" w:hAnsi="Verdana" w:cs="Times New Roman"/>
          <w:sz w:val="20"/>
          <w:szCs w:val="20"/>
        </w:rPr>
        <w:t xml:space="preserve">) </w:t>
      </w:r>
      <w:r w:rsidR="00DB3AEA" w:rsidRPr="007C1A11">
        <w:rPr>
          <w:rFonts w:ascii="Verdana" w:eastAsia="Calibri" w:hAnsi="Verdana" w:cs="Times New Roman"/>
          <w:sz w:val="20"/>
          <w:szCs w:val="20"/>
        </w:rPr>
        <w:tab/>
      </w:r>
      <w:r w:rsidR="004F3427" w:rsidRPr="007C1A11">
        <w:rPr>
          <w:rFonts w:ascii="Verdana" w:eastAsia="Calibri" w:hAnsi="Verdana" w:cs="Times New Roman"/>
          <w:sz w:val="20"/>
          <w:szCs w:val="20"/>
        </w:rPr>
        <w:t>τεχνική βοήθεια</w:t>
      </w:r>
      <w:ins w:id="2066" w:author="ΕΥΘΥ" w:date="2018-12-10T15:33:00Z">
        <w:r w:rsidR="009B0E04" w:rsidRPr="009B0E04">
          <w:rPr>
            <w:rFonts w:ascii="Verdana" w:eastAsia="Calibri" w:hAnsi="Verdana" w:cs="Times New Roman"/>
            <w:sz w:val="20"/>
            <w:szCs w:val="20"/>
          </w:rPr>
          <w:t>,</w:t>
        </w:r>
      </w:ins>
    </w:p>
    <w:p w14:paraId="0A511FAF" w14:textId="77777777" w:rsidR="006B3F18" w:rsidRDefault="00DA0A89">
      <w:pPr>
        <w:tabs>
          <w:tab w:val="left" w:pos="426"/>
        </w:tabs>
        <w:ind w:left="852" w:right="23" w:hanging="426"/>
        <w:jc w:val="both"/>
        <w:rPr>
          <w:rFonts w:ascii="Verdana" w:eastAsia="Calibri" w:hAnsi="Verdana" w:cs="Times New Roman"/>
          <w:sz w:val="20"/>
          <w:szCs w:val="20"/>
        </w:rPr>
      </w:pPr>
      <w:r>
        <w:rPr>
          <w:rFonts w:ascii="Verdana" w:eastAsia="Calibri" w:hAnsi="Verdana" w:cs="Times New Roman"/>
          <w:sz w:val="20"/>
          <w:szCs w:val="20"/>
        </w:rPr>
        <w:t>ε</w:t>
      </w:r>
      <w:r w:rsidR="004F3427" w:rsidRPr="004F3427">
        <w:rPr>
          <w:rFonts w:ascii="Verdana" w:eastAsia="Calibri" w:hAnsi="Verdana" w:cs="Times New Roman"/>
          <w:sz w:val="20"/>
          <w:szCs w:val="20"/>
        </w:rPr>
        <w:t xml:space="preserve">) </w:t>
      </w:r>
      <w:r w:rsidR="004F3427" w:rsidRPr="004F3427">
        <w:rPr>
          <w:rFonts w:ascii="Verdana" w:eastAsia="Calibri" w:hAnsi="Verdana" w:cs="Times New Roman"/>
          <w:sz w:val="20"/>
          <w:szCs w:val="20"/>
        </w:rPr>
        <w:tab/>
        <w:t>πράξεις για τις οποίες η επιχορήγηση λαμβάνει τη μορφή κατ’ αποκοπή ποσών ή τυποποιημένων κλιμάκων μοναδιαίου κόστους</w:t>
      </w:r>
      <w:ins w:id="2067" w:author="ΕΥΘΥ" w:date="2018-12-10T15:33:00Z">
        <w:r w:rsidR="009B0E04" w:rsidRPr="009B0E04">
          <w:rPr>
            <w:rFonts w:ascii="Verdana" w:eastAsia="Calibri" w:hAnsi="Verdana" w:cs="Times New Roman"/>
            <w:sz w:val="20"/>
            <w:szCs w:val="20"/>
          </w:rPr>
          <w:t>,</w:t>
        </w:r>
      </w:ins>
      <w:r w:rsidR="004F3427" w:rsidRPr="004F3427">
        <w:rPr>
          <w:rFonts w:ascii="Verdana" w:eastAsia="Calibri" w:hAnsi="Verdana" w:cs="Times New Roman"/>
          <w:sz w:val="20"/>
          <w:szCs w:val="20"/>
        </w:rPr>
        <w:t xml:space="preserve"> </w:t>
      </w:r>
    </w:p>
    <w:p w14:paraId="653927BB" w14:textId="35735B78" w:rsidR="00F84235" w:rsidRDefault="00F84235">
      <w:pPr>
        <w:tabs>
          <w:tab w:val="left" w:pos="426"/>
        </w:tabs>
        <w:ind w:left="852" w:right="23" w:hanging="426"/>
        <w:jc w:val="both"/>
        <w:rPr>
          <w:rFonts w:ascii="Verdana" w:eastAsia="Calibri" w:hAnsi="Verdana" w:cs="Times New Roman"/>
          <w:sz w:val="20"/>
          <w:szCs w:val="20"/>
        </w:rPr>
      </w:pPr>
      <w:r>
        <w:rPr>
          <w:rFonts w:ascii="Verdana" w:eastAsia="Calibri" w:hAnsi="Verdana" w:cs="Times New Roman"/>
          <w:sz w:val="20"/>
          <w:szCs w:val="20"/>
        </w:rPr>
        <w:t>στ</w:t>
      </w:r>
      <w:r w:rsidRPr="00F84235">
        <w:rPr>
          <w:rFonts w:ascii="Verdana" w:eastAsia="Calibri" w:hAnsi="Verdana" w:cs="Times New Roman"/>
          <w:sz w:val="20"/>
          <w:szCs w:val="20"/>
        </w:rPr>
        <w:t xml:space="preserve">) </w:t>
      </w:r>
      <w:r w:rsidRPr="00F84235">
        <w:rPr>
          <w:rFonts w:ascii="Verdana" w:eastAsia="Calibri" w:hAnsi="Verdana" w:cs="Times New Roman"/>
          <w:sz w:val="20"/>
          <w:szCs w:val="20"/>
        </w:rPr>
        <w:tab/>
        <w:t xml:space="preserve">πράξεις για τις οποίες τα ποσά ή τα ποσοστά στήριξης καθορίζονται στο </w:t>
      </w:r>
      <w:r w:rsidR="0004271B">
        <w:rPr>
          <w:rFonts w:ascii="Verdana" w:eastAsia="Calibri" w:hAnsi="Verdana" w:cs="Times New Roman"/>
          <w:sz w:val="20"/>
          <w:szCs w:val="20"/>
        </w:rPr>
        <w:t>Π</w:t>
      </w:r>
      <w:r w:rsidRPr="00F84235">
        <w:rPr>
          <w:rFonts w:ascii="Verdana" w:eastAsia="Calibri" w:hAnsi="Verdana" w:cs="Times New Roman"/>
          <w:sz w:val="20"/>
          <w:szCs w:val="20"/>
        </w:rPr>
        <w:t xml:space="preserve">αράρτημα ΙΙ του </w:t>
      </w:r>
      <w:del w:id="2068" w:author="ΕΥΘΥ" w:date="2018-12-10T15:33:00Z">
        <w:r w:rsidRPr="00F84235">
          <w:rPr>
            <w:rFonts w:ascii="Verdana" w:eastAsia="Calibri" w:hAnsi="Verdana" w:cs="Times New Roman"/>
            <w:sz w:val="20"/>
            <w:szCs w:val="20"/>
          </w:rPr>
          <w:delText>Καν</w:delText>
        </w:r>
        <w:r w:rsidR="0004271B">
          <w:rPr>
            <w:rFonts w:ascii="Verdana" w:eastAsia="Calibri" w:hAnsi="Verdana" w:cs="Times New Roman"/>
            <w:sz w:val="20"/>
            <w:szCs w:val="20"/>
          </w:rPr>
          <w:delText>. 1305/2013</w:delText>
        </w:r>
      </w:del>
      <w:ins w:id="2069" w:author="ΕΥΘΥ" w:date="2018-12-10T15:33:00Z">
        <w:r w:rsidR="007347B2">
          <w:rPr>
            <w:rFonts w:ascii="Verdana" w:eastAsia="Calibri" w:hAnsi="Verdana" w:cs="Times New Roman"/>
            <w:sz w:val="20"/>
            <w:szCs w:val="20"/>
          </w:rPr>
          <w:t>Κ</w:t>
        </w:r>
        <w:r w:rsidR="007347B2" w:rsidRPr="007347B2">
          <w:rPr>
            <w:rFonts w:ascii="Verdana" w:eastAsia="Calibri" w:hAnsi="Verdana" w:cs="Times New Roman"/>
            <w:sz w:val="20"/>
            <w:szCs w:val="20"/>
          </w:rPr>
          <w:t xml:space="preserve">ανονισμού ΕΓΤΑΑ ή στον </w:t>
        </w:r>
        <w:r w:rsidR="007347B2">
          <w:rPr>
            <w:rFonts w:ascii="Verdana" w:eastAsia="Calibri" w:hAnsi="Verdana" w:cs="Times New Roman"/>
            <w:sz w:val="20"/>
            <w:szCs w:val="20"/>
          </w:rPr>
          <w:t>Κ</w:t>
        </w:r>
        <w:r w:rsidR="007347B2" w:rsidRPr="007347B2">
          <w:rPr>
            <w:rFonts w:ascii="Verdana" w:eastAsia="Calibri" w:hAnsi="Verdana" w:cs="Times New Roman"/>
            <w:sz w:val="20"/>
            <w:szCs w:val="20"/>
          </w:rPr>
          <w:t>ανονισμό ΕΤΘ</w:t>
        </w:r>
        <w:r w:rsidR="007347B2">
          <w:rPr>
            <w:rFonts w:ascii="Verdana" w:eastAsia="Calibri" w:hAnsi="Verdana" w:cs="Times New Roman"/>
            <w:sz w:val="20"/>
            <w:szCs w:val="20"/>
          </w:rPr>
          <w:t>Α</w:t>
        </w:r>
      </w:ins>
      <w:r w:rsidRPr="00F84235">
        <w:rPr>
          <w:rFonts w:ascii="Verdana" w:eastAsia="Calibri" w:hAnsi="Verdana" w:cs="Times New Roman"/>
          <w:sz w:val="20"/>
          <w:szCs w:val="20"/>
        </w:rPr>
        <w:t>,</w:t>
      </w:r>
    </w:p>
    <w:p w14:paraId="0EA4F407" w14:textId="77777777" w:rsidR="006B3F18" w:rsidRDefault="00F84235">
      <w:pPr>
        <w:tabs>
          <w:tab w:val="left" w:pos="426"/>
        </w:tabs>
        <w:ind w:left="852" w:right="23" w:hanging="426"/>
        <w:jc w:val="both"/>
        <w:rPr>
          <w:del w:id="2070" w:author="ΕΥΘΥ" w:date="2018-12-10T15:33:00Z"/>
          <w:rFonts w:ascii="Verdana" w:eastAsia="Calibri" w:hAnsi="Verdana" w:cs="Times New Roman"/>
          <w:sz w:val="20"/>
          <w:szCs w:val="20"/>
        </w:rPr>
      </w:pPr>
      <w:r>
        <w:rPr>
          <w:rFonts w:ascii="Verdana" w:eastAsia="Calibri" w:hAnsi="Verdana" w:cs="Times New Roman"/>
          <w:sz w:val="20"/>
          <w:szCs w:val="20"/>
        </w:rPr>
        <w:t>ζ</w:t>
      </w:r>
      <w:r w:rsidR="004F3427" w:rsidRPr="004F3427">
        <w:rPr>
          <w:rFonts w:ascii="Verdana" w:eastAsia="Calibri" w:hAnsi="Verdana" w:cs="Times New Roman"/>
          <w:sz w:val="20"/>
          <w:szCs w:val="20"/>
        </w:rPr>
        <w:t xml:space="preserve">) </w:t>
      </w:r>
      <w:r w:rsidR="00DB3AEA" w:rsidRPr="00D02B81">
        <w:rPr>
          <w:rFonts w:ascii="Verdana" w:eastAsia="Calibri" w:hAnsi="Verdana" w:cs="Times New Roman"/>
          <w:sz w:val="20"/>
          <w:szCs w:val="20"/>
        </w:rPr>
        <w:tab/>
      </w:r>
      <w:r w:rsidR="004F3427" w:rsidRPr="004F3427">
        <w:rPr>
          <w:rFonts w:ascii="Verdana" w:eastAsia="Calibri" w:hAnsi="Verdana" w:cs="Times New Roman"/>
          <w:sz w:val="20"/>
          <w:szCs w:val="20"/>
        </w:rPr>
        <w:t xml:space="preserve">πράξεις για τις οποίες η </w:t>
      </w:r>
      <w:del w:id="2071" w:author="ΕΥΘΥ" w:date="2018-12-10T15:33:00Z">
        <w:r w:rsidR="006B50BA">
          <w:rPr>
            <w:rFonts w:ascii="Verdana" w:eastAsia="Calibri" w:hAnsi="Verdana" w:cs="Times New Roman"/>
            <w:sz w:val="20"/>
            <w:szCs w:val="20"/>
          </w:rPr>
          <w:delText>υπο</w:delText>
        </w:r>
        <w:r w:rsidR="004F3427" w:rsidRPr="004F3427">
          <w:rPr>
            <w:rFonts w:ascii="Verdana" w:eastAsia="Calibri" w:hAnsi="Verdana" w:cs="Times New Roman"/>
            <w:sz w:val="20"/>
            <w:szCs w:val="20"/>
          </w:rPr>
          <w:delText>στήριξη στο πλαίσιο</w:delText>
        </w:r>
      </w:del>
      <w:ins w:id="2072" w:author="ΕΥΘΥ" w:date="2018-12-10T15:33:00Z">
        <w:r w:rsidR="004F3427" w:rsidRPr="004F3427">
          <w:rPr>
            <w:rFonts w:ascii="Verdana" w:eastAsia="Calibri" w:hAnsi="Verdana" w:cs="Times New Roman"/>
            <w:sz w:val="20"/>
            <w:szCs w:val="20"/>
          </w:rPr>
          <w:t xml:space="preserve">στήριξη </w:t>
        </w:r>
        <w:r w:rsidR="007347B2">
          <w:rPr>
            <w:rFonts w:ascii="Verdana" w:eastAsia="Calibri" w:hAnsi="Verdana" w:cs="Times New Roman"/>
            <w:sz w:val="20"/>
            <w:szCs w:val="20"/>
          </w:rPr>
          <w:t>δυνάμει</w:t>
        </w:r>
      </w:ins>
      <w:r w:rsidR="004F3427" w:rsidRPr="004F3427">
        <w:rPr>
          <w:rFonts w:ascii="Verdana" w:eastAsia="Calibri" w:hAnsi="Verdana" w:cs="Times New Roman"/>
          <w:sz w:val="20"/>
          <w:szCs w:val="20"/>
        </w:rPr>
        <w:t xml:space="preserve"> του προγράμματος </w:t>
      </w:r>
      <w:del w:id="2073" w:author="ΕΥΘΥ" w:date="2018-12-10T15:33:00Z">
        <w:r w:rsidR="004F3427" w:rsidRPr="004F3427">
          <w:rPr>
            <w:rFonts w:ascii="Verdana" w:eastAsia="Calibri" w:hAnsi="Verdana" w:cs="Times New Roman"/>
            <w:sz w:val="20"/>
            <w:szCs w:val="20"/>
          </w:rPr>
          <w:delText>αποτελεί:</w:delText>
        </w:r>
      </w:del>
    </w:p>
    <w:p w14:paraId="69326331" w14:textId="77777777" w:rsidR="006B3F18" w:rsidRDefault="004F3427">
      <w:pPr>
        <w:pStyle w:val="a5"/>
        <w:numPr>
          <w:ilvl w:val="0"/>
          <w:numId w:val="5"/>
        </w:numPr>
        <w:tabs>
          <w:tab w:val="left" w:pos="426"/>
        </w:tabs>
        <w:ind w:right="23"/>
        <w:contextualSpacing w:val="0"/>
        <w:jc w:val="both"/>
        <w:rPr>
          <w:del w:id="2074" w:author="ΕΥΘΥ" w:date="2018-12-10T15:33:00Z"/>
          <w:rFonts w:ascii="Verdana" w:eastAsia="Calibri" w:hAnsi="Verdana" w:cs="Times New Roman"/>
          <w:sz w:val="20"/>
          <w:szCs w:val="20"/>
        </w:rPr>
      </w:pPr>
      <w:del w:id="2075" w:author="ΕΥΘΥ" w:date="2018-12-10T15:33:00Z">
        <w:r w:rsidRPr="004F3427">
          <w:rPr>
            <w:rFonts w:ascii="Verdana" w:eastAsia="Calibri" w:hAnsi="Verdana" w:cs="Times New Roman"/>
            <w:sz w:val="20"/>
            <w:szCs w:val="20"/>
          </w:rPr>
          <w:delText xml:space="preserve">ενίσχυση de minimis, </w:delText>
        </w:r>
      </w:del>
    </w:p>
    <w:p w14:paraId="5CB622C0" w14:textId="4D1446E9" w:rsidR="00000150" w:rsidRDefault="0012118B">
      <w:pPr>
        <w:tabs>
          <w:tab w:val="left" w:pos="426"/>
        </w:tabs>
        <w:ind w:left="852" w:right="23" w:hanging="426"/>
        <w:jc w:val="both"/>
        <w:rPr>
          <w:rFonts w:ascii="Verdana" w:eastAsia="Calibri" w:hAnsi="Verdana" w:cs="Times New Roman"/>
          <w:sz w:val="20"/>
          <w:szCs w:val="20"/>
        </w:rPr>
      </w:pPr>
      <w:del w:id="2076" w:author="ΕΥΘΥ" w:date="2018-12-10T15:33:00Z">
        <w:r w:rsidRPr="00F12B93">
          <w:rPr>
            <w:rFonts w:ascii="Verdana" w:eastAsia="Calibri" w:hAnsi="Verdana" w:cs="Times New Roman"/>
            <w:sz w:val="20"/>
            <w:szCs w:val="20"/>
          </w:rPr>
          <w:delText>συμβατή Κρατική ενίσχυση στις ΜΜΕ, όπου εφαρμόζεται όριο έντασης της ενίσχυσης ή του ποσού της ενίσχυσης σε σχέση με την</w:delText>
        </w:r>
      </w:del>
      <w:ins w:id="2077" w:author="ΕΥΘΥ" w:date="2018-12-10T15:33:00Z">
        <w:r w:rsidR="007347B2">
          <w:rPr>
            <w:rFonts w:ascii="Verdana" w:eastAsia="Calibri" w:hAnsi="Verdana" w:cs="Times New Roman"/>
            <w:sz w:val="20"/>
            <w:szCs w:val="20"/>
          </w:rPr>
          <w:t>συνιστά</w:t>
        </w:r>
      </w:ins>
      <w:r w:rsidR="007347B2">
        <w:rPr>
          <w:rFonts w:ascii="Verdana" w:eastAsia="Calibri" w:hAnsi="Verdana" w:cs="Times New Roman"/>
          <w:sz w:val="20"/>
          <w:szCs w:val="20"/>
        </w:rPr>
        <w:t xml:space="preserve"> κρατική ενίσχυση</w:t>
      </w:r>
      <w:r w:rsidR="00000150">
        <w:rPr>
          <w:rFonts w:ascii="Verdana" w:eastAsia="Calibri" w:hAnsi="Verdana" w:cs="Times New Roman"/>
          <w:sz w:val="20"/>
          <w:szCs w:val="20"/>
        </w:rPr>
        <w:t>,</w:t>
      </w:r>
    </w:p>
    <w:p w14:paraId="1DF13901" w14:textId="77777777" w:rsidR="006B3F18" w:rsidRPr="00084BC3" w:rsidRDefault="004F3427">
      <w:pPr>
        <w:pStyle w:val="a5"/>
        <w:numPr>
          <w:ilvl w:val="0"/>
          <w:numId w:val="5"/>
        </w:numPr>
        <w:tabs>
          <w:tab w:val="left" w:pos="426"/>
        </w:tabs>
        <w:ind w:right="23"/>
        <w:contextualSpacing w:val="0"/>
        <w:jc w:val="both"/>
        <w:rPr>
          <w:del w:id="2078" w:author="ΕΥΘΥ" w:date="2018-12-10T15:33:00Z"/>
          <w:rFonts w:ascii="Verdana" w:eastAsia="Calibri" w:hAnsi="Verdana" w:cs="Times New Roman"/>
          <w:sz w:val="20"/>
          <w:szCs w:val="20"/>
        </w:rPr>
      </w:pPr>
      <w:del w:id="2079" w:author="ΕΥΘΥ" w:date="2018-12-10T15:33:00Z">
        <w:r w:rsidRPr="004F3427">
          <w:rPr>
            <w:rFonts w:ascii="Verdana" w:eastAsia="Calibri" w:hAnsi="Verdana" w:cs="Times New Roman"/>
            <w:sz w:val="20"/>
            <w:szCs w:val="20"/>
          </w:rPr>
          <w:delText xml:space="preserve">συμβατή Κρατική ενίσχυση, όπου έχει πραγματοποιηθεί μεμονωμένη επαλήθευση των χρηματοδοτικών αναγκών σύμφωνα με τους εφαρμοστέους κανόνες Κρατικών </w:delText>
        </w:r>
        <w:r w:rsidRPr="007C1A11">
          <w:rPr>
            <w:rFonts w:ascii="Verdana" w:eastAsia="Calibri" w:hAnsi="Verdana" w:cs="Times New Roman"/>
            <w:sz w:val="20"/>
            <w:szCs w:val="20"/>
          </w:rPr>
          <w:delText xml:space="preserve">ενισχύσεων. </w:delText>
        </w:r>
      </w:del>
    </w:p>
    <w:p w14:paraId="525FF637" w14:textId="77777777" w:rsidR="006B3F18" w:rsidRDefault="00000150">
      <w:pPr>
        <w:tabs>
          <w:tab w:val="left" w:pos="426"/>
        </w:tabs>
        <w:ind w:left="852" w:right="23" w:hanging="426"/>
        <w:jc w:val="both"/>
        <w:rPr>
          <w:rFonts w:ascii="Verdana" w:eastAsia="Calibri" w:hAnsi="Verdana" w:cs="Times New Roman"/>
          <w:sz w:val="20"/>
          <w:szCs w:val="20"/>
        </w:rPr>
      </w:pPr>
      <w:ins w:id="2080" w:author="ΕΥΘΥ" w:date="2018-12-10T15:33:00Z">
        <w:r>
          <w:rPr>
            <w:rFonts w:ascii="Verdana" w:eastAsia="Calibri" w:hAnsi="Verdana" w:cs="Times New Roman"/>
            <w:sz w:val="20"/>
            <w:szCs w:val="20"/>
          </w:rPr>
          <w:t>η)</w:t>
        </w:r>
        <w:r>
          <w:rPr>
            <w:rFonts w:ascii="Verdana" w:eastAsia="Calibri" w:hAnsi="Verdana" w:cs="Times New Roman"/>
            <w:sz w:val="20"/>
            <w:szCs w:val="20"/>
          </w:rPr>
          <w:tab/>
        </w:r>
        <w:r w:rsidRPr="00000150">
          <w:rPr>
            <w:rFonts w:ascii="Verdana" w:eastAsia="Calibri" w:hAnsi="Verdana" w:cs="Times New Roman"/>
            <w:sz w:val="20"/>
            <w:szCs w:val="20"/>
          </w:rPr>
          <w:t>στήριξη προς ή από μέσα χρηματοοικονομικής τεχνικής</w:t>
        </w:r>
        <w:r w:rsidR="007347B2">
          <w:rPr>
            <w:rFonts w:ascii="Verdana" w:eastAsia="Calibri" w:hAnsi="Verdana" w:cs="Times New Roman"/>
            <w:sz w:val="20"/>
            <w:szCs w:val="20"/>
          </w:rPr>
          <w:t>.</w:t>
        </w:r>
      </w:ins>
    </w:p>
    <w:p w14:paraId="495214D8" w14:textId="77777777" w:rsidR="00070DFB" w:rsidRDefault="00070DFB">
      <w:pPr>
        <w:tabs>
          <w:tab w:val="left" w:pos="426"/>
        </w:tabs>
        <w:ind w:left="852" w:right="23" w:hanging="426"/>
        <w:jc w:val="both"/>
        <w:rPr>
          <w:rFonts w:ascii="Verdana" w:eastAsia="Calibri" w:hAnsi="Verdana" w:cs="Times New Roman"/>
          <w:sz w:val="20"/>
          <w:szCs w:val="20"/>
        </w:rPr>
      </w:pPr>
    </w:p>
    <w:p w14:paraId="46758D59" w14:textId="77777777" w:rsidR="006B3F18" w:rsidRDefault="006B3F18">
      <w:pPr>
        <w:pStyle w:val="a"/>
        <w:rPr>
          <w:rFonts w:eastAsia="Calibri"/>
        </w:rPr>
      </w:pPr>
    </w:p>
    <w:p w14:paraId="26BC625B" w14:textId="77777777" w:rsidR="0045320E" w:rsidRDefault="0045320E" w:rsidP="0045320E">
      <w:pPr>
        <w:pStyle w:val="2"/>
        <w:numPr>
          <w:ilvl w:val="0"/>
          <w:numId w:val="0"/>
        </w:numPr>
        <w:spacing w:before="0"/>
        <w:jc w:val="center"/>
        <w:rPr>
          <w:rFonts w:ascii="Verdana" w:hAnsi="Verdana"/>
          <w:color w:val="auto"/>
          <w:sz w:val="20"/>
          <w:szCs w:val="20"/>
        </w:rPr>
      </w:pPr>
      <w:bookmarkStart w:id="2081" w:name="_Toc423141381"/>
      <w:r w:rsidRPr="004F3427">
        <w:rPr>
          <w:rFonts w:ascii="Verdana" w:hAnsi="Verdana"/>
          <w:color w:val="auto"/>
          <w:sz w:val="20"/>
          <w:szCs w:val="20"/>
        </w:rPr>
        <w:t xml:space="preserve">Πράξεις που παράγουν καθαρά έσοδα κατά την υλοποίησή </w:t>
      </w:r>
      <w:r w:rsidR="00EF2C97">
        <w:rPr>
          <w:rFonts w:ascii="Verdana" w:hAnsi="Verdana"/>
          <w:color w:val="auto"/>
          <w:sz w:val="20"/>
          <w:szCs w:val="20"/>
        </w:rPr>
        <w:t xml:space="preserve">τους </w:t>
      </w:r>
      <w:r w:rsidRPr="004045D3">
        <w:rPr>
          <w:rFonts w:ascii="Verdana" w:hAnsi="Verdana"/>
          <w:color w:val="auto"/>
          <w:sz w:val="20"/>
          <w:szCs w:val="20"/>
        </w:rPr>
        <w:t>και για τις οποίες δεν ισχύουν οι διατάξεις</w:t>
      </w:r>
      <w:r w:rsidR="00EF2C97">
        <w:rPr>
          <w:rFonts w:ascii="Verdana" w:hAnsi="Verdana"/>
          <w:color w:val="auto"/>
          <w:sz w:val="20"/>
          <w:szCs w:val="20"/>
        </w:rPr>
        <w:t xml:space="preserve"> </w:t>
      </w:r>
      <w:r w:rsidRPr="00254D9D">
        <w:rPr>
          <w:rFonts w:ascii="Verdana" w:eastAsia="Calibri" w:hAnsi="Verdana" w:cs="Times New Roman"/>
          <w:color w:val="auto"/>
          <w:sz w:val="20"/>
          <w:szCs w:val="20"/>
        </w:rPr>
        <w:t xml:space="preserve">του άρθρου 32 παρ. 1 έως </w:t>
      </w:r>
      <w:r w:rsidR="00254D9D">
        <w:rPr>
          <w:rFonts w:ascii="Verdana" w:eastAsia="Calibri" w:hAnsi="Verdana" w:cs="Times New Roman"/>
          <w:color w:val="auto"/>
          <w:sz w:val="20"/>
          <w:szCs w:val="20"/>
        </w:rPr>
        <w:t>5</w:t>
      </w:r>
    </w:p>
    <w:p w14:paraId="2415FA6D" w14:textId="77777777" w:rsidR="0045320E" w:rsidRDefault="0045320E" w:rsidP="0045320E">
      <w:pPr>
        <w:tabs>
          <w:tab w:val="left" w:pos="426"/>
        </w:tabs>
        <w:ind w:left="426" w:right="23" w:hanging="426"/>
        <w:jc w:val="both"/>
        <w:rPr>
          <w:rFonts w:ascii="Verdana" w:eastAsia="Calibri" w:hAnsi="Verdana" w:cs="Times New Roman"/>
          <w:sz w:val="20"/>
          <w:szCs w:val="20"/>
        </w:rPr>
      </w:pPr>
      <w:r w:rsidRPr="004F3427">
        <w:rPr>
          <w:rFonts w:ascii="Verdana" w:eastAsia="Calibri" w:hAnsi="Verdana" w:cs="Times New Roman"/>
          <w:sz w:val="20"/>
          <w:szCs w:val="20"/>
        </w:rPr>
        <w:t xml:space="preserve">1. </w:t>
      </w:r>
      <w:r w:rsidRPr="00D02B81">
        <w:rPr>
          <w:rFonts w:ascii="Verdana" w:eastAsia="Calibri" w:hAnsi="Verdana" w:cs="Times New Roman"/>
          <w:sz w:val="20"/>
          <w:szCs w:val="20"/>
        </w:rPr>
        <w:tab/>
      </w:r>
      <w:r>
        <w:rPr>
          <w:rFonts w:ascii="Verdana" w:eastAsia="Calibri" w:hAnsi="Verdana" w:cs="Times New Roman"/>
          <w:sz w:val="20"/>
          <w:szCs w:val="20"/>
        </w:rPr>
        <w:t>Οι ακόλουθες παράγραφοι</w:t>
      </w:r>
      <w:r w:rsidRPr="004F3427">
        <w:rPr>
          <w:rFonts w:ascii="Verdana" w:eastAsia="Calibri" w:hAnsi="Verdana" w:cs="Times New Roman"/>
          <w:sz w:val="20"/>
          <w:szCs w:val="20"/>
        </w:rPr>
        <w:t xml:space="preserve"> ισχύ</w:t>
      </w:r>
      <w:r>
        <w:rPr>
          <w:rFonts w:ascii="Verdana" w:eastAsia="Calibri" w:hAnsi="Verdana" w:cs="Times New Roman"/>
          <w:sz w:val="20"/>
          <w:szCs w:val="20"/>
        </w:rPr>
        <w:t>ουν</w:t>
      </w:r>
      <w:r w:rsidRPr="004F3427">
        <w:rPr>
          <w:rFonts w:ascii="Verdana" w:eastAsia="Calibri" w:hAnsi="Verdana" w:cs="Times New Roman"/>
          <w:sz w:val="20"/>
          <w:szCs w:val="20"/>
        </w:rPr>
        <w:t xml:space="preserve"> για πράξεις που παράγουν καθαρά έσοδα κατά τη διάρκεια της υλοποίησής τους και για τις οποίες δεν ισχύουν οι διατάξεις </w:t>
      </w:r>
      <w:r>
        <w:rPr>
          <w:rFonts w:ascii="Verdana" w:eastAsia="Calibri" w:hAnsi="Verdana" w:cs="Times New Roman"/>
          <w:sz w:val="20"/>
          <w:szCs w:val="20"/>
        </w:rPr>
        <w:t xml:space="preserve">των παραγράφων 1 έως </w:t>
      </w:r>
      <w:r w:rsidR="00B03EFB">
        <w:rPr>
          <w:rFonts w:ascii="Verdana" w:eastAsia="Calibri" w:hAnsi="Verdana" w:cs="Times New Roman"/>
          <w:sz w:val="20"/>
          <w:szCs w:val="20"/>
        </w:rPr>
        <w:t>5</w:t>
      </w:r>
      <w:r w:rsidR="00590F57">
        <w:rPr>
          <w:rFonts w:ascii="Verdana" w:eastAsia="Calibri" w:hAnsi="Verdana" w:cs="Times New Roman"/>
          <w:sz w:val="20"/>
          <w:szCs w:val="20"/>
        </w:rPr>
        <w:t xml:space="preserve"> </w:t>
      </w:r>
      <w:r w:rsidRPr="004F3427">
        <w:rPr>
          <w:rFonts w:ascii="Verdana" w:eastAsia="Calibri" w:hAnsi="Verdana" w:cs="Times New Roman"/>
          <w:sz w:val="20"/>
          <w:szCs w:val="20"/>
        </w:rPr>
        <w:t xml:space="preserve">του άρθρου </w:t>
      </w:r>
      <w:r>
        <w:rPr>
          <w:rFonts w:ascii="Verdana" w:eastAsia="Calibri" w:hAnsi="Verdana" w:cs="Times New Roman"/>
          <w:sz w:val="20"/>
          <w:szCs w:val="20"/>
        </w:rPr>
        <w:t>32.</w:t>
      </w:r>
    </w:p>
    <w:bookmarkEnd w:id="2081"/>
    <w:p w14:paraId="7A34F85E" w14:textId="77777777" w:rsidR="006B3F18" w:rsidRDefault="004F3427">
      <w:pPr>
        <w:tabs>
          <w:tab w:val="left" w:pos="426"/>
        </w:tabs>
        <w:ind w:left="426" w:right="23" w:hanging="426"/>
        <w:jc w:val="both"/>
        <w:rPr>
          <w:rFonts w:ascii="Verdana" w:eastAsia="Calibri" w:hAnsi="Verdana" w:cs="Times New Roman"/>
          <w:sz w:val="20"/>
          <w:szCs w:val="20"/>
        </w:rPr>
      </w:pPr>
      <w:r w:rsidRPr="004F3427">
        <w:rPr>
          <w:rFonts w:ascii="Verdana" w:eastAsia="Calibri" w:hAnsi="Verdana" w:cs="Times New Roman"/>
          <w:sz w:val="20"/>
          <w:szCs w:val="20"/>
        </w:rPr>
        <w:t xml:space="preserve">2. </w:t>
      </w:r>
      <w:r w:rsidR="00393EA0" w:rsidRPr="00D02B81">
        <w:rPr>
          <w:rFonts w:ascii="Verdana" w:eastAsia="Calibri" w:hAnsi="Verdana" w:cs="Times New Roman"/>
          <w:sz w:val="20"/>
          <w:szCs w:val="20"/>
        </w:rPr>
        <w:tab/>
      </w:r>
      <w:r w:rsidRPr="004F3427">
        <w:rPr>
          <w:rFonts w:ascii="Verdana" w:eastAsia="Calibri" w:hAnsi="Verdana" w:cs="Times New Roman"/>
          <w:sz w:val="20"/>
          <w:szCs w:val="20"/>
        </w:rPr>
        <w:t xml:space="preserve">Η επιλέξιμη δαπάνη της προς συγχρηματοδότηση πράξης από τα </w:t>
      </w:r>
      <w:r w:rsidR="000B4976">
        <w:rPr>
          <w:rFonts w:ascii="Verdana" w:eastAsia="Calibri" w:hAnsi="Verdana" w:cs="Times New Roman"/>
          <w:sz w:val="20"/>
          <w:szCs w:val="20"/>
        </w:rPr>
        <w:t>Ταμεία</w:t>
      </w:r>
      <w:r w:rsidRPr="004F3427">
        <w:rPr>
          <w:rFonts w:ascii="Verdana" w:eastAsia="Calibri" w:hAnsi="Verdana" w:cs="Times New Roman"/>
          <w:sz w:val="20"/>
          <w:szCs w:val="20"/>
        </w:rPr>
        <w:t xml:space="preserve"> μειώνεται κατά τα καθαρά έσοδα τα οποία δεν ελήφθησαν υπόψη κατά τον χρόνο έγκρισης της πράξης και που παρήχθησαν άμεσα μόνο κατά τη διάρκεια της υλοποίησής της, το αργότερο κατά την αίτηση τελικής πληρωμής που υποβάλλει ο δικαιούχος. 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w:t>
      </w:r>
    </w:p>
    <w:p w14:paraId="5D292702" w14:textId="77777777" w:rsidR="006B3F18" w:rsidRDefault="004F3427">
      <w:pPr>
        <w:tabs>
          <w:tab w:val="left" w:pos="426"/>
        </w:tabs>
        <w:ind w:left="426" w:right="23" w:hanging="426"/>
        <w:jc w:val="both"/>
        <w:rPr>
          <w:rFonts w:ascii="Verdana" w:eastAsia="Calibri" w:hAnsi="Verdana" w:cs="Times New Roman"/>
          <w:sz w:val="20"/>
          <w:szCs w:val="20"/>
        </w:rPr>
      </w:pPr>
      <w:r w:rsidRPr="004F3427">
        <w:rPr>
          <w:rFonts w:ascii="Verdana" w:eastAsia="Calibri" w:hAnsi="Verdana" w:cs="Times New Roman"/>
          <w:sz w:val="20"/>
          <w:szCs w:val="20"/>
        </w:rPr>
        <w:t xml:space="preserve">3. </w:t>
      </w:r>
      <w:r w:rsidR="00393EA0" w:rsidRPr="00D02B81">
        <w:rPr>
          <w:rFonts w:ascii="Verdana" w:eastAsia="Calibri" w:hAnsi="Verdana" w:cs="Times New Roman"/>
          <w:sz w:val="20"/>
          <w:szCs w:val="20"/>
        </w:rPr>
        <w:tab/>
      </w:r>
      <w:r w:rsidRPr="004F3427">
        <w:rPr>
          <w:rFonts w:ascii="Verdana" w:eastAsia="Calibri" w:hAnsi="Verdana" w:cs="Times New Roman"/>
          <w:sz w:val="20"/>
          <w:szCs w:val="20"/>
        </w:rPr>
        <w:t xml:space="preserve">Η ανωτέρω παράγραφος </w:t>
      </w:r>
      <w:r w:rsidRPr="00FA282A">
        <w:rPr>
          <w:rFonts w:ascii="Verdana" w:eastAsia="Calibri" w:hAnsi="Verdana" w:cs="Times New Roman"/>
          <w:sz w:val="20"/>
          <w:szCs w:val="20"/>
        </w:rPr>
        <w:t xml:space="preserve">δεν </w:t>
      </w:r>
      <w:r w:rsidRPr="004F3427">
        <w:rPr>
          <w:rFonts w:ascii="Verdana" w:eastAsia="Calibri" w:hAnsi="Verdana" w:cs="Times New Roman"/>
          <w:sz w:val="20"/>
          <w:szCs w:val="20"/>
        </w:rPr>
        <w:t>εφαρμόζεται σε:</w:t>
      </w:r>
    </w:p>
    <w:p w14:paraId="0ECA511F" w14:textId="77777777" w:rsidR="006B3F18" w:rsidRDefault="004F3427">
      <w:pPr>
        <w:tabs>
          <w:tab w:val="left" w:pos="426"/>
        </w:tabs>
        <w:ind w:left="852" w:right="23" w:hanging="426"/>
        <w:jc w:val="both"/>
        <w:rPr>
          <w:rFonts w:ascii="Verdana" w:eastAsia="Calibri" w:hAnsi="Verdana" w:cs="Times New Roman"/>
          <w:sz w:val="20"/>
          <w:szCs w:val="20"/>
        </w:rPr>
      </w:pPr>
      <w:r w:rsidRPr="004F3427">
        <w:rPr>
          <w:rFonts w:ascii="Verdana" w:eastAsia="Calibri" w:hAnsi="Verdana" w:cs="Times New Roman"/>
          <w:sz w:val="20"/>
          <w:szCs w:val="20"/>
        </w:rPr>
        <w:t xml:space="preserve">α) </w:t>
      </w:r>
      <w:r w:rsidR="00393EA0" w:rsidRPr="00D02B81">
        <w:rPr>
          <w:rFonts w:ascii="Verdana" w:eastAsia="Calibri" w:hAnsi="Verdana" w:cs="Times New Roman"/>
          <w:sz w:val="20"/>
          <w:szCs w:val="20"/>
        </w:rPr>
        <w:tab/>
      </w:r>
      <w:r w:rsidRPr="004F3427">
        <w:rPr>
          <w:rFonts w:ascii="Verdana" w:eastAsia="Calibri" w:hAnsi="Verdana" w:cs="Times New Roman"/>
          <w:sz w:val="20"/>
          <w:szCs w:val="20"/>
        </w:rPr>
        <w:t xml:space="preserve">τεχνική βοήθεια, </w:t>
      </w:r>
    </w:p>
    <w:p w14:paraId="0296BA21" w14:textId="77777777" w:rsidR="006B3F18" w:rsidRDefault="00105FD6">
      <w:pPr>
        <w:tabs>
          <w:tab w:val="left" w:pos="426"/>
        </w:tabs>
        <w:ind w:left="852" w:right="23" w:hanging="426"/>
        <w:jc w:val="both"/>
        <w:rPr>
          <w:rFonts w:ascii="Verdana" w:eastAsia="Calibri" w:hAnsi="Verdana" w:cs="Times New Roman"/>
          <w:sz w:val="20"/>
          <w:szCs w:val="20"/>
        </w:rPr>
      </w:pPr>
      <w:r>
        <w:rPr>
          <w:rFonts w:ascii="Verdana" w:eastAsia="Calibri" w:hAnsi="Verdana" w:cs="Times New Roman"/>
          <w:sz w:val="20"/>
          <w:szCs w:val="20"/>
        </w:rPr>
        <w:t>β</w:t>
      </w:r>
      <w:r w:rsidR="004F3427" w:rsidRPr="004F3427">
        <w:rPr>
          <w:rFonts w:ascii="Verdana" w:eastAsia="Calibri" w:hAnsi="Verdana" w:cs="Times New Roman"/>
          <w:sz w:val="20"/>
          <w:szCs w:val="20"/>
        </w:rPr>
        <w:t xml:space="preserve">) </w:t>
      </w:r>
      <w:r w:rsidR="00393EA0" w:rsidRPr="00D02B81">
        <w:rPr>
          <w:rFonts w:ascii="Verdana" w:eastAsia="Calibri" w:hAnsi="Verdana" w:cs="Times New Roman"/>
          <w:sz w:val="20"/>
          <w:szCs w:val="20"/>
        </w:rPr>
        <w:tab/>
      </w:r>
      <w:r w:rsidR="004F3427" w:rsidRPr="004F3427">
        <w:rPr>
          <w:rFonts w:ascii="Verdana" w:eastAsia="Calibri" w:hAnsi="Verdana" w:cs="Times New Roman"/>
          <w:sz w:val="20"/>
          <w:szCs w:val="20"/>
        </w:rPr>
        <w:t xml:space="preserve">επιστρεπτέα συνδρομή που υπόκειται σε υποχρέωση πλήρους αποπληρωμής, </w:t>
      </w:r>
    </w:p>
    <w:p w14:paraId="6B6F2960" w14:textId="77777777" w:rsidR="006B3F18" w:rsidRDefault="00105FD6">
      <w:pPr>
        <w:tabs>
          <w:tab w:val="left" w:pos="426"/>
        </w:tabs>
        <w:ind w:left="852" w:right="23" w:hanging="426"/>
        <w:jc w:val="both"/>
        <w:rPr>
          <w:rFonts w:ascii="Verdana" w:eastAsia="Calibri" w:hAnsi="Verdana" w:cs="Times New Roman"/>
          <w:sz w:val="20"/>
          <w:szCs w:val="20"/>
        </w:rPr>
      </w:pPr>
      <w:r>
        <w:rPr>
          <w:rFonts w:ascii="Verdana" w:eastAsia="Calibri" w:hAnsi="Verdana" w:cs="Times New Roman"/>
          <w:sz w:val="20"/>
          <w:szCs w:val="20"/>
        </w:rPr>
        <w:t>γ</w:t>
      </w:r>
      <w:r w:rsidR="004F3427" w:rsidRPr="004F3427">
        <w:rPr>
          <w:rFonts w:ascii="Verdana" w:eastAsia="Calibri" w:hAnsi="Verdana" w:cs="Times New Roman"/>
          <w:sz w:val="20"/>
          <w:szCs w:val="20"/>
        </w:rPr>
        <w:t xml:space="preserve">) </w:t>
      </w:r>
      <w:r w:rsidR="00393EA0" w:rsidRPr="00D02B81">
        <w:rPr>
          <w:rFonts w:ascii="Verdana" w:eastAsia="Calibri" w:hAnsi="Verdana" w:cs="Times New Roman"/>
          <w:sz w:val="20"/>
          <w:szCs w:val="20"/>
        </w:rPr>
        <w:tab/>
      </w:r>
      <w:r w:rsidR="004F3427" w:rsidRPr="004F3427">
        <w:rPr>
          <w:rFonts w:ascii="Verdana" w:eastAsia="Calibri" w:hAnsi="Verdana" w:cs="Times New Roman"/>
          <w:sz w:val="20"/>
          <w:szCs w:val="20"/>
        </w:rPr>
        <w:t>πράξεις</w:t>
      </w:r>
      <w:r>
        <w:rPr>
          <w:rFonts w:ascii="Verdana" w:eastAsia="Calibri" w:hAnsi="Verdana" w:cs="Times New Roman"/>
          <w:sz w:val="20"/>
          <w:szCs w:val="20"/>
        </w:rPr>
        <w:t xml:space="preserve"> που υπόκεινται στους κανόνες κ</w:t>
      </w:r>
      <w:r w:rsidR="004F3427" w:rsidRPr="004F3427">
        <w:rPr>
          <w:rFonts w:ascii="Verdana" w:eastAsia="Calibri" w:hAnsi="Verdana" w:cs="Times New Roman"/>
          <w:sz w:val="20"/>
          <w:szCs w:val="20"/>
        </w:rPr>
        <w:t xml:space="preserve">ρατικών ενισχύσεων, </w:t>
      </w:r>
    </w:p>
    <w:p w14:paraId="22933A38" w14:textId="77777777" w:rsidR="006B3F18" w:rsidRDefault="00105FD6">
      <w:pPr>
        <w:tabs>
          <w:tab w:val="left" w:pos="426"/>
        </w:tabs>
        <w:ind w:left="852" w:right="23" w:hanging="426"/>
        <w:jc w:val="both"/>
        <w:rPr>
          <w:rFonts w:ascii="Verdana" w:eastAsia="Calibri" w:hAnsi="Verdana" w:cs="Times New Roman"/>
          <w:sz w:val="20"/>
          <w:szCs w:val="20"/>
        </w:rPr>
      </w:pPr>
      <w:r>
        <w:rPr>
          <w:rFonts w:ascii="Verdana" w:eastAsia="Calibri" w:hAnsi="Verdana" w:cs="Times New Roman"/>
          <w:sz w:val="20"/>
          <w:szCs w:val="20"/>
        </w:rPr>
        <w:t>δ</w:t>
      </w:r>
      <w:r w:rsidR="004F3427" w:rsidRPr="004F3427">
        <w:rPr>
          <w:rFonts w:ascii="Verdana" w:eastAsia="Calibri" w:hAnsi="Verdana" w:cs="Times New Roman"/>
          <w:sz w:val="20"/>
          <w:szCs w:val="20"/>
        </w:rPr>
        <w:t xml:space="preserve">) </w:t>
      </w:r>
      <w:r w:rsidR="00F33714">
        <w:rPr>
          <w:rFonts w:ascii="Verdana" w:eastAsia="Calibri" w:hAnsi="Verdana" w:cs="Times New Roman"/>
          <w:sz w:val="20"/>
          <w:szCs w:val="20"/>
        </w:rPr>
        <w:tab/>
      </w:r>
      <w:r w:rsidR="004F3427" w:rsidRPr="004F3427">
        <w:rPr>
          <w:rFonts w:ascii="Verdana" w:eastAsia="Calibri" w:hAnsi="Verdana" w:cs="Times New Roman"/>
          <w:sz w:val="20"/>
          <w:szCs w:val="20"/>
        </w:rPr>
        <w:t xml:space="preserve">πράξεις για τις οποίες η δημόσια στήριξη λαμβάνει τη μορφή κατ’ αποκοπή ποσών ή τυποποιημένων κλιμάκων μοναδιαίου κόστους με την προϋπόθεση ότι τα καθαρά έσοδα έχουν ληφθεί εκ των προτέρων υπόψη, </w:t>
      </w:r>
    </w:p>
    <w:p w14:paraId="052D47CB" w14:textId="7AECB8B8" w:rsidR="00F84235" w:rsidRDefault="00F84235">
      <w:pPr>
        <w:tabs>
          <w:tab w:val="left" w:pos="426"/>
        </w:tabs>
        <w:ind w:left="852" w:right="23" w:hanging="426"/>
        <w:jc w:val="both"/>
        <w:rPr>
          <w:rFonts w:ascii="Verdana" w:eastAsia="Calibri" w:hAnsi="Verdana" w:cs="Times New Roman"/>
          <w:sz w:val="20"/>
          <w:szCs w:val="20"/>
        </w:rPr>
      </w:pPr>
      <w:r>
        <w:rPr>
          <w:rFonts w:ascii="Verdana" w:eastAsia="Calibri" w:hAnsi="Verdana" w:cs="Times New Roman"/>
          <w:sz w:val="20"/>
          <w:szCs w:val="20"/>
        </w:rPr>
        <w:t>ε</w:t>
      </w:r>
      <w:r w:rsidRPr="00F84235">
        <w:rPr>
          <w:rFonts w:ascii="Verdana" w:eastAsia="Calibri" w:hAnsi="Verdana" w:cs="Times New Roman"/>
          <w:sz w:val="20"/>
          <w:szCs w:val="20"/>
        </w:rPr>
        <w:t xml:space="preserve">) </w:t>
      </w:r>
      <w:r w:rsidRPr="00F84235">
        <w:rPr>
          <w:rFonts w:ascii="Verdana" w:eastAsia="Calibri" w:hAnsi="Verdana" w:cs="Times New Roman"/>
          <w:sz w:val="20"/>
          <w:szCs w:val="20"/>
        </w:rPr>
        <w:tab/>
        <w:t xml:space="preserve">πράξεις για τις οποίες τα ποσά ή τα ποσοστά στήριξης καθορίζονται στο </w:t>
      </w:r>
      <w:r w:rsidR="0004271B">
        <w:rPr>
          <w:rFonts w:ascii="Verdana" w:eastAsia="Calibri" w:hAnsi="Verdana" w:cs="Times New Roman"/>
          <w:sz w:val="20"/>
          <w:szCs w:val="20"/>
        </w:rPr>
        <w:t>Π</w:t>
      </w:r>
      <w:r w:rsidR="0004271B" w:rsidRPr="00F84235">
        <w:rPr>
          <w:rFonts w:ascii="Verdana" w:eastAsia="Calibri" w:hAnsi="Verdana" w:cs="Times New Roman"/>
          <w:sz w:val="20"/>
          <w:szCs w:val="20"/>
        </w:rPr>
        <w:t xml:space="preserve">αράρτημα ΙΙ του </w:t>
      </w:r>
      <w:del w:id="2082" w:author="ΕΥΘΥ" w:date="2018-12-10T15:33:00Z">
        <w:r w:rsidR="0004271B" w:rsidRPr="00F84235">
          <w:rPr>
            <w:rFonts w:ascii="Verdana" w:eastAsia="Calibri" w:hAnsi="Verdana" w:cs="Times New Roman"/>
            <w:sz w:val="20"/>
            <w:szCs w:val="20"/>
          </w:rPr>
          <w:delText>Καν</w:delText>
        </w:r>
        <w:r w:rsidR="0004271B">
          <w:rPr>
            <w:rFonts w:ascii="Verdana" w:eastAsia="Calibri" w:hAnsi="Verdana" w:cs="Times New Roman"/>
            <w:sz w:val="20"/>
            <w:szCs w:val="20"/>
          </w:rPr>
          <w:delText>. 1305/2013</w:delText>
        </w:r>
        <w:r w:rsidRPr="00F84235">
          <w:rPr>
            <w:rFonts w:ascii="Verdana" w:eastAsia="Calibri" w:hAnsi="Verdana" w:cs="Times New Roman"/>
            <w:sz w:val="20"/>
            <w:szCs w:val="20"/>
          </w:rPr>
          <w:delText>,</w:delText>
        </w:r>
      </w:del>
      <w:ins w:id="2083" w:author="ΕΥΘΥ" w:date="2018-12-10T15:33:00Z">
        <w:r w:rsidR="006C0BB0">
          <w:rPr>
            <w:rFonts w:ascii="Verdana" w:eastAsia="Calibri" w:hAnsi="Verdana" w:cs="Times New Roman"/>
            <w:sz w:val="20"/>
            <w:szCs w:val="20"/>
          </w:rPr>
          <w:t>Κ</w:t>
        </w:r>
        <w:r w:rsidR="006C0BB0" w:rsidRPr="006C0BB0">
          <w:rPr>
            <w:rFonts w:ascii="Verdana" w:eastAsia="Calibri" w:hAnsi="Verdana" w:cs="Times New Roman"/>
            <w:sz w:val="20"/>
            <w:szCs w:val="20"/>
          </w:rPr>
          <w:t>ανον</w:t>
        </w:r>
        <w:r w:rsidR="006C0BB0">
          <w:rPr>
            <w:rFonts w:ascii="Verdana" w:eastAsia="Calibri" w:hAnsi="Verdana" w:cs="Times New Roman"/>
            <w:sz w:val="20"/>
            <w:szCs w:val="20"/>
          </w:rPr>
          <w:t>ισμού ΕΓΤΑΑ</w:t>
        </w:r>
      </w:ins>
      <w:r w:rsidR="006C0BB0">
        <w:rPr>
          <w:rFonts w:ascii="Verdana" w:eastAsia="Calibri" w:hAnsi="Verdana" w:cs="Times New Roman"/>
          <w:sz w:val="20"/>
          <w:szCs w:val="20"/>
        </w:rPr>
        <w:t xml:space="preserve"> ή</w:t>
      </w:r>
      <w:ins w:id="2084" w:author="ΕΥΘΥ" w:date="2018-12-10T15:33:00Z">
        <w:r w:rsidR="006C0BB0">
          <w:rPr>
            <w:rFonts w:ascii="Verdana" w:eastAsia="Calibri" w:hAnsi="Verdana" w:cs="Times New Roman"/>
            <w:sz w:val="20"/>
            <w:szCs w:val="20"/>
          </w:rPr>
          <w:t xml:space="preserve"> στον Κ</w:t>
        </w:r>
        <w:r w:rsidR="006C0BB0" w:rsidRPr="006C0BB0">
          <w:rPr>
            <w:rFonts w:ascii="Verdana" w:eastAsia="Calibri" w:hAnsi="Verdana" w:cs="Times New Roman"/>
            <w:sz w:val="20"/>
            <w:szCs w:val="20"/>
          </w:rPr>
          <w:t>ανονισμό ΕΤΘΑ, εξαιρουμένων των πράξεων για τις οποίες γίνεται αναφορά στην παρούσα παράγραφο στον κανονισμό ΕΤΘΑ</w:t>
        </w:r>
        <w:r w:rsidRPr="00F84235">
          <w:rPr>
            <w:rFonts w:ascii="Verdana" w:eastAsia="Calibri" w:hAnsi="Verdana" w:cs="Times New Roman"/>
            <w:sz w:val="20"/>
            <w:szCs w:val="20"/>
          </w:rPr>
          <w:t>, ή</w:t>
        </w:r>
      </w:ins>
    </w:p>
    <w:p w14:paraId="3527FB3B" w14:textId="667759A9" w:rsidR="00000150" w:rsidRPr="009B0E04" w:rsidRDefault="00F84235">
      <w:pPr>
        <w:tabs>
          <w:tab w:val="left" w:pos="426"/>
        </w:tabs>
        <w:ind w:left="852" w:right="23" w:hanging="426"/>
        <w:jc w:val="both"/>
        <w:rPr>
          <w:ins w:id="2085" w:author="ΕΥΘΥ" w:date="2018-12-10T15:33:00Z"/>
          <w:rFonts w:ascii="Verdana" w:eastAsia="Calibri" w:hAnsi="Verdana" w:cs="Times New Roman"/>
          <w:sz w:val="20"/>
          <w:szCs w:val="20"/>
        </w:rPr>
      </w:pPr>
      <w:r>
        <w:rPr>
          <w:rFonts w:ascii="Verdana" w:eastAsia="Calibri" w:hAnsi="Verdana" w:cs="Times New Roman"/>
          <w:sz w:val="20"/>
          <w:szCs w:val="20"/>
        </w:rPr>
        <w:t>στ</w:t>
      </w:r>
      <w:r w:rsidR="004F3427" w:rsidRPr="004F3427">
        <w:rPr>
          <w:rFonts w:ascii="Verdana" w:eastAsia="Calibri" w:hAnsi="Verdana" w:cs="Times New Roman"/>
          <w:sz w:val="20"/>
          <w:szCs w:val="20"/>
        </w:rPr>
        <w:t xml:space="preserve">) </w:t>
      </w:r>
      <w:r w:rsidR="00393EA0" w:rsidRPr="00D02B81">
        <w:rPr>
          <w:rFonts w:ascii="Verdana" w:eastAsia="Calibri" w:hAnsi="Verdana" w:cs="Times New Roman"/>
          <w:sz w:val="20"/>
          <w:szCs w:val="20"/>
        </w:rPr>
        <w:tab/>
      </w:r>
      <w:r w:rsidR="004F3427" w:rsidRPr="004F3427">
        <w:rPr>
          <w:rFonts w:ascii="Verdana" w:eastAsia="Calibri" w:hAnsi="Verdana" w:cs="Times New Roman"/>
          <w:sz w:val="20"/>
          <w:szCs w:val="20"/>
        </w:rPr>
        <w:t xml:space="preserve">πράξεις για τις οποίες το συνολικό επιλέξιμο κόστος δεν υπερβαίνει τα </w:t>
      </w:r>
      <w:del w:id="2086" w:author="ΕΥΘΥ" w:date="2018-12-10T15:33:00Z">
        <w:r w:rsidR="004F3427" w:rsidRPr="004F3427">
          <w:rPr>
            <w:rFonts w:ascii="Verdana" w:eastAsia="Calibri" w:hAnsi="Verdana" w:cs="Times New Roman"/>
            <w:sz w:val="20"/>
            <w:szCs w:val="20"/>
          </w:rPr>
          <w:delText>50</w:delText>
        </w:r>
      </w:del>
      <w:ins w:id="2087" w:author="ΕΥΘΥ" w:date="2018-12-10T15:33:00Z">
        <w:r w:rsidR="006C0BB0">
          <w:rPr>
            <w:rFonts w:ascii="Verdana" w:eastAsia="Calibri" w:hAnsi="Verdana" w:cs="Times New Roman"/>
            <w:sz w:val="20"/>
            <w:szCs w:val="20"/>
          </w:rPr>
          <w:t>100</w:t>
        </w:r>
      </w:ins>
      <w:r w:rsidR="004F3427" w:rsidRPr="004F3427">
        <w:rPr>
          <w:rFonts w:ascii="Verdana" w:eastAsia="Calibri" w:hAnsi="Verdana" w:cs="Times New Roman"/>
          <w:sz w:val="20"/>
          <w:szCs w:val="20"/>
        </w:rPr>
        <w:t>.000 EUR</w:t>
      </w:r>
      <w:ins w:id="2088" w:author="ΕΥΘΥ" w:date="2018-12-10T15:33:00Z">
        <w:r w:rsidR="009B0E04" w:rsidRPr="009B0E04">
          <w:rPr>
            <w:rFonts w:ascii="Verdana" w:eastAsia="Calibri" w:hAnsi="Verdana" w:cs="Times New Roman"/>
            <w:sz w:val="20"/>
            <w:szCs w:val="20"/>
          </w:rPr>
          <w:t>,</w:t>
        </w:r>
      </w:ins>
    </w:p>
    <w:p w14:paraId="59DDE105" w14:textId="77777777" w:rsidR="006B3F18" w:rsidRDefault="00000150">
      <w:pPr>
        <w:tabs>
          <w:tab w:val="left" w:pos="426"/>
        </w:tabs>
        <w:ind w:left="852" w:right="23" w:hanging="426"/>
        <w:jc w:val="both"/>
        <w:rPr>
          <w:rFonts w:ascii="Verdana" w:eastAsia="Calibri" w:hAnsi="Verdana" w:cs="Times New Roman"/>
          <w:sz w:val="20"/>
          <w:szCs w:val="20"/>
        </w:rPr>
      </w:pPr>
      <w:ins w:id="2089" w:author="ΕΥΘΥ" w:date="2018-12-10T15:33:00Z">
        <w:r>
          <w:rPr>
            <w:rFonts w:ascii="Verdana" w:eastAsia="Calibri" w:hAnsi="Verdana" w:cs="Times New Roman"/>
            <w:sz w:val="20"/>
            <w:szCs w:val="20"/>
          </w:rPr>
          <w:t>ζ</w:t>
        </w:r>
        <w:r w:rsidRPr="00000150">
          <w:rPr>
            <w:rFonts w:ascii="Verdana" w:eastAsia="Calibri" w:hAnsi="Verdana" w:cs="Times New Roman"/>
            <w:sz w:val="20"/>
            <w:szCs w:val="20"/>
          </w:rPr>
          <w:t xml:space="preserve">) </w:t>
        </w:r>
        <w:r>
          <w:rPr>
            <w:rFonts w:ascii="Verdana" w:eastAsia="Calibri" w:hAnsi="Verdana" w:cs="Times New Roman"/>
            <w:sz w:val="20"/>
            <w:szCs w:val="20"/>
          </w:rPr>
          <w:tab/>
        </w:r>
        <w:r w:rsidRPr="00000150">
          <w:rPr>
            <w:rFonts w:ascii="Verdana" w:eastAsia="Calibri" w:hAnsi="Verdana" w:cs="Times New Roman"/>
            <w:sz w:val="20"/>
            <w:szCs w:val="20"/>
          </w:rPr>
          <w:t>μέσα χρηματοοικονομικής τεχνικής</w:t>
        </w:r>
      </w:ins>
      <w:r w:rsidR="004F3427" w:rsidRPr="004F3427">
        <w:rPr>
          <w:rFonts w:ascii="Verdana" w:eastAsia="Calibri" w:hAnsi="Verdana" w:cs="Times New Roman"/>
          <w:sz w:val="20"/>
          <w:szCs w:val="20"/>
        </w:rPr>
        <w:t xml:space="preserve">. </w:t>
      </w:r>
    </w:p>
    <w:p w14:paraId="300E6DCF" w14:textId="77777777" w:rsidR="001344DB" w:rsidRDefault="00410CEB" w:rsidP="00BA5207">
      <w:pPr>
        <w:tabs>
          <w:tab w:val="left" w:pos="426"/>
        </w:tabs>
        <w:ind w:left="426" w:right="23" w:hanging="426"/>
        <w:jc w:val="both"/>
        <w:rPr>
          <w:rFonts w:ascii="MS Reference Sans Serif" w:hAnsi="MS Reference Sans Serif"/>
          <w:color w:val="000000"/>
          <w:sz w:val="20"/>
          <w:szCs w:val="20"/>
        </w:rPr>
      </w:pPr>
      <w:r w:rsidRPr="00410CEB">
        <w:rPr>
          <w:rFonts w:ascii="Verdana" w:eastAsia="Calibri" w:hAnsi="Verdana" w:cs="Times New Roman"/>
          <w:sz w:val="20"/>
          <w:szCs w:val="20"/>
        </w:rPr>
        <w:t>4.</w:t>
      </w:r>
      <w:r w:rsidRPr="00410CEB">
        <w:rPr>
          <w:rFonts w:ascii="Verdana" w:eastAsia="Calibri" w:hAnsi="Verdana" w:cs="Times New Roman"/>
          <w:sz w:val="20"/>
          <w:szCs w:val="20"/>
        </w:rPr>
        <w:tab/>
      </w:r>
      <w:r>
        <w:rPr>
          <w:rFonts w:ascii="MS Reference Sans Serif" w:hAnsi="MS Reference Sans Serif"/>
          <w:color w:val="000000"/>
          <w:sz w:val="20"/>
          <w:szCs w:val="20"/>
        </w:rPr>
        <w:t>Για</w:t>
      </w:r>
      <w:r w:rsidR="00E03386">
        <w:rPr>
          <w:rFonts w:ascii="MS Reference Sans Serif" w:hAnsi="MS Reference Sans Serif"/>
          <w:color w:val="000000"/>
          <w:sz w:val="20"/>
          <w:szCs w:val="20"/>
        </w:rPr>
        <w:t xml:space="preserve"> τους </w:t>
      </w:r>
      <w:r>
        <w:rPr>
          <w:rFonts w:ascii="MS Reference Sans Serif" w:hAnsi="MS Reference Sans Serif"/>
          <w:color w:val="000000"/>
          <w:sz w:val="20"/>
          <w:szCs w:val="20"/>
        </w:rPr>
        <w:t>σκοπούς του παρόντος άρθρου και του άρθρου 32,</w:t>
      </w:r>
      <w:r w:rsidR="008F280F">
        <w:rPr>
          <w:rFonts w:ascii="MS Reference Sans Serif" w:hAnsi="MS Reference Sans Serif"/>
          <w:color w:val="000000"/>
          <w:sz w:val="20"/>
          <w:szCs w:val="20"/>
        </w:rPr>
        <w:t xml:space="preserve"> </w:t>
      </w:r>
      <w:r>
        <w:rPr>
          <w:rFonts w:ascii="MS Reference Sans Serif" w:hAnsi="MS Reference Sans Serif"/>
          <w:color w:val="000000"/>
          <w:sz w:val="20"/>
          <w:szCs w:val="20"/>
        </w:rPr>
        <w:t xml:space="preserve">κάθε </w:t>
      </w:r>
      <w:r w:rsidR="00B972E3">
        <w:rPr>
          <w:rFonts w:ascii="MS Reference Sans Serif" w:hAnsi="MS Reference Sans Serif"/>
          <w:color w:val="000000"/>
          <w:sz w:val="20"/>
          <w:szCs w:val="20"/>
        </w:rPr>
        <w:t>χρηματική εισροή</w:t>
      </w:r>
      <w:r>
        <w:rPr>
          <w:rFonts w:ascii="MS Reference Sans Serif" w:hAnsi="MS Reference Sans Serif"/>
          <w:color w:val="000000"/>
          <w:sz w:val="20"/>
          <w:szCs w:val="20"/>
        </w:rPr>
        <w:t xml:space="preserve"> που λαμβάνει ο δικαιούχος</w:t>
      </w:r>
      <w:r w:rsidR="00FB1301">
        <w:rPr>
          <w:rFonts w:ascii="MS Reference Sans Serif" w:hAnsi="MS Reference Sans Serif"/>
          <w:color w:val="000000"/>
          <w:sz w:val="20"/>
          <w:szCs w:val="20"/>
        </w:rPr>
        <w:t>,</w:t>
      </w:r>
      <w:r>
        <w:rPr>
          <w:rFonts w:ascii="MS Reference Sans Serif" w:hAnsi="MS Reference Sans Serif"/>
          <w:color w:val="000000"/>
          <w:sz w:val="20"/>
          <w:szCs w:val="20"/>
        </w:rPr>
        <w:t xml:space="preserve"> απορρέουσα</w:t>
      </w:r>
      <w:r w:rsidR="00E03386">
        <w:rPr>
          <w:rFonts w:ascii="MS Reference Sans Serif" w:hAnsi="MS Reference Sans Serif"/>
          <w:color w:val="000000"/>
          <w:sz w:val="20"/>
          <w:szCs w:val="20"/>
        </w:rPr>
        <w:t xml:space="preserve"> </w:t>
      </w:r>
      <w:r>
        <w:rPr>
          <w:rFonts w:ascii="MS Reference Sans Serif" w:hAnsi="MS Reference Sans Serif"/>
          <w:color w:val="000000"/>
          <w:sz w:val="20"/>
          <w:szCs w:val="20"/>
        </w:rPr>
        <w:t>από συμβατικές κυρώσεις</w:t>
      </w:r>
      <w:r w:rsidR="00FB1301">
        <w:rPr>
          <w:rFonts w:ascii="MS Reference Sans Serif" w:hAnsi="MS Reference Sans Serif"/>
          <w:color w:val="000000"/>
          <w:sz w:val="20"/>
          <w:szCs w:val="20"/>
        </w:rPr>
        <w:t>,</w:t>
      </w:r>
      <w:r>
        <w:rPr>
          <w:rFonts w:ascii="MS Reference Sans Serif" w:hAnsi="MS Reference Sans Serif"/>
          <w:color w:val="000000"/>
          <w:sz w:val="20"/>
          <w:szCs w:val="20"/>
        </w:rPr>
        <w:t xml:space="preserve"> ως αποτέλεσμα παραβίασης</w:t>
      </w:r>
      <w:r w:rsidR="00E03386">
        <w:rPr>
          <w:rFonts w:ascii="MS Reference Sans Serif" w:hAnsi="MS Reference Sans Serif"/>
          <w:color w:val="000000"/>
          <w:sz w:val="20"/>
          <w:szCs w:val="20"/>
        </w:rPr>
        <w:t xml:space="preserve"> </w:t>
      </w:r>
      <w:r w:rsidR="00B972E3">
        <w:rPr>
          <w:rFonts w:ascii="MS Reference Sans Serif" w:hAnsi="MS Reference Sans Serif"/>
          <w:color w:val="000000"/>
          <w:sz w:val="20"/>
          <w:szCs w:val="20"/>
        </w:rPr>
        <w:t>όρων της</w:t>
      </w:r>
      <w:r>
        <w:rPr>
          <w:rFonts w:ascii="MS Reference Sans Serif" w:hAnsi="MS Reference Sans Serif"/>
          <w:color w:val="000000"/>
          <w:sz w:val="20"/>
          <w:szCs w:val="20"/>
        </w:rPr>
        <w:t xml:space="preserve"> σύμβασης μεταξύ του δικαιούχου και τρίτου μέρους ή τρίτων μερών ή </w:t>
      </w:r>
      <w:r w:rsidR="00B972E3">
        <w:rPr>
          <w:rFonts w:ascii="MS Reference Sans Serif" w:hAnsi="MS Reference Sans Serif"/>
          <w:color w:val="000000"/>
          <w:sz w:val="20"/>
          <w:szCs w:val="20"/>
        </w:rPr>
        <w:t xml:space="preserve">εισροή </w:t>
      </w:r>
      <w:r>
        <w:rPr>
          <w:rFonts w:ascii="MS Reference Sans Serif" w:hAnsi="MS Reference Sans Serif"/>
          <w:color w:val="000000"/>
          <w:sz w:val="20"/>
          <w:szCs w:val="20"/>
        </w:rPr>
        <w:t>που προέκυψε</w:t>
      </w:r>
      <w:r w:rsidR="00E03386">
        <w:rPr>
          <w:rFonts w:ascii="MS Reference Sans Serif" w:hAnsi="MS Reference Sans Serif"/>
          <w:color w:val="000000"/>
          <w:sz w:val="20"/>
          <w:szCs w:val="20"/>
        </w:rPr>
        <w:t xml:space="preserve"> </w:t>
      </w:r>
      <w:r>
        <w:rPr>
          <w:rFonts w:ascii="MS Reference Sans Serif" w:hAnsi="MS Reference Sans Serif"/>
          <w:color w:val="000000"/>
          <w:sz w:val="20"/>
          <w:szCs w:val="20"/>
        </w:rPr>
        <w:t>ως αποτέλεσμα της απόσυρσης προσφοράς</w:t>
      </w:r>
      <w:r w:rsidR="00E03386">
        <w:rPr>
          <w:rFonts w:ascii="MS Reference Sans Serif" w:hAnsi="MS Reference Sans Serif"/>
          <w:color w:val="000000"/>
          <w:sz w:val="20"/>
          <w:szCs w:val="20"/>
        </w:rPr>
        <w:t xml:space="preserve"> </w:t>
      </w:r>
      <w:r>
        <w:rPr>
          <w:rFonts w:ascii="MS Reference Sans Serif" w:hAnsi="MS Reference Sans Serif"/>
          <w:color w:val="000000"/>
          <w:sz w:val="20"/>
          <w:szCs w:val="20"/>
        </w:rPr>
        <w:t>τρίτου μέρους</w:t>
      </w:r>
      <w:r w:rsidR="00E03386">
        <w:rPr>
          <w:rFonts w:ascii="MS Reference Sans Serif" w:hAnsi="MS Reference Sans Serif"/>
          <w:color w:val="000000"/>
          <w:sz w:val="20"/>
          <w:szCs w:val="20"/>
        </w:rPr>
        <w:t>,</w:t>
      </w:r>
      <w:r>
        <w:rPr>
          <w:rFonts w:ascii="MS Reference Sans Serif" w:hAnsi="MS Reference Sans Serif"/>
          <w:color w:val="000000"/>
          <w:sz w:val="20"/>
          <w:szCs w:val="20"/>
        </w:rPr>
        <w:t xml:space="preserve"> το οποίο επελέγη σύμφωνα με τους κανόνες για τις δημόσιες συμβάσεις</w:t>
      </w:r>
      <w:r w:rsidR="00B972E3">
        <w:rPr>
          <w:rFonts w:ascii="MS Reference Sans Serif" w:hAnsi="MS Reference Sans Serif"/>
          <w:color w:val="000000"/>
          <w:sz w:val="20"/>
          <w:szCs w:val="20"/>
        </w:rPr>
        <w:t>,</w:t>
      </w:r>
      <w:r w:rsidR="00E03386">
        <w:rPr>
          <w:rFonts w:ascii="MS Reference Sans Serif" w:hAnsi="MS Reference Sans Serif"/>
          <w:color w:val="000000"/>
          <w:sz w:val="20"/>
          <w:szCs w:val="20"/>
        </w:rPr>
        <w:t xml:space="preserve"> </w:t>
      </w:r>
      <w:r>
        <w:rPr>
          <w:rFonts w:ascii="MS Reference Sans Serif" w:hAnsi="MS Reference Sans Serif"/>
          <w:color w:val="000000"/>
          <w:sz w:val="20"/>
          <w:szCs w:val="20"/>
        </w:rPr>
        <w:t xml:space="preserve">η </w:t>
      </w:r>
      <w:r w:rsidR="00B03EFB">
        <w:rPr>
          <w:rFonts w:ascii="MS Reference Sans Serif" w:hAnsi="MS Reference Sans Serif"/>
          <w:color w:val="000000"/>
          <w:sz w:val="20"/>
          <w:szCs w:val="20"/>
        </w:rPr>
        <w:t>κατάπτωση</w:t>
      </w:r>
      <w:r w:rsidR="00E03386">
        <w:rPr>
          <w:rFonts w:ascii="MS Reference Sans Serif" w:hAnsi="MS Reference Sans Serif"/>
          <w:color w:val="000000"/>
          <w:sz w:val="20"/>
          <w:szCs w:val="20"/>
        </w:rPr>
        <w:t xml:space="preserve"> </w:t>
      </w:r>
      <w:r w:rsidR="007E5F8F">
        <w:rPr>
          <w:rFonts w:ascii="MS Reference Sans Serif" w:hAnsi="MS Reference Sans Serif"/>
          <w:color w:val="000000"/>
          <w:sz w:val="20"/>
          <w:szCs w:val="20"/>
        </w:rPr>
        <w:t>εγγυήσεων ή ποινικής ρήτρας</w:t>
      </w:r>
      <w:r w:rsidR="00E03386">
        <w:rPr>
          <w:rFonts w:ascii="MS Reference Sans Serif" w:hAnsi="MS Reference Sans Serif"/>
          <w:color w:val="000000"/>
          <w:sz w:val="20"/>
          <w:szCs w:val="20"/>
        </w:rPr>
        <w:t xml:space="preserve"> </w:t>
      </w:r>
      <w:r>
        <w:rPr>
          <w:rFonts w:ascii="MS Reference Sans Serif" w:hAnsi="MS Reference Sans Serif"/>
          <w:color w:val="000000"/>
          <w:sz w:val="20"/>
          <w:szCs w:val="20"/>
        </w:rPr>
        <w:t>δεν θεωρείται έσοδο και δεν αφαιρείται από τις επιλέξιμες δαπάνες της πράξης.</w:t>
      </w:r>
    </w:p>
    <w:p w14:paraId="349774BE" w14:textId="77777777" w:rsidR="006B3F18" w:rsidRDefault="006B3F18">
      <w:pPr>
        <w:pStyle w:val="a"/>
        <w:rPr>
          <w:rFonts w:eastAsia="Calibri"/>
        </w:rPr>
      </w:pPr>
    </w:p>
    <w:p w14:paraId="31666EFF" w14:textId="77777777" w:rsidR="006B3F18" w:rsidRDefault="00D16B9A">
      <w:pPr>
        <w:pStyle w:val="msonospacing0"/>
        <w:spacing w:after="120" w:line="264" w:lineRule="auto"/>
        <w:jc w:val="center"/>
        <w:rPr>
          <w:rFonts w:ascii="Verdana" w:hAnsi="Verdana"/>
          <w:sz w:val="20"/>
          <w:szCs w:val="20"/>
        </w:rPr>
      </w:pPr>
      <w:r w:rsidRPr="00D16B9A">
        <w:rPr>
          <w:rFonts w:ascii="Verdana" w:hAnsi="Verdana"/>
          <w:b/>
          <w:sz w:val="20"/>
          <w:szCs w:val="20"/>
        </w:rPr>
        <w:t>Μεγάλα έργα</w:t>
      </w:r>
    </w:p>
    <w:p w14:paraId="41BCFB89" w14:textId="77777777" w:rsidR="0045320E" w:rsidRDefault="0045320E" w:rsidP="00BF1F2A">
      <w:pPr>
        <w:pStyle w:val="a5"/>
        <w:numPr>
          <w:ilvl w:val="0"/>
          <w:numId w:val="9"/>
        </w:numPr>
        <w:tabs>
          <w:tab w:val="left" w:pos="426"/>
        </w:tabs>
        <w:ind w:left="426" w:hanging="426"/>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 xml:space="preserve">Στο πλαίσιο ενός </w:t>
      </w:r>
      <w:r>
        <w:rPr>
          <w:rFonts w:ascii="Verdana" w:eastAsia="EUAlbertina-Regu-Identity-H" w:hAnsi="Verdana" w:cs="EUAlbertina-Regu-Identity-H"/>
          <w:sz w:val="20"/>
          <w:szCs w:val="20"/>
        </w:rPr>
        <w:t xml:space="preserve">επιχειρησιακού </w:t>
      </w:r>
      <w:r w:rsidRPr="004F3427">
        <w:rPr>
          <w:rFonts w:ascii="Verdana" w:eastAsia="EUAlbertina-Regu-Identity-H" w:hAnsi="Verdana" w:cs="EUAlbertina-Regu-Identity-H"/>
          <w:sz w:val="20"/>
          <w:szCs w:val="20"/>
        </w:rPr>
        <w:t xml:space="preserve">προγράμματος ή </w:t>
      </w:r>
      <w:r>
        <w:rPr>
          <w:rFonts w:ascii="Verdana" w:eastAsia="EUAlbertina-Regu-Identity-H" w:hAnsi="Verdana" w:cs="EUAlbertina-Regu-Identity-H"/>
          <w:sz w:val="20"/>
          <w:szCs w:val="20"/>
        </w:rPr>
        <w:t xml:space="preserve">επιχειρησιακών </w:t>
      </w:r>
      <w:r w:rsidRPr="004F3427">
        <w:rPr>
          <w:rFonts w:ascii="Verdana" w:eastAsia="EUAlbertina-Regu-Identity-H" w:hAnsi="Verdana" w:cs="EUAlbertina-Regu-Identity-H"/>
          <w:sz w:val="20"/>
          <w:szCs w:val="20"/>
        </w:rPr>
        <w:t xml:space="preserve">προγραμμάτων, το ΕΤΠΑ και το Ταμείο Συνοχής μπορούν να χρηματοδοτούν μια πράξη (μεγάλο έργο) που αποτελείται από ένα σύνολο έργων, δραστηριοτήτων ή υπηρεσιών που έχουν ως στόχο να ολοκληρώσουν μια αδιαίρετη εργασία συγκεκριμένης οικονομικής ή τεχνικής φύσης με σαφώς προσδιορισμένους στόχους και για την οποία το συνολικό επιλέξιμο κόστος υπερβαίνει </w:t>
      </w:r>
    </w:p>
    <w:p w14:paraId="0A0A9AE1" w14:textId="77777777" w:rsidR="0045320E" w:rsidRDefault="0045320E" w:rsidP="00BF1F2A">
      <w:pPr>
        <w:pStyle w:val="a5"/>
        <w:numPr>
          <w:ilvl w:val="0"/>
          <w:numId w:val="6"/>
        </w:numPr>
        <w:tabs>
          <w:tab w:val="left" w:pos="426"/>
        </w:tabs>
        <w:ind w:right="23"/>
        <w:contextualSpacing w:val="0"/>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τα 50.000.000 EUR ή</w:t>
      </w:r>
    </w:p>
    <w:p w14:paraId="53E450A0" w14:textId="77777777" w:rsidR="0045320E" w:rsidRDefault="0045320E" w:rsidP="00BF1F2A">
      <w:pPr>
        <w:pStyle w:val="a5"/>
        <w:numPr>
          <w:ilvl w:val="0"/>
          <w:numId w:val="6"/>
        </w:numPr>
        <w:tabs>
          <w:tab w:val="left" w:pos="426"/>
        </w:tabs>
        <w:ind w:right="23"/>
        <w:contextualSpacing w:val="0"/>
        <w:jc w:val="both"/>
        <w:rPr>
          <w:rFonts w:ascii="Verdana" w:eastAsia="EUAlbertina-Regu-Identity-H" w:hAnsi="Verdana" w:cs="EUAlbertina-Regu-Identity-H"/>
          <w:sz w:val="20"/>
          <w:szCs w:val="20"/>
        </w:rPr>
      </w:pPr>
      <w:r w:rsidRPr="004F3427">
        <w:rPr>
          <w:rFonts w:ascii="Verdana" w:eastAsia="EUAlbertina-Regu-Identity-H" w:hAnsi="Verdana" w:cs="EUAlbertina-Regu-Identity-H"/>
          <w:sz w:val="20"/>
          <w:szCs w:val="20"/>
        </w:rPr>
        <w:t>τα 75.000.000 EUR στην περίπτωση πράξ</w:t>
      </w:r>
      <w:r>
        <w:rPr>
          <w:rFonts w:ascii="Verdana" w:eastAsia="EUAlbertina-Regu-Identity-H" w:hAnsi="Verdana" w:cs="EUAlbertina-Regu-Identity-H"/>
          <w:sz w:val="20"/>
          <w:szCs w:val="20"/>
        </w:rPr>
        <w:t>ης</w:t>
      </w:r>
      <w:r w:rsidRPr="004F3427">
        <w:rPr>
          <w:rFonts w:ascii="Verdana" w:eastAsia="EUAlbertina-Regu-Identity-H" w:hAnsi="Verdana" w:cs="EUAlbertina-Regu-Identity-H"/>
          <w:sz w:val="20"/>
          <w:szCs w:val="20"/>
        </w:rPr>
        <w:t xml:space="preserve"> που συνεισφέρ</w:t>
      </w:r>
      <w:r>
        <w:rPr>
          <w:rFonts w:ascii="Verdana" w:eastAsia="EUAlbertina-Regu-Identity-H" w:hAnsi="Verdana" w:cs="EUAlbertina-Regu-Identity-H"/>
          <w:sz w:val="20"/>
          <w:szCs w:val="20"/>
        </w:rPr>
        <w:t>ει</w:t>
      </w:r>
      <w:r w:rsidRPr="004F3427">
        <w:rPr>
          <w:rFonts w:ascii="Verdana" w:eastAsia="EUAlbertina-Regu-Identity-H" w:hAnsi="Verdana" w:cs="EUAlbertina-Regu-Identity-H"/>
          <w:sz w:val="20"/>
          <w:szCs w:val="20"/>
        </w:rPr>
        <w:t xml:space="preserve"> στον θεματικό στόχο του σημείου (7) του άρθρου 9 του </w:t>
      </w:r>
      <w:r>
        <w:rPr>
          <w:rFonts w:ascii="Verdana" w:eastAsia="EUAlbertina-Regu-Identity-H" w:hAnsi="Verdana" w:cs="EUAlbertina-Regu-Identity-H"/>
          <w:sz w:val="20"/>
          <w:szCs w:val="20"/>
        </w:rPr>
        <w:t>Καν. 1303/2013</w:t>
      </w:r>
      <w:r w:rsidRPr="004F3427">
        <w:rPr>
          <w:rFonts w:ascii="Verdana" w:eastAsia="EUAlbertina-Regu-Identity-H" w:hAnsi="Verdana" w:cs="EUAlbertina-Regu-Identity-H"/>
          <w:sz w:val="20"/>
          <w:szCs w:val="20"/>
        </w:rPr>
        <w:t xml:space="preserve">. </w:t>
      </w:r>
    </w:p>
    <w:p w14:paraId="78F5EE60" w14:textId="77777777" w:rsidR="0045320E" w:rsidRDefault="0045320E" w:rsidP="0045320E">
      <w:pPr>
        <w:tabs>
          <w:tab w:val="left" w:pos="426"/>
        </w:tabs>
        <w:ind w:left="426" w:right="23" w:hanging="426"/>
        <w:jc w:val="both"/>
        <w:rPr>
          <w:rFonts w:ascii="Verdana" w:eastAsia="EUAlbertina-Regu-Identity-H" w:hAnsi="Verdana" w:cs="EUAlbertina-Regu-Identity-H"/>
          <w:sz w:val="20"/>
          <w:szCs w:val="20"/>
        </w:rPr>
      </w:pPr>
      <w:r w:rsidRPr="00393EA0">
        <w:rPr>
          <w:rFonts w:ascii="Verdana" w:eastAsia="EUAlbertina-Regu-Identity-H" w:hAnsi="Verdana" w:cs="EUAlbertina-Regu-Identity-H"/>
          <w:sz w:val="20"/>
          <w:szCs w:val="20"/>
        </w:rPr>
        <w:t>2.</w:t>
      </w:r>
      <w:r w:rsidRPr="00393EA0">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Σε μία πράξη τα ανωτέρω όρια καθορίζονται σε σχέση με το συνολικό επιλέξιμο κόστος αφού ληφθούν υπόψη τα αναμενόμενα καθαρά έσοδα της πράξης (δηλ. το συνολικό επιλέξιμο κόστος αφού ληφθούν υπόψη οι απαιτήσεις του άρθρου 61 του </w:t>
      </w:r>
      <w:r>
        <w:rPr>
          <w:rFonts w:ascii="Verdana" w:eastAsia="EUAlbertina-Regu-Identity-H" w:hAnsi="Verdana" w:cs="EUAlbertina-Regu-Identity-H"/>
          <w:sz w:val="20"/>
          <w:szCs w:val="20"/>
        </w:rPr>
        <w:t>Καν. 1083/2013</w:t>
      </w:r>
      <w:r w:rsidRPr="004F3427">
        <w:rPr>
          <w:rFonts w:ascii="Verdana" w:eastAsia="EUAlbertina-Regu-Identity-H" w:hAnsi="Verdana" w:cs="EUAlbertina-Regu-Identity-H"/>
          <w:sz w:val="20"/>
          <w:szCs w:val="20"/>
        </w:rPr>
        <w:t xml:space="preserve">, μη προεξοφλημένο). </w:t>
      </w:r>
    </w:p>
    <w:p w14:paraId="0DC6DA6E" w14:textId="77777777" w:rsidR="0045320E" w:rsidRDefault="0045320E" w:rsidP="0045320E">
      <w:pPr>
        <w:tabs>
          <w:tab w:val="left" w:pos="426"/>
        </w:tabs>
        <w:ind w:right="23"/>
        <w:jc w:val="both"/>
        <w:rPr>
          <w:rFonts w:ascii="Verdana" w:eastAsia="EUAlbertina-Regu-Identity-H" w:hAnsi="Verdana" w:cs="EUAlbertina-Regu-Identity-H"/>
          <w:sz w:val="20"/>
          <w:szCs w:val="20"/>
        </w:rPr>
      </w:pPr>
      <w:r w:rsidRPr="00393EA0">
        <w:rPr>
          <w:rFonts w:ascii="Verdana" w:eastAsia="EUAlbertina-Regu-Identity-H" w:hAnsi="Verdana" w:cs="EUAlbertina-Regu-Identity-H"/>
          <w:sz w:val="20"/>
          <w:szCs w:val="20"/>
        </w:rPr>
        <w:t>3.</w:t>
      </w:r>
      <w:r w:rsidRPr="00393EA0">
        <w:rPr>
          <w:rFonts w:ascii="Verdana" w:eastAsia="EUAlbertina-Regu-Identity-H" w:hAnsi="Verdana" w:cs="EUAlbertina-Regu-Identity-H"/>
          <w:sz w:val="20"/>
          <w:szCs w:val="20"/>
        </w:rPr>
        <w:tab/>
      </w:r>
      <w:r w:rsidRPr="004F3427">
        <w:rPr>
          <w:rFonts w:ascii="Verdana" w:eastAsia="EUAlbertina-Regu-Identity-H" w:hAnsi="Verdana" w:cs="EUAlbertina-Regu-Identity-H"/>
          <w:sz w:val="20"/>
          <w:szCs w:val="20"/>
        </w:rPr>
        <w:t xml:space="preserve">Τα χρηματοδοτικά μέσα δεν θεωρούνται μεγάλα έργα. </w:t>
      </w:r>
    </w:p>
    <w:p w14:paraId="20B663B0" w14:textId="1DC65E89" w:rsidR="0045320E" w:rsidRDefault="0045320E" w:rsidP="0045320E">
      <w:pPr>
        <w:pStyle w:val="msonospacing0"/>
        <w:spacing w:after="120" w:line="264" w:lineRule="auto"/>
        <w:ind w:left="426" w:hanging="426"/>
        <w:jc w:val="both"/>
        <w:rPr>
          <w:rFonts w:ascii="Verdana" w:hAnsi="Verdana"/>
          <w:sz w:val="20"/>
          <w:szCs w:val="20"/>
        </w:rPr>
      </w:pPr>
      <w:r w:rsidRPr="00393EA0">
        <w:rPr>
          <w:rFonts w:ascii="Verdana" w:eastAsia="EUAlbertina-Regu-Identity-H" w:hAnsi="Verdana" w:cs="EUAlbertina-Regu-Identity-H"/>
          <w:sz w:val="20"/>
          <w:szCs w:val="20"/>
        </w:rPr>
        <w:t>4.</w:t>
      </w:r>
      <w:r w:rsidRPr="00393EA0">
        <w:rPr>
          <w:rFonts w:ascii="Verdana" w:eastAsia="EUAlbertina-Regu-Identity-H" w:hAnsi="Verdana" w:cs="EUAlbertina-Regu-Identity-H"/>
          <w:sz w:val="20"/>
          <w:szCs w:val="20"/>
        </w:rPr>
        <w:tab/>
      </w:r>
      <w:r>
        <w:rPr>
          <w:rFonts w:ascii="Verdana" w:eastAsia="EUAlbertina-Regu-Identity-H" w:hAnsi="Verdana" w:cs="EUAlbertina-Regu-Identity-H"/>
          <w:sz w:val="20"/>
          <w:szCs w:val="20"/>
        </w:rPr>
        <w:t>Οι</w:t>
      </w:r>
      <w:r w:rsidRPr="004F3427">
        <w:rPr>
          <w:rFonts w:ascii="Verdana" w:hAnsi="Verdana"/>
          <w:sz w:val="20"/>
          <w:szCs w:val="20"/>
        </w:rPr>
        <w:t xml:space="preserve"> δαπάνες για μεγάλ</w:t>
      </w:r>
      <w:r>
        <w:rPr>
          <w:rFonts w:ascii="Verdana" w:hAnsi="Verdana"/>
          <w:sz w:val="20"/>
          <w:szCs w:val="20"/>
        </w:rPr>
        <w:t>ο</w:t>
      </w:r>
      <w:r w:rsidRPr="004F3427">
        <w:rPr>
          <w:rFonts w:ascii="Verdana" w:hAnsi="Verdana"/>
          <w:sz w:val="20"/>
          <w:szCs w:val="20"/>
        </w:rPr>
        <w:t xml:space="preserve"> έργ</w:t>
      </w:r>
      <w:r>
        <w:rPr>
          <w:rFonts w:ascii="Verdana" w:hAnsi="Verdana"/>
          <w:sz w:val="20"/>
          <w:szCs w:val="20"/>
        </w:rPr>
        <w:t>ο</w:t>
      </w:r>
      <w:r w:rsidRPr="004F3427">
        <w:rPr>
          <w:rFonts w:ascii="Verdana" w:hAnsi="Verdana"/>
          <w:sz w:val="20"/>
          <w:szCs w:val="20"/>
        </w:rPr>
        <w:t xml:space="preserve"> μπορούν να περιλαμβάνονται σε αίτηση πληρωμής μετά την </w:t>
      </w:r>
      <w:del w:id="2090" w:author="ΕΥΘΥ" w:date="2018-12-10T15:33:00Z">
        <w:r w:rsidRPr="004F3427">
          <w:rPr>
            <w:rFonts w:ascii="Verdana" w:hAnsi="Verdana"/>
            <w:sz w:val="20"/>
            <w:szCs w:val="20"/>
          </w:rPr>
          <w:delText xml:space="preserve">κοινοποίηση </w:delText>
        </w:r>
        <w:r>
          <w:rPr>
            <w:rFonts w:ascii="Verdana" w:hAnsi="Verdana"/>
            <w:sz w:val="20"/>
            <w:szCs w:val="20"/>
          </w:rPr>
          <w:delText>που αναφέρεται στην</w:delText>
        </w:r>
        <w:r w:rsidRPr="004F3427">
          <w:rPr>
            <w:rFonts w:ascii="Verdana" w:hAnsi="Verdana"/>
            <w:sz w:val="20"/>
            <w:szCs w:val="20"/>
          </w:rPr>
          <w:delText xml:space="preserve"> παρ</w:delText>
        </w:r>
        <w:r>
          <w:rPr>
            <w:rFonts w:ascii="Verdana" w:hAnsi="Verdana"/>
            <w:sz w:val="20"/>
            <w:szCs w:val="20"/>
          </w:rPr>
          <w:delText>άγραφο</w:delText>
        </w:r>
        <w:r w:rsidRPr="004F3427">
          <w:rPr>
            <w:rFonts w:ascii="Verdana" w:hAnsi="Verdana"/>
            <w:sz w:val="20"/>
            <w:szCs w:val="20"/>
          </w:rPr>
          <w:delText xml:space="preserve"> 1 του </w:delText>
        </w:r>
      </w:del>
      <w:ins w:id="2091" w:author="ΕΥΘΥ" w:date="2018-12-10T15:33:00Z">
        <w:r w:rsidRPr="004F3427">
          <w:rPr>
            <w:rFonts w:ascii="Verdana" w:hAnsi="Verdana"/>
            <w:sz w:val="20"/>
            <w:szCs w:val="20"/>
          </w:rPr>
          <w:t xml:space="preserve">υποβολή προς έγκριση </w:t>
        </w:r>
        <w:r w:rsidR="005163E2">
          <w:rPr>
            <w:rFonts w:ascii="Verdana" w:hAnsi="Verdana"/>
            <w:sz w:val="20"/>
            <w:szCs w:val="20"/>
          </w:rPr>
          <w:t>της</w:t>
        </w:r>
        <w:r w:rsidRPr="004F3427">
          <w:rPr>
            <w:rFonts w:ascii="Verdana" w:hAnsi="Verdana"/>
            <w:sz w:val="20"/>
            <w:szCs w:val="20"/>
          </w:rPr>
          <w:t xml:space="preserve"> </w:t>
        </w:r>
        <w:r w:rsidR="005163E2" w:rsidRPr="005163E2">
          <w:rPr>
            <w:rFonts w:ascii="Verdana" w:hAnsi="Verdana"/>
            <w:sz w:val="20"/>
            <w:szCs w:val="20"/>
          </w:rPr>
          <w:t>παραγράφου</w:t>
        </w:r>
        <w:r w:rsidRPr="004F3427">
          <w:rPr>
            <w:rFonts w:ascii="Verdana" w:hAnsi="Verdana"/>
            <w:sz w:val="20"/>
            <w:szCs w:val="20"/>
          </w:rPr>
          <w:t xml:space="preserve"> 2 του </w:t>
        </w:r>
      </w:ins>
      <w:r w:rsidR="005163E2" w:rsidRPr="004F3427">
        <w:rPr>
          <w:rFonts w:ascii="Verdana" w:hAnsi="Verdana"/>
          <w:sz w:val="20"/>
          <w:szCs w:val="20"/>
        </w:rPr>
        <w:t xml:space="preserve">άρθρου 102 του </w:t>
      </w:r>
      <w:r w:rsidR="005163E2">
        <w:rPr>
          <w:rFonts w:ascii="Verdana" w:eastAsia="EUAlbertina-Regu-Identity-H" w:hAnsi="Verdana" w:cs="EUAlbertina-Regu-Identity-H"/>
          <w:sz w:val="20"/>
          <w:szCs w:val="20"/>
        </w:rPr>
        <w:t>Καν. 1303/2013</w:t>
      </w:r>
      <w:del w:id="2092" w:author="ΕΥΘΥ" w:date="2018-12-10T15:33:00Z">
        <w:r w:rsidRPr="004F3427">
          <w:rPr>
            <w:rFonts w:ascii="Verdana" w:eastAsia="EUAlbertina-Regu-Identity-H" w:hAnsi="Verdana" w:cs="EUAlbertina-Regu-Identity-H"/>
            <w:sz w:val="20"/>
            <w:szCs w:val="20"/>
          </w:rPr>
          <w:delText xml:space="preserve">, </w:delText>
        </w:r>
        <w:r w:rsidRPr="004F3427">
          <w:rPr>
            <w:rFonts w:ascii="Verdana" w:hAnsi="Verdana"/>
            <w:sz w:val="20"/>
            <w:szCs w:val="20"/>
          </w:rPr>
          <w:delText xml:space="preserve"> ή μετά την υποβολή προς έγκριση που αναφέρεται στην παράγραφο 2 του ίδιου άρθρου</w:delText>
        </w:r>
      </w:del>
      <w:r w:rsidRPr="004F3427">
        <w:rPr>
          <w:rFonts w:ascii="Verdana" w:hAnsi="Verdana"/>
          <w:sz w:val="20"/>
          <w:szCs w:val="20"/>
        </w:rPr>
        <w:t xml:space="preserve">. Σε περίπτωση που η Επιτροπή δεν εγκρίνει το μεγάλο έργο που επιλέχθηκε από τη διαχειριστική αρχή, η δήλωση δαπανών που ακολουθεί </w:t>
      </w:r>
      <w:r w:rsidR="005163E2" w:rsidRPr="005163E2">
        <w:rPr>
          <w:rFonts w:ascii="Verdana" w:hAnsi="Verdana"/>
          <w:sz w:val="20"/>
          <w:szCs w:val="20"/>
        </w:rPr>
        <w:t xml:space="preserve">την </w:t>
      </w:r>
      <w:ins w:id="2093" w:author="ΕΥΘΥ" w:date="2018-12-10T15:33:00Z">
        <w:r w:rsidR="005163E2" w:rsidRPr="005163E2">
          <w:rPr>
            <w:rFonts w:ascii="Verdana" w:hAnsi="Verdana"/>
            <w:sz w:val="20"/>
            <w:szCs w:val="20"/>
          </w:rPr>
          <w:t xml:space="preserve">απόσυρση της αίτησης </w:t>
        </w:r>
        <w:r w:rsidR="0097388D">
          <w:rPr>
            <w:rFonts w:ascii="Verdana" w:hAnsi="Verdana"/>
            <w:sz w:val="20"/>
            <w:szCs w:val="20"/>
          </w:rPr>
          <w:t>πληρωμής</w:t>
        </w:r>
        <w:r w:rsidR="005163E2" w:rsidRPr="005163E2">
          <w:rPr>
            <w:rFonts w:ascii="Verdana" w:hAnsi="Verdana"/>
            <w:sz w:val="20"/>
            <w:szCs w:val="20"/>
          </w:rPr>
          <w:t xml:space="preserve"> ή </w:t>
        </w:r>
        <w:r w:rsidRPr="004F3427">
          <w:rPr>
            <w:rFonts w:ascii="Verdana" w:hAnsi="Verdana"/>
            <w:sz w:val="20"/>
            <w:szCs w:val="20"/>
          </w:rPr>
          <w:t xml:space="preserve">την </w:t>
        </w:r>
      </w:ins>
      <w:r w:rsidRPr="004F3427">
        <w:rPr>
          <w:rFonts w:ascii="Verdana" w:hAnsi="Verdana"/>
          <w:sz w:val="20"/>
          <w:szCs w:val="20"/>
        </w:rPr>
        <w:t>έγκριση της απόφασης της Επιτροπής διορθώνεται αναλόγως.</w:t>
      </w:r>
      <w:r w:rsidR="005163E2">
        <w:rPr>
          <w:rFonts w:ascii="Verdana" w:hAnsi="Verdana"/>
          <w:sz w:val="20"/>
          <w:szCs w:val="20"/>
        </w:rPr>
        <w:t xml:space="preserve"> </w:t>
      </w:r>
    </w:p>
    <w:p w14:paraId="101B137C" w14:textId="77777777" w:rsidR="005C3703" w:rsidRPr="005C3703" w:rsidRDefault="005C3703" w:rsidP="005C3703">
      <w:pPr>
        <w:pStyle w:val="msonospacing0"/>
        <w:spacing w:after="120" w:line="264" w:lineRule="auto"/>
        <w:ind w:left="426" w:hanging="426"/>
        <w:jc w:val="both"/>
        <w:rPr>
          <w:ins w:id="2094" w:author="ΕΥΘΥ" w:date="2018-12-10T15:33:00Z"/>
          <w:rFonts w:ascii="Verdana" w:eastAsia="EUAlbertina-Regu-Identity-H" w:hAnsi="Verdana" w:cs="EUAlbertina-Regu-Identity-H"/>
          <w:sz w:val="20"/>
          <w:szCs w:val="20"/>
        </w:rPr>
      </w:pPr>
      <w:ins w:id="2095" w:author="ΕΥΘΥ" w:date="2018-12-10T15:33:00Z">
        <w:r>
          <w:rPr>
            <w:rFonts w:ascii="Verdana" w:eastAsia="EUAlbertina-Regu-Identity-H" w:hAnsi="Verdana" w:cs="EUAlbertina-Regu-Identity-H"/>
            <w:sz w:val="20"/>
            <w:szCs w:val="20"/>
          </w:rPr>
          <w:t>5.</w:t>
        </w:r>
        <w:r>
          <w:rPr>
            <w:rFonts w:ascii="Verdana" w:eastAsia="EUAlbertina-Regu-Identity-H" w:hAnsi="Verdana" w:cs="EUAlbertina-Regu-Identity-H"/>
            <w:sz w:val="20"/>
            <w:szCs w:val="20"/>
          </w:rPr>
          <w:tab/>
        </w:r>
        <w:r w:rsidRPr="005C3703">
          <w:rPr>
            <w:rFonts w:ascii="Verdana" w:eastAsia="EUAlbertina-Regu-Identity-H" w:hAnsi="Verdana" w:cs="EUAlbertina-Regu-Identity-H"/>
            <w:sz w:val="20"/>
            <w:szCs w:val="20"/>
          </w:rPr>
          <w:t xml:space="preserve">Σε περίπτωση που το μεγάλο έργο έχει αποτιμηθεί από ανεξάρτητους εμπειρογνώμονες σύμφωνα με την παράγραφο 1 του </w:t>
        </w:r>
        <w:r w:rsidRPr="004F3427">
          <w:rPr>
            <w:rFonts w:ascii="Verdana" w:hAnsi="Verdana"/>
            <w:sz w:val="20"/>
            <w:szCs w:val="20"/>
          </w:rPr>
          <w:t xml:space="preserve">άρθρου 102 του </w:t>
        </w:r>
        <w:r>
          <w:rPr>
            <w:rFonts w:ascii="Verdana" w:eastAsia="EUAlbertina-Regu-Identity-H" w:hAnsi="Verdana" w:cs="EUAlbertina-Regu-Identity-H"/>
            <w:sz w:val="20"/>
            <w:szCs w:val="20"/>
          </w:rPr>
          <w:t>Καν. 1303/2013</w:t>
        </w:r>
        <w:r w:rsidRPr="005C3703">
          <w:rPr>
            <w:rFonts w:ascii="Verdana" w:eastAsia="EUAlbertina-Regu-Identity-H" w:hAnsi="Verdana" w:cs="EUAlbertina-Regu-Identity-H"/>
            <w:sz w:val="20"/>
            <w:szCs w:val="20"/>
          </w:rPr>
          <w:t>, οι δαπάνες που σχετίζονται με το εν λόγω μεγάλο έργο μπορεί να περιλαμβάνονται σε αίτηση πληρωμής αφού η διαχειριστική αρχή έχει ενημερώσει την Επιτροπή σχετικά με την υποβολή σε ανεξάρτητους εμπειρογνώμονες των πληροφοριών που απαιτούνται δυνάμει του άρθρου 101</w:t>
        </w:r>
        <w:r>
          <w:rPr>
            <w:rFonts w:ascii="Verdana" w:eastAsia="EUAlbertina-Regu-Identity-H" w:hAnsi="Verdana" w:cs="EUAlbertina-Regu-Identity-H"/>
            <w:sz w:val="20"/>
            <w:szCs w:val="20"/>
          </w:rPr>
          <w:t xml:space="preserve"> </w:t>
        </w:r>
        <w:r w:rsidRPr="004F3427">
          <w:rPr>
            <w:rFonts w:ascii="Verdana" w:hAnsi="Verdana"/>
            <w:sz w:val="20"/>
            <w:szCs w:val="20"/>
          </w:rPr>
          <w:t xml:space="preserve">του </w:t>
        </w:r>
        <w:r>
          <w:rPr>
            <w:rFonts w:ascii="Verdana" w:eastAsia="EUAlbertina-Regu-Identity-H" w:hAnsi="Verdana" w:cs="EUAlbertina-Regu-Identity-H"/>
            <w:sz w:val="20"/>
            <w:szCs w:val="20"/>
          </w:rPr>
          <w:t>Καν. 1303/2013</w:t>
        </w:r>
        <w:r w:rsidRPr="005C3703">
          <w:rPr>
            <w:rFonts w:ascii="Verdana" w:eastAsia="EUAlbertina-Regu-Identity-H" w:hAnsi="Verdana" w:cs="EUAlbertina-Regu-Identity-H"/>
            <w:sz w:val="20"/>
            <w:szCs w:val="20"/>
          </w:rPr>
          <w:t>.</w:t>
        </w:r>
        <w:r>
          <w:rPr>
            <w:rFonts w:ascii="Verdana" w:eastAsia="EUAlbertina-Regu-Identity-H" w:hAnsi="Verdana" w:cs="EUAlbertina-Regu-Identity-H"/>
            <w:sz w:val="20"/>
            <w:szCs w:val="20"/>
          </w:rPr>
          <w:t xml:space="preserve"> </w:t>
        </w:r>
      </w:ins>
    </w:p>
    <w:p w14:paraId="79C72687" w14:textId="77777777" w:rsidR="005C3703" w:rsidRPr="005C3703" w:rsidRDefault="005C3703" w:rsidP="005C3703">
      <w:pPr>
        <w:pStyle w:val="msonospacing0"/>
        <w:spacing w:after="120" w:line="264" w:lineRule="auto"/>
        <w:ind w:left="426"/>
        <w:jc w:val="both"/>
        <w:rPr>
          <w:ins w:id="2096" w:author="ΕΥΘΥ" w:date="2018-12-10T15:33:00Z"/>
          <w:rFonts w:ascii="Verdana" w:eastAsia="EUAlbertina-Regu-Identity-H" w:hAnsi="Verdana" w:cs="EUAlbertina-Regu-Identity-H"/>
          <w:sz w:val="20"/>
          <w:szCs w:val="20"/>
        </w:rPr>
      </w:pPr>
      <w:ins w:id="2097" w:author="ΕΥΘΥ" w:date="2018-12-10T15:33:00Z">
        <w:r w:rsidRPr="005C3703">
          <w:rPr>
            <w:rFonts w:ascii="Verdana" w:eastAsia="EUAlbertina-Regu-Identity-H" w:hAnsi="Verdana" w:cs="EUAlbertina-Regu-Identity-H"/>
            <w:sz w:val="20"/>
            <w:szCs w:val="20"/>
          </w:rPr>
          <w:t xml:space="preserve">Μια ανεξάρτητη αξιολόγηση ποιότητας παραδίδεται εντός έξι μηνών από την υποβολή των εν λόγω πληροφοριών στους ανεξάρτητους εμπειρογνώμονες. </w:t>
        </w:r>
      </w:ins>
    </w:p>
    <w:p w14:paraId="681E08DE" w14:textId="77777777" w:rsidR="005C3703" w:rsidRPr="005C3703" w:rsidRDefault="005C3703" w:rsidP="005C3703">
      <w:pPr>
        <w:pStyle w:val="msonospacing0"/>
        <w:spacing w:after="120" w:line="264" w:lineRule="auto"/>
        <w:ind w:left="426"/>
        <w:jc w:val="both"/>
        <w:rPr>
          <w:ins w:id="2098" w:author="ΕΥΘΥ" w:date="2018-12-10T15:33:00Z"/>
          <w:rFonts w:ascii="Verdana" w:eastAsia="EUAlbertina-Regu-Identity-H" w:hAnsi="Verdana" w:cs="EUAlbertina-Regu-Identity-H"/>
          <w:sz w:val="20"/>
          <w:szCs w:val="20"/>
        </w:rPr>
      </w:pPr>
      <w:ins w:id="2099" w:author="ΕΥΘΥ" w:date="2018-12-10T15:33:00Z">
        <w:r w:rsidRPr="005C3703">
          <w:rPr>
            <w:rFonts w:ascii="Verdana" w:eastAsia="EUAlbertina-Regu-Identity-H" w:hAnsi="Verdana" w:cs="EUAlbertina-Regu-Identity-H"/>
            <w:sz w:val="20"/>
            <w:szCs w:val="20"/>
          </w:rPr>
          <w:t>Οι αντίστοιχες δαπάνες ανακαλούνται και η δήλωση δαπανών διορθώνεται αναλόγως στις ακόλουθες περιπτώσεις:</w:t>
        </w:r>
      </w:ins>
    </w:p>
    <w:p w14:paraId="63472834" w14:textId="77777777" w:rsidR="005C3703" w:rsidRPr="005C3703" w:rsidRDefault="005C3703" w:rsidP="005C3703">
      <w:pPr>
        <w:tabs>
          <w:tab w:val="left" w:pos="426"/>
        </w:tabs>
        <w:ind w:left="852" w:right="23" w:hanging="426"/>
        <w:jc w:val="both"/>
        <w:rPr>
          <w:ins w:id="2100" w:author="ΕΥΘΥ" w:date="2018-12-10T15:33:00Z"/>
          <w:rFonts w:ascii="Verdana" w:eastAsia="EUAlbertina-Regu-Identity-H" w:hAnsi="Verdana" w:cs="EUAlbertina-Regu-Identity-H"/>
          <w:sz w:val="20"/>
          <w:szCs w:val="20"/>
        </w:rPr>
      </w:pPr>
      <w:ins w:id="2101" w:author="ΕΥΘΥ" w:date="2018-12-10T15:33:00Z">
        <w:r w:rsidRPr="005C3703">
          <w:rPr>
            <w:rFonts w:ascii="Verdana" w:eastAsia="EUAlbertina-Regu-Identity-H" w:hAnsi="Verdana" w:cs="EUAlbertina-Regu-Identity-H"/>
            <w:sz w:val="20"/>
            <w:szCs w:val="20"/>
          </w:rPr>
          <w:t xml:space="preserve">α) </w:t>
        </w:r>
        <w:r>
          <w:rPr>
            <w:rFonts w:ascii="Verdana" w:eastAsia="EUAlbertina-Regu-Identity-H" w:hAnsi="Verdana" w:cs="EUAlbertina-Regu-Identity-H"/>
            <w:sz w:val="20"/>
            <w:szCs w:val="20"/>
          </w:rPr>
          <w:tab/>
        </w:r>
        <w:r w:rsidRPr="005C3703">
          <w:rPr>
            <w:rFonts w:ascii="Verdana" w:eastAsia="EUAlbertina-Regu-Identity-H" w:hAnsi="Verdana" w:cs="EUAlbertina-Regu-Identity-H"/>
            <w:sz w:val="20"/>
            <w:szCs w:val="20"/>
          </w:rPr>
          <w:t>εάν η ανεξάρτητη αξιολόγηση ποιότητας δεν κοινοποιηθεί στην Επιτροπή εντός τριών μηνών από τη λήξη της προθεσμίας που αναφέρεται στο δεύτερο εδάφιο</w:t>
        </w:r>
        <w:r>
          <w:rPr>
            <w:rFonts w:ascii="Verdana" w:eastAsia="EUAlbertina-Regu-Identity-H" w:hAnsi="Verdana" w:cs="EUAlbertina-Regu-Identity-H"/>
            <w:sz w:val="20"/>
            <w:szCs w:val="20"/>
          </w:rPr>
          <w:t>,</w:t>
        </w:r>
      </w:ins>
    </w:p>
    <w:p w14:paraId="3BDE40E3" w14:textId="77777777" w:rsidR="005C3703" w:rsidRPr="005C3703" w:rsidRDefault="005C3703" w:rsidP="005C3703">
      <w:pPr>
        <w:pStyle w:val="msonospacing0"/>
        <w:spacing w:after="120" w:line="264" w:lineRule="auto"/>
        <w:ind w:left="852" w:hanging="426"/>
        <w:jc w:val="both"/>
        <w:rPr>
          <w:ins w:id="2102" w:author="ΕΥΘΥ" w:date="2018-12-10T15:33:00Z"/>
          <w:rFonts w:ascii="Verdana" w:eastAsia="EUAlbertina-Regu-Identity-H" w:hAnsi="Verdana" w:cs="EUAlbertina-Regu-Identity-H"/>
          <w:sz w:val="20"/>
          <w:szCs w:val="20"/>
        </w:rPr>
      </w:pPr>
      <w:ins w:id="2103" w:author="ΕΥΘΥ" w:date="2018-12-10T15:33:00Z">
        <w:r w:rsidRPr="005C3703">
          <w:rPr>
            <w:rFonts w:ascii="Verdana" w:eastAsia="EUAlbertina-Regu-Identity-H" w:hAnsi="Verdana" w:cs="EUAlbertina-Regu-Identity-H"/>
            <w:sz w:val="20"/>
            <w:szCs w:val="20"/>
          </w:rPr>
          <w:t xml:space="preserve">β) </w:t>
        </w:r>
        <w:r>
          <w:rPr>
            <w:rFonts w:ascii="Verdana" w:eastAsia="EUAlbertina-Regu-Identity-H" w:hAnsi="Verdana" w:cs="EUAlbertina-Regu-Identity-H"/>
            <w:sz w:val="20"/>
            <w:szCs w:val="20"/>
          </w:rPr>
          <w:tab/>
        </w:r>
        <w:r w:rsidRPr="005C3703">
          <w:rPr>
            <w:rFonts w:ascii="Verdana" w:eastAsia="EUAlbertina-Regu-Identity-H" w:hAnsi="Verdana" w:cs="EUAlbertina-Regu-Identity-H"/>
            <w:sz w:val="20"/>
            <w:szCs w:val="20"/>
          </w:rPr>
          <w:t>εάν η υποβολή των πληροφοριών αποσυρθεί</w:t>
        </w:r>
        <w:r>
          <w:rPr>
            <w:rFonts w:ascii="Verdana" w:eastAsia="EUAlbertina-Regu-Identity-H" w:hAnsi="Verdana" w:cs="EUAlbertina-Regu-Identity-H"/>
            <w:sz w:val="20"/>
            <w:szCs w:val="20"/>
          </w:rPr>
          <w:t>,</w:t>
        </w:r>
        <w:r w:rsidRPr="005C3703">
          <w:rPr>
            <w:rFonts w:ascii="Verdana" w:eastAsia="EUAlbertina-Regu-Identity-H" w:hAnsi="Verdana" w:cs="EUAlbertina-Regu-Identity-H"/>
            <w:sz w:val="20"/>
            <w:szCs w:val="20"/>
          </w:rPr>
          <w:t xml:space="preserve"> ή</w:t>
        </w:r>
      </w:ins>
    </w:p>
    <w:p w14:paraId="586C10D1" w14:textId="77777777" w:rsidR="005C3703" w:rsidRPr="005C3703" w:rsidRDefault="005C3703" w:rsidP="005C3703">
      <w:pPr>
        <w:pStyle w:val="msonospacing0"/>
        <w:spacing w:after="120" w:line="264" w:lineRule="auto"/>
        <w:ind w:left="852" w:hanging="426"/>
        <w:jc w:val="both"/>
        <w:rPr>
          <w:ins w:id="2104" w:author="ΕΥΘΥ" w:date="2018-12-10T15:33:00Z"/>
          <w:rFonts w:ascii="Verdana" w:eastAsia="EUAlbertina-Regu-Identity-H" w:hAnsi="Verdana" w:cs="EUAlbertina-Regu-Identity-H"/>
          <w:sz w:val="20"/>
          <w:szCs w:val="20"/>
        </w:rPr>
      </w:pPr>
      <w:ins w:id="2105" w:author="ΕΥΘΥ" w:date="2018-12-10T15:33:00Z">
        <w:r w:rsidRPr="005C3703">
          <w:rPr>
            <w:rFonts w:ascii="Verdana" w:eastAsia="EUAlbertina-Regu-Identity-H" w:hAnsi="Verdana" w:cs="EUAlbertina-Regu-Identity-H"/>
            <w:sz w:val="20"/>
            <w:szCs w:val="20"/>
          </w:rPr>
          <w:t xml:space="preserve">γ) </w:t>
        </w:r>
        <w:r>
          <w:rPr>
            <w:rFonts w:ascii="Verdana" w:eastAsia="EUAlbertina-Regu-Identity-H" w:hAnsi="Verdana" w:cs="EUAlbertina-Regu-Identity-H"/>
            <w:sz w:val="20"/>
            <w:szCs w:val="20"/>
          </w:rPr>
          <w:tab/>
        </w:r>
        <w:r w:rsidRPr="005C3703">
          <w:rPr>
            <w:rFonts w:ascii="Verdana" w:eastAsia="EUAlbertina-Regu-Identity-H" w:hAnsi="Verdana" w:cs="EUAlbertina-Regu-Identity-H"/>
            <w:sz w:val="20"/>
            <w:szCs w:val="20"/>
          </w:rPr>
          <w:t>εάν η εν λόγω αξιολόγηση είναι αρνητική.</w:t>
        </w:r>
      </w:ins>
    </w:p>
    <w:p w14:paraId="44CDFF49" w14:textId="77777777" w:rsidR="00B47D40" w:rsidRDefault="00B47D40" w:rsidP="00B47D40">
      <w:pPr>
        <w:pStyle w:val="a"/>
      </w:pPr>
    </w:p>
    <w:p w14:paraId="2DC779CC" w14:textId="77777777" w:rsidR="00B47D40" w:rsidRDefault="00B47D40" w:rsidP="00B47D40">
      <w:pPr>
        <w:pStyle w:val="msonospacing0"/>
        <w:spacing w:after="120" w:line="264" w:lineRule="auto"/>
        <w:jc w:val="center"/>
        <w:rPr>
          <w:rFonts w:ascii="Verdana" w:hAnsi="Verdana"/>
          <w:sz w:val="20"/>
          <w:szCs w:val="20"/>
        </w:rPr>
      </w:pPr>
      <w:r>
        <w:rPr>
          <w:rFonts w:ascii="Verdana" w:hAnsi="Verdana"/>
          <w:b/>
          <w:sz w:val="20"/>
          <w:szCs w:val="20"/>
        </w:rPr>
        <w:t>Πράξεις που υλοποιούνται μέσω ΣΔΙΤ</w:t>
      </w:r>
    </w:p>
    <w:p w14:paraId="58985EA0" w14:textId="77777777" w:rsidR="00B47D40" w:rsidRPr="00B47D40" w:rsidRDefault="00B47D40" w:rsidP="00DC7207">
      <w:pPr>
        <w:pStyle w:val="msonospacing0"/>
        <w:spacing w:after="120" w:line="264" w:lineRule="auto"/>
        <w:ind w:left="425" w:hanging="425"/>
        <w:jc w:val="both"/>
        <w:rPr>
          <w:rFonts w:ascii="Verdana" w:eastAsia="EUAlbertina-Regu-Identity-H" w:hAnsi="Verdana" w:cs="EUAlbertina-Regu-Identity-H"/>
          <w:sz w:val="20"/>
          <w:szCs w:val="20"/>
        </w:rPr>
      </w:pPr>
      <w:r w:rsidRPr="00B47D40">
        <w:rPr>
          <w:rFonts w:ascii="Verdana" w:hAnsi="Verdana"/>
          <w:sz w:val="20"/>
          <w:szCs w:val="20"/>
        </w:rPr>
        <w:t xml:space="preserve">1. </w:t>
      </w:r>
      <w:r w:rsidR="00F33714">
        <w:rPr>
          <w:rFonts w:ascii="Verdana" w:hAnsi="Verdana"/>
          <w:sz w:val="20"/>
          <w:szCs w:val="20"/>
        </w:rPr>
        <w:tab/>
      </w:r>
      <w:r w:rsidRPr="00B47D40">
        <w:rPr>
          <w:rFonts w:ascii="Verdana" w:eastAsia="EUAlbertina-Regu-Identity-H" w:hAnsi="Verdana" w:cs="EUAlbertina-Regu-Identity-H"/>
          <w:sz w:val="20"/>
          <w:szCs w:val="20"/>
        </w:rPr>
        <w:t xml:space="preserve">Τα Ταμεία μπορούν να χρησιμοποιούνται για την ενίσχυση πράξεων ΣΔΙΤ. Αυτές οι πράξεις ΣΔΙΤ συμμορφώνονται με το εφαρμοστέο δίκαιο, ιδίως όσον αφορά τις κρατικές ενισχύσεις και την ανάθεση δημοσίων συμβάσεων. </w:t>
      </w:r>
    </w:p>
    <w:p w14:paraId="6872FFF5" w14:textId="5E256DAF" w:rsidR="00B47D40" w:rsidRPr="00B47D40" w:rsidRDefault="00B47D40" w:rsidP="00DC7207">
      <w:pPr>
        <w:pStyle w:val="msonospacing0"/>
        <w:spacing w:after="120" w:line="264" w:lineRule="auto"/>
        <w:ind w:left="425" w:hanging="425"/>
        <w:jc w:val="both"/>
        <w:rPr>
          <w:rFonts w:ascii="Verdana" w:hAnsi="Verdana"/>
          <w:sz w:val="20"/>
          <w:szCs w:val="20"/>
        </w:rPr>
      </w:pPr>
      <w:r w:rsidRPr="00B47D40">
        <w:rPr>
          <w:rFonts w:ascii="Verdana" w:hAnsi="Verdana"/>
          <w:sz w:val="20"/>
          <w:szCs w:val="20"/>
        </w:rPr>
        <w:t xml:space="preserve">2. </w:t>
      </w:r>
      <w:r w:rsidR="00F33714">
        <w:rPr>
          <w:rFonts w:ascii="Verdana" w:hAnsi="Verdana"/>
          <w:sz w:val="20"/>
          <w:szCs w:val="20"/>
        </w:rPr>
        <w:tab/>
      </w:r>
      <w:r w:rsidRPr="00B47D40">
        <w:rPr>
          <w:rFonts w:ascii="Verdana" w:hAnsi="Verdana"/>
          <w:sz w:val="20"/>
          <w:szCs w:val="20"/>
        </w:rPr>
        <w:t xml:space="preserve">Στην περίπτωση πράξης ΣΔΙΤ όπου ο δικαιούχος είναι νομικό πρόσωπο δημοσίου δικαίου, οι δαπάνες στο πλαίσιο πράξης ΣΔΙΤ που </w:t>
      </w:r>
      <w:r>
        <w:rPr>
          <w:rFonts w:ascii="Verdana" w:hAnsi="Verdana"/>
          <w:sz w:val="20"/>
          <w:szCs w:val="20"/>
        </w:rPr>
        <w:t>έχουν πραγματοποιηθεί</w:t>
      </w:r>
      <w:r w:rsidRPr="00B47D40">
        <w:rPr>
          <w:rFonts w:ascii="Verdana" w:hAnsi="Verdana"/>
          <w:sz w:val="20"/>
          <w:szCs w:val="20"/>
        </w:rPr>
        <w:t xml:space="preserve"> και </w:t>
      </w:r>
      <w:r>
        <w:rPr>
          <w:rFonts w:ascii="Verdana" w:hAnsi="Verdana"/>
          <w:sz w:val="20"/>
          <w:szCs w:val="20"/>
        </w:rPr>
        <w:t xml:space="preserve">καταβληθεί </w:t>
      </w:r>
      <w:r w:rsidRPr="00B47D40">
        <w:rPr>
          <w:rFonts w:ascii="Verdana" w:hAnsi="Verdana"/>
          <w:sz w:val="20"/>
          <w:szCs w:val="20"/>
        </w:rPr>
        <w:t xml:space="preserve">από τον εταίρο του ιδιωτικού τομέα μπορούν, κατά παρέκκλιση από το άρθρο 65(2) του </w:t>
      </w:r>
      <w:del w:id="2106" w:author="ΕΥΘΥ" w:date="2018-12-10T15:33:00Z">
        <w:r w:rsidRPr="00B47D40">
          <w:rPr>
            <w:rFonts w:ascii="Verdana" w:hAnsi="Verdana"/>
            <w:sz w:val="20"/>
            <w:szCs w:val="20"/>
          </w:rPr>
          <w:delText>ΚΚΔ</w:delText>
        </w:r>
      </w:del>
      <w:ins w:id="2107" w:author="ΕΥΘΥ" w:date="2018-12-10T15:33:00Z">
        <w:r w:rsidR="00D83AC0">
          <w:rPr>
            <w:rFonts w:ascii="Verdana" w:hAnsi="Verdana"/>
            <w:sz w:val="20"/>
            <w:szCs w:val="20"/>
          </w:rPr>
          <w:t>Καν. 1303/2013</w:t>
        </w:r>
      </w:ins>
      <w:r w:rsidRPr="00B47D40">
        <w:rPr>
          <w:rFonts w:ascii="Verdana" w:hAnsi="Verdana"/>
          <w:sz w:val="20"/>
          <w:szCs w:val="20"/>
        </w:rPr>
        <w:t xml:space="preserve">, να θεωρηθούν ότι πραγματοποιήθηκαν και καταβλήθηκαν από τον δικαιούχο και να περιλαμβάνονται σε αίτηση πληρωμής προς την Επιτροπή με την προϋπόθεση ότι πληρούνται οι ακόλουθοι όροι: </w:t>
      </w:r>
    </w:p>
    <w:p w14:paraId="1ED2400F" w14:textId="77777777" w:rsidR="00B47D40" w:rsidRPr="00B47D40" w:rsidRDefault="00B47D40" w:rsidP="00DC7207">
      <w:pPr>
        <w:pStyle w:val="msonospacing0"/>
        <w:spacing w:after="120" w:line="264" w:lineRule="auto"/>
        <w:ind w:left="850" w:hanging="425"/>
        <w:jc w:val="both"/>
        <w:rPr>
          <w:rFonts w:ascii="Verdana" w:hAnsi="Verdana"/>
          <w:sz w:val="20"/>
          <w:szCs w:val="20"/>
        </w:rPr>
      </w:pPr>
      <w:r w:rsidRPr="00B47D40">
        <w:rPr>
          <w:rFonts w:ascii="Verdana" w:hAnsi="Verdana"/>
          <w:sz w:val="20"/>
          <w:szCs w:val="20"/>
        </w:rPr>
        <w:t xml:space="preserve">α) ο δικαιούχος έχει συνάψει συμφωνία ΣΔΙΤ με εταίρο του ιδιωτικού τομέα, </w:t>
      </w:r>
    </w:p>
    <w:p w14:paraId="02F04211" w14:textId="77777777" w:rsidR="00B47D40" w:rsidRPr="00B47D40" w:rsidRDefault="00B47D40" w:rsidP="00DC7207">
      <w:pPr>
        <w:pStyle w:val="msonospacing0"/>
        <w:spacing w:after="120" w:line="264" w:lineRule="auto"/>
        <w:ind w:left="850" w:hanging="425"/>
        <w:jc w:val="both"/>
        <w:rPr>
          <w:rFonts w:ascii="Verdana" w:hAnsi="Verdana"/>
          <w:sz w:val="20"/>
          <w:szCs w:val="20"/>
        </w:rPr>
      </w:pPr>
      <w:r w:rsidRPr="00B47D40">
        <w:rPr>
          <w:rFonts w:ascii="Verdana" w:hAnsi="Verdana"/>
          <w:sz w:val="20"/>
          <w:szCs w:val="20"/>
        </w:rPr>
        <w:t xml:space="preserve">β) η διαχειριστική αρχή έχει επαληθεύσει ότι οι δαπάνες που δηλώθηκαν από τον δικαιούχο έχουν πληρωθεί από τον εταίρο του ιδιωτικού τομέα και ότι η πράξη είναι σύμφωνη με το εφαρμοστέο </w:t>
      </w:r>
      <w:proofErr w:type="spellStart"/>
      <w:r w:rsidR="00DC7207">
        <w:rPr>
          <w:rFonts w:ascii="Verdana" w:hAnsi="Verdana"/>
          <w:sz w:val="20"/>
          <w:szCs w:val="20"/>
        </w:rPr>
        <w:t>ενωσιακό</w:t>
      </w:r>
      <w:proofErr w:type="spellEnd"/>
      <w:r w:rsidR="00DC7207">
        <w:rPr>
          <w:rFonts w:ascii="Verdana" w:hAnsi="Verdana"/>
          <w:sz w:val="20"/>
          <w:szCs w:val="20"/>
        </w:rPr>
        <w:t xml:space="preserve"> και εθνικό </w:t>
      </w:r>
      <w:r w:rsidRPr="00B47D40">
        <w:rPr>
          <w:rFonts w:ascii="Verdana" w:hAnsi="Verdana"/>
          <w:sz w:val="20"/>
          <w:szCs w:val="20"/>
        </w:rPr>
        <w:t xml:space="preserve">δίκαιο, το πρόγραμμα και τους όρους για την υποστήριξη της πράξης. </w:t>
      </w:r>
    </w:p>
    <w:p w14:paraId="562325A5" w14:textId="77777777" w:rsidR="00510CB0" w:rsidRDefault="00B47D40" w:rsidP="00DC7207">
      <w:pPr>
        <w:pStyle w:val="msonospacing0"/>
        <w:spacing w:after="120" w:line="264" w:lineRule="auto"/>
        <w:ind w:left="425" w:hanging="425"/>
        <w:jc w:val="both"/>
        <w:rPr>
          <w:rFonts w:ascii="Verdana" w:hAnsi="Verdana"/>
          <w:sz w:val="20"/>
          <w:szCs w:val="20"/>
        </w:rPr>
      </w:pPr>
      <w:r w:rsidRPr="00B47D40">
        <w:rPr>
          <w:rFonts w:ascii="Verdana" w:hAnsi="Verdana"/>
          <w:sz w:val="20"/>
          <w:szCs w:val="20"/>
        </w:rPr>
        <w:t xml:space="preserve">3. </w:t>
      </w:r>
      <w:r w:rsidR="00F33714">
        <w:rPr>
          <w:rFonts w:ascii="Verdana" w:hAnsi="Verdana"/>
          <w:sz w:val="20"/>
          <w:szCs w:val="20"/>
        </w:rPr>
        <w:tab/>
      </w:r>
      <w:r w:rsidRPr="00B47D40">
        <w:rPr>
          <w:rFonts w:ascii="Verdana" w:hAnsi="Verdana"/>
          <w:sz w:val="20"/>
          <w:szCs w:val="20"/>
        </w:rPr>
        <w:t>Πληρωμές προς δικαιούχους για δαπάνες που περιλαμβάνονται σε αίτηση πληρωμής σύμφωνα με την πρώτη παράγραφο καταβάλλονται σε λογαριασμό υπό μεσεγγύηση που δημιουργείται ειδικά προς τον σκοπό αυτό στο όνομα του δικαιούχου. Τα κεφάλαια που καταβάλλονται στο λογαριασμό αυτό χρησιμοποιούνται για πληρωμές σύμφωνα με τη συμφωνία ΣΔΙΤ, συμπεριλαμβανομένων τυχόν πληρωμών σε περίπτωση λύσης της συμφωνίας ΣΔΙΤ.</w:t>
      </w:r>
    </w:p>
    <w:p w14:paraId="1D680FE0" w14:textId="77777777" w:rsidR="006B3F18" w:rsidRDefault="006B3F18" w:rsidP="00DC7207">
      <w:pPr>
        <w:pStyle w:val="a"/>
      </w:pPr>
    </w:p>
    <w:p w14:paraId="3C35C231" w14:textId="5CEDAA17" w:rsidR="006B3F18" w:rsidRDefault="004F3427">
      <w:pPr>
        <w:pStyle w:val="msonospacing0"/>
        <w:spacing w:after="120" w:line="264" w:lineRule="auto"/>
        <w:jc w:val="center"/>
        <w:rPr>
          <w:rFonts w:ascii="Verdana" w:hAnsi="Verdana"/>
          <w:i/>
          <w:sz w:val="20"/>
          <w:szCs w:val="20"/>
        </w:rPr>
      </w:pPr>
      <w:r w:rsidRPr="004F3427">
        <w:rPr>
          <w:rFonts w:ascii="Verdana" w:hAnsi="Verdana"/>
          <w:b/>
          <w:sz w:val="20"/>
          <w:szCs w:val="20"/>
        </w:rPr>
        <w:t>Δαπάνες</w:t>
      </w:r>
      <w:del w:id="2108" w:author="ΕΥΘΥ" w:date="2018-12-10T15:33:00Z">
        <w:r w:rsidRPr="004F3427">
          <w:rPr>
            <w:rFonts w:ascii="Verdana" w:hAnsi="Verdana"/>
            <w:b/>
            <w:sz w:val="20"/>
            <w:szCs w:val="20"/>
          </w:rPr>
          <w:delText xml:space="preserve"> δημοσίων</w:delText>
        </w:r>
      </w:del>
      <w:r w:rsidRPr="004F3427">
        <w:rPr>
          <w:rFonts w:ascii="Verdana" w:hAnsi="Verdana"/>
          <w:b/>
          <w:sz w:val="20"/>
          <w:szCs w:val="20"/>
        </w:rPr>
        <w:t xml:space="preserve"> συμβάσεων έργων, προμηθειών και υπηρεσιών</w:t>
      </w:r>
    </w:p>
    <w:p w14:paraId="7567A604" w14:textId="77777777" w:rsidR="009E7BA9" w:rsidRDefault="003E5D20" w:rsidP="009E7BA9">
      <w:pPr>
        <w:pStyle w:val="msonospacing0"/>
        <w:spacing w:after="120" w:line="264" w:lineRule="auto"/>
        <w:ind w:left="426" w:hanging="426"/>
        <w:jc w:val="both"/>
        <w:rPr>
          <w:rFonts w:ascii="Verdana" w:hAnsi="Verdana"/>
          <w:sz w:val="20"/>
          <w:szCs w:val="20"/>
        </w:rPr>
      </w:pPr>
      <w:bookmarkStart w:id="2109" w:name="_Toc423140789"/>
      <w:bookmarkStart w:id="2110" w:name="_Toc423141384"/>
      <w:bookmarkStart w:id="2111" w:name="_Toc423140790"/>
      <w:bookmarkStart w:id="2112" w:name="_Toc423141385"/>
      <w:bookmarkStart w:id="2113" w:name="_Toc423140791"/>
      <w:bookmarkStart w:id="2114" w:name="_Toc423141386"/>
      <w:bookmarkStart w:id="2115" w:name="_Toc423140792"/>
      <w:bookmarkStart w:id="2116" w:name="_Toc423141387"/>
      <w:bookmarkStart w:id="2117" w:name="_Toc423140793"/>
      <w:bookmarkStart w:id="2118" w:name="_Toc423141388"/>
      <w:bookmarkStart w:id="2119" w:name="_Toc423140794"/>
      <w:bookmarkStart w:id="2120" w:name="_Toc423141389"/>
      <w:bookmarkStart w:id="2121" w:name="_Toc423136873"/>
      <w:bookmarkStart w:id="2122" w:name="_Toc423140795"/>
      <w:bookmarkStart w:id="2123" w:name="_Toc423141390"/>
      <w:bookmarkStart w:id="2124" w:name="_Toc423136877"/>
      <w:bookmarkStart w:id="2125" w:name="_Toc423140799"/>
      <w:bookmarkStart w:id="2126" w:name="_Toc423141394"/>
      <w:bookmarkStart w:id="2127" w:name="_Toc423136878"/>
      <w:bookmarkStart w:id="2128" w:name="_Toc423140800"/>
      <w:bookmarkStart w:id="2129" w:name="_Toc423141395"/>
      <w:bookmarkStart w:id="2130" w:name="_Toc423136879"/>
      <w:bookmarkStart w:id="2131" w:name="_Toc423140801"/>
      <w:bookmarkStart w:id="2132" w:name="_Toc423141396"/>
      <w:bookmarkStart w:id="2133" w:name="_Toc423136880"/>
      <w:bookmarkStart w:id="2134" w:name="_Toc423140802"/>
      <w:bookmarkStart w:id="2135" w:name="_Toc423141397"/>
      <w:bookmarkStart w:id="2136" w:name="_Toc423136881"/>
      <w:bookmarkStart w:id="2137" w:name="_Toc423140803"/>
      <w:bookmarkStart w:id="2138" w:name="_Toc423141398"/>
      <w:bookmarkStart w:id="2139" w:name="_Toc423136882"/>
      <w:bookmarkStart w:id="2140" w:name="_Toc423140804"/>
      <w:bookmarkStart w:id="2141" w:name="_Toc423141399"/>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r w:rsidRPr="00C04648">
        <w:rPr>
          <w:rFonts w:ascii="Verdana" w:hAnsi="Verdana"/>
          <w:sz w:val="20"/>
          <w:szCs w:val="20"/>
        </w:rPr>
        <w:t xml:space="preserve">1. </w:t>
      </w:r>
      <w:r w:rsidRPr="00C04648">
        <w:rPr>
          <w:rFonts w:ascii="Verdana" w:hAnsi="Verdana"/>
          <w:sz w:val="20"/>
          <w:szCs w:val="20"/>
        </w:rPr>
        <w:tab/>
        <w:t>Οι δαπάνες δημοσίων συμβάσεων έργων, προμηθειών και υπηρεσιών, είναι επιλέξιμες εφόσον ο δικαιούχος αναθέσει τη σύμβαση σύμφωνα με τα οριζόμενα στο θεσμικό του πλαίσιο και σε συμμόρφωση με τις αρχές της χρηστής δημοσιονομικής διαχείρισης.</w:t>
      </w:r>
    </w:p>
    <w:p w14:paraId="2458EDF4" w14:textId="0E8CA453" w:rsidR="004E43CA" w:rsidRPr="00E110AE" w:rsidRDefault="003E5D20" w:rsidP="004E43CA">
      <w:pPr>
        <w:pStyle w:val="msonospacing0"/>
        <w:spacing w:after="120" w:line="264" w:lineRule="auto"/>
        <w:ind w:left="426" w:hanging="426"/>
        <w:jc w:val="both"/>
        <w:rPr>
          <w:ins w:id="2142" w:author="ΕΥΘΥ" w:date="2018-12-10T15:33:00Z"/>
          <w:rFonts w:ascii="Verdana" w:hAnsi="Verdana"/>
          <w:sz w:val="20"/>
          <w:szCs w:val="20"/>
        </w:rPr>
      </w:pPr>
      <w:r w:rsidRPr="00C04648">
        <w:rPr>
          <w:rFonts w:ascii="Verdana" w:hAnsi="Verdana"/>
          <w:sz w:val="20"/>
          <w:szCs w:val="20"/>
        </w:rPr>
        <w:t>2</w:t>
      </w:r>
      <w:ins w:id="2143" w:author="ΕΥΘΥ" w:date="2018-12-11T10:53:00Z">
        <w:r w:rsidR="00A2658F">
          <w:rPr>
            <w:rFonts w:ascii="Verdana" w:hAnsi="Verdana"/>
            <w:sz w:val="20"/>
            <w:szCs w:val="20"/>
          </w:rPr>
          <w:t>.</w:t>
        </w:r>
        <w:r w:rsidR="00A2658F">
          <w:rPr>
            <w:rFonts w:ascii="Verdana" w:hAnsi="Verdana"/>
            <w:sz w:val="20"/>
            <w:szCs w:val="20"/>
          </w:rPr>
          <w:tab/>
        </w:r>
      </w:ins>
      <w:ins w:id="2144" w:author="ΕΥΘΥ" w:date="2018-12-10T15:33:00Z">
        <w:r w:rsidR="004E43CA">
          <w:rPr>
            <w:rFonts w:ascii="Verdana" w:hAnsi="Verdana"/>
            <w:sz w:val="20"/>
            <w:szCs w:val="20"/>
          </w:rPr>
          <w:t>α</w:t>
        </w:r>
      </w:ins>
      <w:r w:rsidR="004E43CA" w:rsidRPr="00E110AE">
        <w:rPr>
          <w:rFonts w:ascii="Verdana" w:hAnsi="Verdana"/>
          <w:sz w:val="20"/>
          <w:szCs w:val="20"/>
        </w:rPr>
        <w:t xml:space="preserve">. </w:t>
      </w:r>
      <w:r w:rsidR="004E43CA" w:rsidRPr="00E110AE">
        <w:rPr>
          <w:rFonts w:ascii="Verdana" w:hAnsi="Verdana"/>
          <w:sz w:val="20"/>
          <w:szCs w:val="20"/>
        </w:rPr>
        <w:tab/>
        <w:t xml:space="preserve">Οι δαπάνες </w:t>
      </w:r>
      <w:del w:id="2145" w:author="ΕΥΘΥ" w:date="2018-12-10T15:33:00Z">
        <w:r w:rsidR="005D4951" w:rsidRPr="00C04648">
          <w:rPr>
            <w:rFonts w:ascii="Verdana" w:hAnsi="Verdana"/>
            <w:sz w:val="20"/>
            <w:szCs w:val="20"/>
          </w:rPr>
          <w:delText>δημοσίων</w:delText>
        </w:r>
      </w:del>
      <w:ins w:id="2146" w:author="ΕΥΘΥ" w:date="2018-12-10T15:33:00Z">
        <w:r w:rsidR="004E43CA" w:rsidRPr="00E110AE">
          <w:rPr>
            <w:rFonts w:ascii="Verdana" w:hAnsi="Verdana"/>
            <w:sz w:val="20"/>
            <w:szCs w:val="20"/>
          </w:rPr>
          <w:t>συγχρηματοδοτούμενων</w:t>
        </w:r>
      </w:ins>
      <w:r w:rsidR="004E43CA" w:rsidRPr="00E110AE">
        <w:rPr>
          <w:rFonts w:ascii="Verdana" w:hAnsi="Verdana"/>
          <w:sz w:val="20"/>
          <w:szCs w:val="20"/>
        </w:rPr>
        <w:t xml:space="preserve"> συμβάσεων έργων, προμηθειών και υπηρεσιών</w:t>
      </w:r>
      <w:del w:id="2147" w:author="ΕΥΘΥ" w:date="2018-12-10T15:33:00Z">
        <w:r w:rsidR="005D4951" w:rsidRPr="00C04648">
          <w:rPr>
            <w:rFonts w:ascii="Verdana" w:hAnsi="Verdana"/>
            <w:sz w:val="20"/>
            <w:szCs w:val="20"/>
          </w:rPr>
          <w:delText>, με εκτιμώμενη αξία της σύμβασης μεγαλύτερης από το ποσό των είκοσι χιλιάδων (20.000) ευρώ, χωρίς ΦΠΑ,</w:delText>
        </w:r>
      </w:del>
      <w:ins w:id="2148" w:author="ΕΥΘΥ" w:date="2018-12-10T15:33:00Z">
        <w:r w:rsidR="004E43CA" w:rsidRPr="00E110AE">
          <w:rPr>
            <w:rFonts w:ascii="Verdana" w:hAnsi="Verdana"/>
            <w:sz w:val="20"/>
            <w:szCs w:val="20"/>
          </w:rPr>
          <w:t xml:space="preserve"> που δεν εμπίπτουν στο πεδίο εφαρμογής του Ν. 4412/2018</w:t>
        </w:r>
      </w:ins>
      <w:r w:rsidR="004E43CA" w:rsidRPr="00E110AE">
        <w:rPr>
          <w:rFonts w:ascii="Verdana" w:hAnsi="Verdana"/>
          <w:sz w:val="20"/>
          <w:szCs w:val="20"/>
        </w:rPr>
        <w:t xml:space="preserve"> είναι επιλέξιμες εφόσον </w:t>
      </w:r>
      <w:del w:id="2149" w:author="ΕΥΘΥ" w:date="2018-12-10T15:33:00Z">
        <w:r w:rsidR="005D4951" w:rsidRPr="00C04648">
          <w:rPr>
            <w:rFonts w:ascii="Verdana" w:hAnsi="Verdana"/>
            <w:sz w:val="20"/>
            <w:szCs w:val="20"/>
          </w:rPr>
          <w:delText>ο δικαιούχος δημοσιεύει</w:delText>
        </w:r>
      </w:del>
      <w:ins w:id="2150" w:author="ΕΥΘΥ" w:date="2018-12-10T15:33:00Z">
        <w:r w:rsidR="004E43CA" w:rsidRPr="00E110AE">
          <w:rPr>
            <w:rFonts w:ascii="Verdana" w:hAnsi="Verdana"/>
            <w:sz w:val="20"/>
            <w:szCs w:val="20"/>
          </w:rPr>
          <w:t>η ανάθεσ</w:t>
        </w:r>
        <w:r w:rsidR="00942371" w:rsidRPr="00E110AE">
          <w:rPr>
            <w:rFonts w:ascii="Verdana" w:hAnsi="Verdana"/>
            <w:sz w:val="20"/>
            <w:szCs w:val="20"/>
          </w:rPr>
          <w:t>ή</w:t>
        </w:r>
        <w:r w:rsidR="004E43CA" w:rsidRPr="00E110AE">
          <w:rPr>
            <w:rFonts w:ascii="Verdana" w:hAnsi="Verdana"/>
            <w:sz w:val="20"/>
            <w:szCs w:val="20"/>
          </w:rPr>
          <w:t xml:space="preserve"> τους γίνεται κατόπιν διαδικασιών που τηρούν</w:t>
        </w:r>
      </w:ins>
      <w:r w:rsidR="004E43CA" w:rsidRPr="00E110AE">
        <w:rPr>
          <w:rFonts w:ascii="Verdana" w:hAnsi="Verdana"/>
          <w:sz w:val="20"/>
          <w:szCs w:val="20"/>
        </w:rPr>
        <w:t xml:space="preserve"> τις </w:t>
      </w:r>
      <w:del w:id="2151" w:author="ΕΥΘΥ" w:date="2018-12-10T15:33:00Z">
        <w:r w:rsidR="005D4951" w:rsidRPr="00C04648">
          <w:rPr>
            <w:rFonts w:ascii="Verdana" w:hAnsi="Verdana"/>
            <w:sz w:val="20"/>
            <w:szCs w:val="20"/>
          </w:rPr>
          <w:delText>προκηρύξεις, προσκλήσεις εκδήλωσης ενδιαφέροντος</w:delText>
        </w:r>
      </w:del>
      <w:ins w:id="2152" w:author="ΕΥΘΥ" w:date="2018-12-10T15:33:00Z">
        <w:r w:rsidR="004E43CA" w:rsidRPr="00E110AE">
          <w:rPr>
            <w:rFonts w:ascii="Verdana" w:hAnsi="Verdana"/>
            <w:sz w:val="20"/>
            <w:szCs w:val="20"/>
          </w:rPr>
          <w:t>αρχές της χρηστής δημοσιονομικής διαχείρισης</w:t>
        </w:r>
      </w:ins>
      <w:r w:rsidR="004E43CA" w:rsidRPr="00E110AE">
        <w:rPr>
          <w:rFonts w:ascii="Verdana" w:hAnsi="Verdana"/>
          <w:sz w:val="20"/>
          <w:szCs w:val="20"/>
        </w:rPr>
        <w:t xml:space="preserve"> και </w:t>
      </w:r>
      <w:del w:id="2153" w:author="ΕΥΘΥ" w:date="2018-12-10T15:33:00Z">
        <w:r w:rsidR="005D4951" w:rsidRPr="00C04648">
          <w:rPr>
            <w:rFonts w:ascii="Verdana" w:hAnsi="Verdana"/>
            <w:sz w:val="20"/>
            <w:szCs w:val="20"/>
          </w:rPr>
          <w:delText>αποφάσεις για τη διενέργεια ανάθεσης με διαπραγμάτευση (απευθείας</w:delText>
        </w:r>
      </w:del>
      <w:ins w:id="2154" w:author="ΕΥΘΥ" w:date="2018-12-10T15:33:00Z">
        <w:r w:rsidR="004E43CA" w:rsidRPr="00E110AE">
          <w:rPr>
            <w:rFonts w:ascii="Verdana" w:hAnsi="Verdana"/>
            <w:sz w:val="20"/>
            <w:szCs w:val="20"/>
          </w:rPr>
          <w:t>τις γενικές αρχές για την</w:t>
        </w:r>
      </w:ins>
      <w:r w:rsidR="004E43CA" w:rsidRPr="00E110AE">
        <w:rPr>
          <w:rFonts w:ascii="Verdana" w:hAnsi="Verdana"/>
          <w:sz w:val="20"/>
          <w:szCs w:val="20"/>
        </w:rPr>
        <w:t xml:space="preserve"> ανάθεση</w:t>
      </w:r>
      <w:del w:id="2155" w:author="ΕΥΘΥ" w:date="2018-12-10T15:33:00Z">
        <w:r w:rsidR="005D4951" w:rsidRPr="00C04648">
          <w:rPr>
            <w:rFonts w:ascii="Verdana" w:hAnsi="Verdana"/>
            <w:sz w:val="20"/>
            <w:szCs w:val="20"/>
          </w:rPr>
          <w:delText xml:space="preserve">) </w:delText>
        </w:r>
        <w:r w:rsidR="008E5338">
          <w:rPr>
            <w:rFonts w:ascii="Verdana" w:hAnsi="Verdana"/>
            <w:sz w:val="20"/>
            <w:szCs w:val="20"/>
          </w:rPr>
          <w:delText xml:space="preserve">των </w:delText>
        </w:r>
        <w:r w:rsidR="005D4951" w:rsidRPr="00C04648">
          <w:rPr>
            <w:rFonts w:ascii="Verdana" w:hAnsi="Verdana"/>
            <w:sz w:val="20"/>
            <w:szCs w:val="20"/>
          </w:rPr>
          <w:delText>δημοσίων</w:delText>
        </w:r>
      </w:del>
      <w:ins w:id="2156" w:author="ΕΥΘΥ" w:date="2018-12-10T15:33:00Z">
        <w:r w:rsidR="004E43CA" w:rsidRPr="00E110AE">
          <w:rPr>
            <w:rFonts w:ascii="Verdana" w:hAnsi="Verdana"/>
            <w:sz w:val="20"/>
            <w:szCs w:val="20"/>
          </w:rPr>
          <w:t xml:space="preserve"> </w:t>
        </w:r>
        <w:proofErr w:type="spellStart"/>
        <w:r w:rsidR="004E43CA" w:rsidRPr="00E110AE">
          <w:rPr>
            <w:rFonts w:ascii="Verdana" w:hAnsi="Verdana"/>
            <w:sz w:val="20"/>
            <w:szCs w:val="20"/>
          </w:rPr>
          <w:t>ενωσιακών</w:t>
        </w:r>
      </w:ins>
      <w:proofErr w:type="spellEnd"/>
      <w:r w:rsidR="004E43CA" w:rsidRPr="00E110AE">
        <w:rPr>
          <w:rFonts w:ascii="Verdana" w:hAnsi="Verdana"/>
          <w:sz w:val="20"/>
          <w:szCs w:val="20"/>
        </w:rPr>
        <w:t xml:space="preserve"> συμβάσεων </w:t>
      </w:r>
      <w:del w:id="2157" w:author="ΕΥΘΥ" w:date="2018-12-10T15:33:00Z">
        <w:r w:rsidR="005D4951" w:rsidRPr="00C04648">
          <w:rPr>
            <w:rFonts w:ascii="Verdana" w:hAnsi="Verdana"/>
            <w:sz w:val="20"/>
            <w:szCs w:val="20"/>
          </w:rPr>
          <w:delText>για διάστημα δέκα (10) τουλάχιστον ημερολογιακών ημερών, στην ιστοσελίδα του ή/</w:delText>
        </w:r>
      </w:del>
      <w:ins w:id="2158" w:author="ΕΥΘΥ" w:date="2018-12-10T15:33:00Z">
        <w:r w:rsidR="004E43CA" w:rsidRPr="00E110AE">
          <w:rPr>
            <w:rFonts w:ascii="Verdana" w:hAnsi="Verdana"/>
            <w:sz w:val="20"/>
            <w:szCs w:val="20"/>
          </w:rPr>
          <w:t xml:space="preserve">(αρχή της μη εισαγωγής διακρίσεων, της ίσης μεταχείρισης, της διαφάνειας, της αμοιβαίας αναγνώρισης </w:t>
        </w:r>
      </w:ins>
      <w:r w:rsidR="004E43CA" w:rsidRPr="00E110AE">
        <w:rPr>
          <w:rFonts w:ascii="Verdana" w:hAnsi="Verdana"/>
          <w:sz w:val="20"/>
          <w:szCs w:val="20"/>
        </w:rPr>
        <w:t xml:space="preserve">και της </w:t>
      </w:r>
      <w:del w:id="2159" w:author="ΕΥΘΥ" w:date="2018-12-10T15:33:00Z">
        <w:r w:rsidR="005D4951" w:rsidRPr="00C04648">
          <w:rPr>
            <w:rFonts w:ascii="Verdana" w:hAnsi="Verdana"/>
            <w:sz w:val="20"/>
            <w:szCs w:val="20"/>
          </w:rPr>
          <w:delText xml:space="preserve">οικείας διαχειριστικής αρχής ή </w:delText>
        </w:r>
      </w:del>
      <w:ins w:id="2160" w:author="ΕΥΘΥ" w:date="2018-12-10T15:33:00Z">
        <w:r w:rsidR="004E43CA" w:rsidRPr="00E110AE">
          <w:rPr>
            <w:rFonts w:ascii="Verdana" w:hAnsi="Verdana"/>
            <w:sz w:val="20"/>
            <w:szCs w:val="20"/>
          </w:rPr>
          <w:t>αναλογικότητας), κατόπιν δημόσιας πρόσκλησης επιλογής.</w:t>
        </w:r>
      </w:ins>
    </w:p>
    <w:p w14:paraId="02AD5EEB" w14:textId="6645604F" w:rsidR="004E43CA" w:rsidRDefault="004E43CA" w:rsidP="00A2658F">
      <w:pPr>
        <w:pStyle w:val="msonospacing0"/>
        <w:spacing w:after="120" w:line="264" w:lineRule="auto"/>
        <w:ind w:left="426"/>
        <w:jc w:val="both"/>
        <w:rPr>
          <w:ins w:id="2161" w:author="ΕΥΘΥ" w:date="2018-12-10T15:33:00Z"/>
          <w:rFonts w:ascii="Verdana" w:hAnsi="Verdana"/>
          <w:sz w:val="20"/>
          <w:szCs w:val="20"/>
        </w:rPr>
      </w:pPr>
      <w:ins w:id="2162" w:author="ΕΥΘΥ" w:date="2018-12-10T15:33:00Z">
        <w:r w:rsidRPr="00E110AE">
          <w:rPr>
            <w:rFonts w:ascii="Verdana" w:hAnsi="Verdana"/>
            <w:sz w:val="20"/>
            <w:szCs w:val="20"/>
          </w:rPr>
          <w:t xml:space="preserve">β. Η διαδικασία και οι διαδικαστικοί κανόνες επιλογής, τα μέτρα και οι προθεσμίες δημοσιότητας που αντιστοιχούν, τα λεπτομερή κριτήρια συμμετοχής, επιλογής και ανάθεσης, οι κανόνες πρόσβασης στα έγγραφα </w:t>
        </w:r>
      </w:ins>
      <w:r w:rsidRPr="00E110AE">
        <w:rPr>
          <w:rFonts w:ascii="Verdana" w:hAnsi="Verdana"/>
          <w:sz w:val="20"/>
          <w:szCs w:val="20"/>
        </w:rPr>
        <w:t xml:space="preserve">του </w:t>
      </w:r>
      <w:del w:id="2163" w:author="ΕΥΘΥ" w:date="2018-12-10T15:33:00Z">
        <w:r w:rsidR="005D4951" w:rsidRPr="00C04648">
          <w:rPr>
            <w:rFonts w:ascii="Verdana" w:hAnsi="Verdana"/>
            <w:sz w:val="20"/>
            <w:szCs w:val="20"/>
          </w:rPr>
          <w:delText>ενδιάμεσου φορέα, πέραν</w:delText>
        </w:r>
      </w:del>
      <w:ins w:id="2164" w:author="ΕΥΘΥ" w:date="2018-12-10T15:33:00Z">
        <w:r w:rsidRPr="00E110AE">
          <w:rPr>
            <w:rFonts w:ascii="Verdana" w:hAnsi="Verdana"/>
            <w:sz w:val="20"/>
            <w:szCs w:val="20"/>
          </w:rPr>
          <w:t>διαγωνισμού και οι τρόποι επικοινωνίας καθώς και οι κανόνες σχετικά με την σύγκρουση συμφερόντων ορίζονται αναλυτικά στην πρόσκληση κατά τρόπο ώστε να διασφαλίζουν συνθήκες πραγματικού ανταγωνισμού τόσο ως προς τον αριθμό όσο και ως προς την ποιότητα των υποψηφίων και δεν εισάγουν διακρίσεις ή απαιτήσεις οικονομικής ή τεχνικής φύσεως δυσανάλογες με το αντικείμενο της σύμβασης. Οι αποφάσεις για την ανάθεση πρέπει να είναι αιτιολογημένες και να μπορούν να αποτελέσουν αντικείμενο μέσων ένδικης προστασίας εκ μέρους των αποδεκτών τους. Για τα θέματα</w:t>
        </w:r>
      </w:ins>
      <w:r w:rsidRPr="00E110AE">
        <w:rPr>
          <w:rFonts w:ascii="Verdana" w:hAnsi="Verdana"/>
          <w:sz w:val="20"/>
          <w:szCs w:val="20"/>
        </w:rPr>
        <w:t xml:space="preserve"> των </w:t>
      </w:r>
      <w:del w:id="2165" w:author="ΕΥΘΥ" w:date="2018-12-10T15:33:00Z">
        <w:r w:rsidR="005D4951" w:rsidRPr="00C04648">
          <w:rPr>
            <w:rFonts w:ascii="Verdana" w:hAnsi="Verdana"/>
            <w:sz w:val="20"/>
            <w:szCs w:val="20"/>
          </w:rPr>
          <w:delText>προβλεπόμενων από τις κείμενες διατάξεις περί υποχρεωτικής δημοσιοποίησης</w:delText>
        </w:r>
      </w:del>
      <w:ins w:id="2166" w:author="ΕΥΘΥ" w:date="2018-12-10T15:33:00Z">
        <w:r w:rsidRPr="00E110AE">
          <w:rPr>
            <w:rFonts w:ascii="Verdana" w:hAnsi="Verdana"/>
            <w:sz w:val="20"/>
            <w:szCs w:val="20"/>
          </w:rPr>
          <w:t>τροποποιήσεων, μονομερούς καταγγελίας της σύμβασης και των υπεργολαβιών εφαρμόζονται οι κανόνες των Οδηγιών για τις δημόσιες συμβάσεις.</w:t>
        </w:r>
      </w:ins>
    </w:p>
    <w:p w14:paraId="4B31190E" w14:textId="36E5CE8B" w:rsidR="00F93E34" w:rsidRPr="00CC2890" w:rsidRDefault="005D4951" w:rsidP="00F93E34">
      <w:pPr>
        <w:pStyle w:val="msonospacing0"/>
        <w:spacing w:after="120" w:line="264" w:lineRule="auto"/>
        <w:ind w:left="426" w:hanging="426"/>
        <w:jc w:val="both"/>
        <w:rPr>
          <w:rFonts w:ascii="Verdana" w:hAnsi="Verdana"/>
          <w:sz w:val="20"/>
          <w:szCs w:val="20"/>
        </w:rPr>
      </w:pPr>
      <w:r>
        <w:rPr>
          <w:rFonts w:ascii="Verdana" w:hAnsi="Verdana"/>
          <w:sz w:val="20"/>
          <w:szCs w:val="20"/>
        </w:rPr>
        <w:t>3</w:t>
      </w:r>
      <w:r w:rsidR="002003FC">
        <w:rPr>
          <w:rFonts w:ascii="Verdana" w:hAnsi="Verdana"/>
          <w:sz w:val="20"/>
          <w:szCs w:val="20"/>
        </w:rPr>
        <w:t>.</w:t>
      </w:r>
      <w:r w:rsidR="002003FC" w:rsidRPr="004756B7">
        <w:rPr>
          <w:rFonts w:ascii="Verdana" w:hAnsi="Verdana"/>
          <w:sz w:val="20"/>
          <w:szCs w:val="20"/>
        </w:rPr>
        <w:tab/>
      </w:r>
      <w:r w:rsidR="00F93E34" w:rsidRPr="004756B7">
        <w:rPr>
          <w:rFonts w:ascii="Verdana" w:hAnsi="Verdana"/>
          <w:sz w:val="20"/>
          <w:szCs w:val="20"/>
        </w:rPr>
        <w:t xml:space="preserve">Οι δαπάνες δημοσίων συμβάσεων προμηθειών και υπηρεσιών, ανεξαρτήτως προϋπολογισμού αυτών, οι οποίες αφορούν εργασίες οι οποίες προέκυψαν μετά από τροποποίηση των όρων της αρχικής σύμβασης είναι επιλέξιμες υπό τον όρο ότι η τροποποίηση </w:t>
      </w:r>
      <w:del w:id="2167" w:author="ΕΥΘΥ" w:date="2018-12-10T15:33:00Z">
        <w:r w:rsidR="002003FC">
          <w:rPr>
            <w:rFonts w:ascii="Verdana" w:hAnsi="Verdana"/>
            <w:sz w:val="20"/>
            <w:szCs w:val="20"/>
          </w:rPr>
          <w:delText>δεν είναι ουσιώδης</w:delText>
        </w:r>
        <w:r w:rsidR="002003FC" w:rsidRPr="002003FC">
          <w:rPr>
            <w:rFonts w:ascii="Verdana" w:hAnsi="Verdana"/>
            <w:sz w:val="20"/>
            <w:szCs w:val="20"/>
          </w:rPr>
          <w:delText xml:space="preserve">. Ως ουσιώδης τροποποίηση των όρων της αρχικής σύμβασης </w:delText>
        </w:r>
        <w:r w:rsidR="002003FC">
          <w:rPr>
            <w:rFonts w:ascii="Verdana" w:hAnsi="Verdana"/>
            <w:sz w:val="20"/>
            <w:szCs w:val="20"/>
          </w:rPr>
          <w:delText>νοούνται</w:delText>
        </w:r>
        <w:r w:rsidR="00EF2C97">
          <w:rPr>
            <w:rFonts w:ascii="Verdana" w:hAnsi="Verdana"/>
            <w:sz w:val="20"/>
            <w:szCs w:val="20"/>
          </w:rPr>
          <w:delText xml:space="preserve"> </w:delText>
        </w:r>
        <w:r w:rsidR="00A617F0">
          <w:rPr>
            <w:rFonts w:ascii="Verdana" w:hAnsi="Verdana"/>
            <w:sz w:val="20"/>
            <w:szCs w:val="20"/>
          </w:rPr>
          <w:delText xml:space="preserve">σωρευτικά </w:delText>
        </w:r>
        <w:r w:rsidR="002003FC" w:rsidRPr="002003FC">
          <w:rPr>
            <w:rFonts w:ascii="Verdana" w:hAnsi="Verdana"/>
            <w:sz w:val="20"/>
            <w:szCs w:val="20"/>
          </w:rPr>
          <w:delText>τα ακόλουθα:</w:delText>
        </w:r>
      </w:del>
      <w:ins w:id="2168" w:author="ΕΥΘΥ" w:date="2018-12-10T15:33:00Z">
        <w:r w:rsidR="00F93E34" w:rsidRPr="004756B7">
          <w:rPr>
            <w:rFonts w:ascii="Verdana" w:hAnsi="Verdana"/>
            <w:sz w:val="20"/>
            <w:szCs w:val="20"/>
          </w:rPr>
          <w:t xml:space="preserve">πληροί τις προϋποθέσεις </w:t>
        </w:r>
      </w:ins>
      <w:ins w:id="2169" w:author="ΕΥΘΥ" w:date="2018-12-11T10:55:00Z">
        <w:r w:rsidR="00A2658F" w:rsidRPr="004756B7">
          <w:rPr>
            <w:rFonts w:ascii="Verdana" w:hAnsi="Verdana"/>
            <w:sz w:val="20"/>
            <w:szCs w:val="20"/>
          </w:rPr>
          <w:t>τ</w:t>
        </w:r>
        <w:r w:rsidR="00A2658F">
          <w:rPr>
            <w:rFonts w:ascii="Verdana" w:hAnsi="Verdana"/>
            <w:sz w:val="20"/>
            <w:szCs w:val="20"/>
          </w:rPr>
          <w:t>ων</w:t>
        </w:r>
        <w:r w:rsidR="00A2658F" w:rsidRPr="004756B7">
          <w:rPr>
            <w:rFonts w:ascii="Verdana" w:hAnsi="Verdana"/>
            <w:sz w:val="20"/>
            <w:szCs w:val="20"/>
          </w:rPr>
          <w:t xml:space="preserve"> άρθρ</w:t>
        </w:r>
        <w:r w:rsidR="00A2658F">
          <w:rPr>
            <w:rFonts w:ascii="Verdana" w:hAnsi="Verdana"/>
            <w:sz w:val="20"/>
            <w:szCs w:val="20"/>
          </w:rPr>
          <w:t>ων</w:t>
        </w:r>
        <w:r w:rsidR="00A2658F" w:rsidRPr="004756B7">
          <w:rPr>
            <w:rFonts w:ascii="Verdana" w:hAnsi="Verdana"/>
            <w:sz w:val="20"/>
            <w:szCs w:val="20"/>
          </w:rPr>
          <w:t xml:space="preserve"> 132 </w:t>
        </w:r>
        <w:r w:rsidR="00A2658F">
          <w:rPr>
            <w:rFonts w:ascii="Verdana" w:hAnsi="Verdana"/>
            <w:sz w:val="20"/>
            <w:szCs w:val="20"/>
          </w:rPr>
          <w:t xml:space="preserve">και 337 </w:t>
        </w:r>
      </w:ins>
      <w:ins w:id="2170" w:author="ΕΥΘΥ" w:date="2018-12-10T15:33:00Z">
        <w:r w:rsidR="00F93E34" w:rsidRPr="004756B7">
          <w:rPr>
            <w:rFonts w:ascii="Verdana" w:hAnsi="Verdana"/>
            <w:sz w:val="20"/>
            <w:szCs w:val="20"/>
          </w:rPr>
          <w:t>του ν. 4412/2016 και των ειδικότερων άρθρων αυτού σχετικά με τις τροποποιήσεις συμβάσεων.</w:t>
        </w:r>
      </w:ins>
      <w:ins w:id="2171" w:author="ΕΥΘΥ" w:date="2018-12-11T10:55:00Z">
        <w:r w:rsidR="00A2658F">
          <w:rPr>
            <w:rFonts w:ascii="Verdana" w:hAnsi="Verdana"/>
            <w:sz w:val="20"/>
            <w:szCs w:val="20"/>
          </w:rPr>
          <w:t xml:space="preserve"> </w:t>
        </w:r>
      </w:ins>
    </w:p>
    <w:p w14:paraId="488C4C88" w14:textId="77777777" w:rsidR="002003FC" w:rsidRPr="002003FC" w:rsidRDefault="002003FC" w:rsidP="00FB1301">
      <w:pPr>
        <w:pStyle w:val="msonospacing0"/>
        <w:spacing w:after="120" w:line="264" w:lineRule="auto"/>
        <w:ind w:left="850" w:hanging="425"/>
        <w:jc w:val="both"/>
        <w:rPr>
          <w:del w:id="2172" w:author="ΕΥΘΥ" w:date="2018-12-10T15:33:00Z"/>
          <w:rFonts w:ascii="Verdana" w:hAnsi="Verdana"/>
          <w:sz w:val="20"/>
          <w:szCs w:val="20"/>
        </w:rPr>
      </w:pPr>
      <w:del w:id="2173" w:author="ΕΥΘΥ" w:date="2018-12-10T15:33:00Z">
        <w:r w:rsidRPr="002003FC">
          <w:rPr>
            <w:rFonts w:ascii="Verdana" w:hAnsi="Verdana"/>
            <w:sz w:val="20"/>
            <w:szCs w:val="20"/>
          </w:rPr>
          <w:delText>(α) η μεταβολή των κύριων συνιστώντων στοιχείων της ή η ουσιώδης τροποποίηση των τεχνικών προδιαγραφών ή η μεταβολή σημαντικών λειτουργικών ή ποιοτικών χαρακτηριστικών των παραδοτέων της σύμβασης ή η κατάργηση ομάδας εργασιών ή παραδοτέου ή άλλου διακριτού μέρους της σύμβασης</w:delText>
        </w:r>
      </w:del>
    </w:p>
    <w:p w14:paraId="4960C9FC" w14:textId="77777777" w:rsidR="002003FC" w:rsidRDefault="002003FC" w:rsidP="00FB1301">
      <w:pPr>
        <w:pStyle w:val="msonospacing0"/>
        <w:spacing w:after="120" w:line="264" w:lineRule="auto"/>
        <w:ind w:left="850" w:hanging="425"/>
        <w:jc w:val="both"/>
        <w:rPr>
          <w:del w:id="2174" w:author="ΕΥΘΥ" w:date="2018-12-10T15:33:00Z"/>
          <w:rFonts w:ascii="Verdana" w:hAnsi="Verdana"/>
          <w:sz w:val="20"/>
          <w:szCs w:val="20"/>
        </w:rPr>
      </w:pPr>
      <w:del w:id="2175" w:author="ΕΥΘΥ" w:date="2018-12-10T15:33:00Z">
        <w:r w:rsidRPr="002003FC">
          <w:rPr>
            <w:rFonts w:ascii="Verdana" w:hAnsi="Verdana"/>
            <w:sz w:val="20"/>
            <w:szCs w:val="20"/>
          </w:rPr>
          <w:delText>(β) η αύξηση ή μείωση του προϋπολογισμού μιας ομάδας εργασιών ή παραδοτέου ή άλλου διακριτού μέρους της σύμβασης άνω του 10% του συνολικού αρχικού προϋπολογισμού της σύμβασης.</w:delText>
        </w:r>
      </w:del>
    </w:p>
    <w:p w14:paraId="359B0F58" w14:textId="77777777" w:rsidR="006B3F18" w:rsidRPr="00F23A9A" w:rsidRDefault="006B3F18">
      <w:pPr>
        <w:pStyle w:val="a"/>
      </w:pPr>
    </w:p>
    <w:p w14:paraId="18A873F8" w14:textId="77777777" w:rsidR="006B3F18" w:rsidRDefault="004F3427">
      <w:pPr>
        <w:pStyle w:val="msonospacing0"/>
        <w:spacing w:after="120" w:line="264" w:lineRule="auto"/>
        <w:jc w:val="center"/>
        <w:rPr>
          <w:rFonts w:ascii="Verdana" w:hAnsi="Verdana"/>
          <w:sz w:val="20"/>
          <w:szCs w:val="20"/>
        </w:rPr>
      </w:pPr>
      <w:r w:rsidRPr="004F3427">
        <w:rPr>
          <w:rFonts w:ascii="Verdana" w:hAnsi="Verdana"/>
          <w:b/>
          <w:sz w:val="20"/>
          <w:szCs w:val="20"/>
        </w:rPr>
        <w:t xml:space="preserve">Τεχνική βοήθεια </w:t>
      </w:r>
      <w:r w:rsidR="00EE6BE3">
        <w:rPr>
          <w:rFonts w:ascii="Verdana" w:hAnsi="Verdana"/>
          <w:b/>
          <w:sz w:val="20"/>
          <w:szCs w:val="20"/>
        </w:rPr>
        <w:t xml:space="preserve">(αφορά στα </w:t>
      </w:r>
      <w:r w:rsidR="00EE6BE3" w:rsidRPr="00EE6BE3">
        <w:rPr>
          <w:rFonts w:ascii="Verdana" w:hAnsi="Verdana"/>
          <w:b/>
          <w:sz w:val="20"/>
          <w:szCs w:val="20"/>
        </w:rPr>
        <w:t>ΕΤΠΑ, ΕΚΤ, Ταμείο Συνοχής</w:t>
      </w:r>
      <w:r w:rsidR="00EE6BE3">
        <w:rPr>
          <w:rFonts w:ascii="Verdana" w:hAnsi="Verdana"/>
          <w:b/>
          <w:sz w:val="20"/>
          <w:szCs w:val="20"/>
        </w:rPr>
        <w:t>)</w:t>
      </w:r>
    </w:p>
    <w:p w14:paraId="0618D9B2" w14:textId="77777777" w:rsidR="006B3F18" w:rsidRDefault="004F3427">
      <w:pPr>
        <w:autoSpaceDE w:val="0"/>
        <w:autoSpaceDN w:val="0"/>
        <w:adjustRightInd w:val="0"/>
        <w:ind w:left="426" w:hanging="426"/>
        <w:jc w:val="both"/>
        <w:rPr>
          <w:del w:id="2176" w:author="ΕΥΘΥ" w:date="2018-12-10T15:33:00Z"/>
          <w:rFonts w:ascii="Verdana" w:hAnsi="Verdana" w:cs="EUAlbertina"/>
          <w:color w:val="000000"/>
          <w:sz w:val="20"/>
          <w:szCs w:val="20"/>
        </w:rPr>
      </w:pPr>
      <w:del w:id="2177" w:author="ΕΥΘΥ" w:date="2018-12-10T15:33:00Z">
        <w:r w:rsidRPr="004F3427">
          <w:rPr>
            <w:rFonts w:ascii="Verdana" w:hAnsi="Verdana" w:cs="EUAlbertina"/>
            <w:color w:val="000000"/>
            <w:sz w:val="20"/>
            <w:szCs w:val="20"/>
          </w:rPr>
          <w:delText xml:space="preserve">1. </w:delText>
        </w:r>
        <w:r w:rsidR="00A354FC" w:rsidRPr="00D02B81">
          <w:rPr>
            <w:rFonts w:ascii="Verdana" w:hAnsi="Verdana" w:cs="EUAlbertina"/>
            <w:color w:val="000000"/>
            <w:sz w:val="20"/>
            <w:szCs w:val="20"/>
          </w:rPr>
          <w:tab/>
        </w:r>
        <w:r w:rsidRPr="004F3427">
          <w:rPr>
            <w:rFonts w:ascii="Verdana" w:hAnsi="Verdana" w:cs="EUAlbertina"/>
            <w:color w:val="000000"/>
            <w:sz w:val="20"/>
            <w:szCs w:val="20"/>
          </w:rPr>
          <w:delText xml:space="preserve">Το ποσό των Ταμείων που διατίθεται για τεχνική συνδρομή περιορίζεται στο 4% του συνολικού ποσού των πιστώσεων των Ταμείων που διατίθενται στα επιχειρησιακά προγράμματα για κάθε κατηγορία περιφέρειας, ανάλογα με την περίπτωση, του στόχου «Επενδύσεις στην ανάπτυξη και την απασχόληση». Τα ειδικά κονδύλια για την ΠΑΝ μπορούν να ληφθούν υπόψη κατά τον υπολογισμό του ορίου του συνολικού ποσού των Ταμείων που διατίθενται για τεχνική συνδρομή. </w:delText>
        </w:r>
        <w:r w:rsidR="00F803C7">
          <w:rPr>
            <w:rFonts w:ascii="Verdana" w:hAnsi="Verdana" w:cs="EUAlbertina"/>
            <w:color w:val="000000"/>
            <w:sz w:val="20"/>
            <w:szCs w:val="20"/>
          </w:rPr>
          <w:delText xml:space="preserve">  </w:delText>
        </w:r>
      </w:del>
    </w:p>
    <w:p w14:paraId="1175B222" w14:textId="77777777" w:rsidR="004756B7" w:rsidRPr="00884B18" w:rsidRDefault="004756B7" w:rsidP="004756B7">
      <w:pPr>
        <w:pStyle w:val="msonospacing0"/>
        <w:spacing w:after="120" w:line="264" w:lineRule="auto"/>
        <w:ind w:left="426" w:hanging="426"/>
        <w:jc w:val="both"/>
        <w:rPr>
          <w:ins w:id="2178" w:author="ΕΥΘΥ" w:date="2018-12-10T15:33:00Z"/>
          <w:rFonts w:ascii="Verdana" w:hAnsi="Verdana" w:cs="EUAlbertina"/>
          <w:color w:val="000000"/>
          <w:sz w:val="20"/>
          <w:szCs w:val="20"/>
        </w:rPr>
      </w:pPr>
      <w:ins w:id="2179" w:author="ΕΥΘΥ" w:date="2018-12-10T15:33:00Z">
        <w:r w:rsidRPr="00884B18">
          <w:rPr>
            <w:rFonts w:ascii="Verdana" w:hAnsi="Verdana" w:cs="EUAlbertina"/>
            <w:color w:val="000000"/>
            <w:sz w:val="20"/>
            <w:szCs w:val="20"/>
          </w:rPr>
          <w:t>1.</w:t>
        </w:r>
        <w:r w:rsidR="00E110AE">
          <w:rPr>
            <w:rFonts w:ascii="Verdana" w:hAnsi="Verdana" w:cs="EUAlbertina"/>
            <w:color w:val="000000"/>
            <w:sz w:val="20"/>
            <w:szCs w:val="20"/>
          </w:rPr>
          <w:t xml:space="preserve"> </w:t>
        </w:r>
        <w:r w:rsidRPr="00884B18">
          <w:rPr>
            <w:rFonts w:ascii="Verdana" w:hAnsi="Verdana" w:cs="EUAlbertina"/>
            <w:color w:val="000000"/>
            <w:sz w:val="20"/>
            <w:szCs w:val="20"/>
          </w:rPr>
          <w:tab/>
        </w:r>
        <w:r>
          <w:rPr>
            <w:rFonts w:ascii="Verdana" w:hAnsi="Verdana" w:cs="EUAlbertina"/>
            <w:color w:val="000000"/>
            <w:sz w:val="20"/>
            <w:szCs w:val="20"/>
          </w:rPr>
          <w:t xml:space="preserve">Η Τεχνική βοήθεια </w:t>
        </w:r>
        <w:r w:rsidRPr="00884B18">
          <w:rPr>
            <w:rFonts w:ascii="Verdana" w:hAnsi="Verdana" w:cs="EUAlbertina"/>
            <w:color w:val="000000"/>
            <w:sz w:val="20"/>
            <w:szCs w:val="20"/>
          </w:rPr>
          <w:t>μπορ</w:t>
        </w:r>
        <w:r>
          <w:rPr>
            <w:rFonts w:ascii="Verdana" w:hAnsi="Verdana" w:cs="EUAlbertina"/>
            <w:color w:val="000000"/>
            <w:sz w:val="20"/>
            <w:szCs w:val="20"/>
          </w:rPr>
          <w:t>εί</w:t>
        </w:r>
        <w:r w:rsidRPr="00884B18">
          <w:rPr>
            <w:rFonts w:ascii="Verdana" w:hAnsi="Verdana" w:cs="EUAlbertina"/>
            <w:color w:val="000000"/>
            <w:sz w:val="20"/>
            <w:szCs w:val="20"/>
          </w:rPr>
          <w:t xml:space="preserve"> να χρηματοδοτ</w:t>
        </w:r>
        <w:r>
          <w:rPr>
            <w:rFonts w:ascii="Verdana" w:hAnsi="Verdana" w:cs="EUAlbertina"/>
            <w:color w:val="000000"/>
            <w:sz w:val="20"/>
            <w:szCs w:val="20"/>
          </w:rPr>
          <w:t>εί</w:t>
        </w:r>
        <w:r w:rsidRPr="00884B18">
          <w:rPr>
            <w:rFonts w:ascii="Verdana" w:hAnsi="Verdana" w:cs="EUAlbertina"/>
            <w:color w:val="000000"/>
            <w:sz w:val="20"/>
            <w:szCs w:val="20"/>
          </w:rPr>
          <w:t xml:space="preserve"> τις δραστηριότητες προπαρασκευής, διαχείρισης, παρακολούθησης, αξιολόγησης, ενημέρωσης και επικοινωνίας, δικτύωσης, επίλυσης </w:t>
        </w:r>
        <w:r w:rsidRPr="00D85471">
          <w:rPr>
            <w:rFonts w:ascii="Verdana" w:hAnsi="Verdana" w:cs="EUAlbertina"/>
            <w:color w:val="000000"/>
            <w:sz w:val="20"/>
            <w:szCs w:val="20"/>
          </w:rPr>
          <w:t>καταγγελιών</w:t>
        </w:r>
        <w:r w:rsidRPr="00884B18">
          <w:rPr>
            <w:rFonts w:ascii="Verdana" w:hAnsi="Verdana" w:cs="EUAlbertina"/>
            <w:color w:val="000000"/>
            <w:sz w:val="20"/>
            <w:szCs w:val="20"/>
          </w:rPr>
          <w:t xml:space="preserve"> και ελέγχου και δημοσιονομικού ελέγχου. </w:t>
        </w:r>
        <w:r>
          <w:rPr>
            <w:rFonts w:ascii="Verdana" w:hAnsi="Verdana" w:cs="EUAlbertina"/>
            <w:color w:val="000000"/>
            <w:sz w:val="20"/>
            <w:szCs w:val="20"/>
          </w:rPr>
          <w:t xml:space="preserve">Επιπλέον, η Τεχνική Βοήθεια </w:t>
        </w:r>
        <w:r w:rsidRPr="00884B18">
          <w:rPr>
            <w:rFonts w:ascii="Verdana" w:hAnsi="Verdana" w:cs="EUAlbertina"/>
            <w:color w:val="000000"/>
            <w:sz w:val="20"/>
            <w:szCs w:val="20"/>
          </w:rPr>
          <w:t>μπορ</w:t>
        </w:r>
        <w:r>
          <w:rPr>
            <w:rFonts w:ascii="Verdana" w:hAnsi="Verdana" w:cs="EUAlbertina"/>
            <w:color w:val="000000"/>
            <w:sz w:val="20"/>
            <w:szCs w:val="20"/>
          </w:rPr>
          <w:t>εί</w:t>
        </w:r>
        <w:r w:rsidRPr="00884B18">
          <w:rPr>
            <w:rFonts w:ascii="Verdana" w:hAnsi="Verdana" w:cs="EUAlbertina"/>
            <w:color w:val="000000"/>
            <w:sz w:val="20"/>
            <w:szCs w:val="20"/>
          </w:rPr>
          <w:t xml:space="preserve"> να χρησιμοποι</w:t>
        </w:r>
        <w:r>
          <w:rPr>
            <w:rFonts w:ascii="Verdana" w:hAnsi="Verdana" w:cs="EUAlbertina"/>
            <w:color w:val="000000"/>
            <w:sz w:val="20"/>
            <w:szCs w:val="20"/>
          </w:rPr>
          <w:t>είται</w:t>
        </w:r>
        <w:r w:rsidRPr="00884B18">
          <w:rPr>
            <w:rFonts w:ascii="Verdana" w:hAnsi="Verdana" w:cs="EUAlbertina"/>
            <w:color w:val="000000"/>
            <w:sz w:val="20"/>
            <w:szCs w:val="20"/>
          </w:rPr>
          <w:t xml:space="preserve"> για την υποστήριξη ενεργειών με σκοπό τη μείωση της διοικητικής επιβάρυνσης των δικαιούχων, περιλαμβανομένων των συστημάτων ηλεκτρονικής ανταλλαγής δεδομένων και μέτρων για την ενίσχυση της ικανότητας των αρχών </w:t>
        </w:r>
        <w:r>
          <w:rPr>
            <w:rFonts w:ascii="Verdana" w:hAnsi="Verdana" w:cs="EUAlbertina"/>
            <w:color w:val="000000"/>
            <w:sz w:val="20"/>
            <w:szCs w:val="20"/>
          </w:rPr>
          <w:t>του ΕΣΠΑ, των Επιχειρησιακών Προγραμμάτων</w:t>
        </w:r>
        <w:r w:rsidRPr="00884B18">
          <w:rPr>
            <w:rFonts w:ascii="Verdana" w:hAnsi="Verdana" w:cs="EUAlbertina"/>
            <w:color w:val="000000"/>
            <w:sz w:val="20"/>
            <w:szCs w:val="20"/>
          </w:rPr>
          <w:t xml:space="preserve"> και των δικαιούχων να διαχειρίζονται και να χρησιμοποιούν </w:t>
        </w:r>
        <w:r>
          <w:rPr>
            <w:rFonts w:ascii="Verdana" w:hAnsi="Verdana" w:cs="EUAlbertina"/>
            <w:color w:val="000000"/>
            <w:sz w:val="20"/>
            <w:szCs w:val="20"/>
          </w:rPr>
          <w:t>τους πόρους των προγραμμάτων. Οι πόροι της Τεχνικής Βοήθειας</w:t>
        </w:r>
        <w:r w:rsidRPr="00884B18">
          <w:rPr>
            <w:rFonts w:ascii="Verdana" w:hAnsi="Verdana" w:cs="EUAlbertina"/>
            <w:color w:val="000000"/>
            <w:sz w:val="20"/>
            <w:szCs w:val="20"/>
          </w:rPr>
          <w:t xml:space="preserve"> μπορούν επίσης να χρησιμοποιούνται για την </w:t>
        </w:r>
        <w:r w:rsidRPr="00F23A9A">
          <w:rPr>
            <w:rFonts w:ascii="Verdana" w:hAnsi="Verdana" w:cs="EUAlbertina"/>
            <w:color w:val="000000"/>
            <w:sz w:val="20"/>
            <w:szCs w:val="20"/>
          </w:rPr>
          <w:t xml:space="preserve">υποστήριξη μέτρων για την ενίσχυση της ικανότητας των σχετικών εταίρων σύμφωνα με το άρθρο 5 παρ. 3 στοιχείο ε) του </w:t>
        </w:r>
        <w:r>
          <w:rPr>
            <w:rFonts w:ascii="Verdana" w:hAnsi="Verdana" w:cs="EUAlbertina"/>
            <w:color w:val="000000"/>
            <w:sz w:val="20"/>
            <w:szCs w:val="20"/>
          </w:rPr>
          <w:t>Καν. 1303/2013</w:t>
        </w:r>
        <w:r w:rsidRPr="00F23A9A">
          <w:rPr>
            <w:rFonts w:ascii="Verdana" w:hAnsi="Verdana" w:cs="EUAlbertina"/>
            <w:color w:val="000000"/>
            <w:sz w:val="20"/>
            <w:szCs w:val="20"/>
          </w:rPr>
          <w:t xml:space="preserve"> και την ανταλλαγή ορθών πρακτικών μεταξύ αυτών. Οι ενέργειες της παρούσας παραγράφου δύνανται να αφορούν προηγούμενες και επόμενες περιόδους προγραμματισμού.</w:t>
        </w:r>
      </w:ins>
    </w:p>
    <w:p w14:paraId="6B3F8F4D" w14:textId="026433F2" w:rsidR="004756B7" w:rsidRPr="00884B18" w:rsidRDefault="004756B7" w:rsidP="004756B7">
      <w:pPr>
        <w:pStyle w:val="msonospacing0"/>
        <w:spacing w:after="120" w:line="264" w:lineRule="auto"/>
        <w:ind w:left="426" w:hanging="426"/>
        <w:jc w:val="both"/>
        <w:rPr>
          <w:ins w:id="2180" w:author="ΕΥΘΥ" w:date="2018-12-10T15:33:00Z"/>
          <w:rFonts w:ascii="Verdana" w:hAnsi="Verdana" w:cs="EUAlbertina"/>
          <w:color w:val="000000"/>
          <w:sz w:val="20"/>
          <w:szCs w:val="20"/>
        </w:rPr>
      </w:pPr>
      <w:r>
        <w:rPr>
          <w:rFonts w:ascii="Verdana" w:hAnsi="Verdana" w:cs="EUAlbertina"/>
          <w:color w:val="000000"/>
          <w:sz w:val="20"/>
          <w:szCs w:val="20"/>
        </w:rPr>
        <w:t>2</w:t>
      </w:r>
      <w:r w:rsidRPr="00884B18">
        <w:rPr>
          <w:rFonts w:ascii="Verdana" w:hAnsi="Verdana" w:cs="EUAlbertina"/>
          <w:color w:val="000000"/>
          <w:sz w:val="20"/>
          <w:szCs w:val="20"/>
        </w:rPr>
        <w:t xml:space="preserve">. </w:t>
      </w:r>
      <w:r>
        <w:rPr>
          <w:rFonts w:ascii="Verdana" w:hAnsi="Verdana" w:cs="EUAlbertina"/>
          <w:color w:val="000000"/>
          <w:sz w:val="20"/>
          <w:szCs w:val="20"/>
        </w:rPr>
        <w:tab/>
      </w:r>
      <w:r w:rsidRPr="00884B18">
        <w:rPr>
          <w:rFonts w:ascii="Verdana" w:hAnsi="Verdana" w:cs="EUAlbertina"/>
          <w:color w:val="000000"/>
          <w:sz w:val="20"/>
          <w:szCs w:val="20"/>
        </w:rPr>
        <w:t xml:space="preserve">Κάθε </w:t>
      </w:r>
      <w:r>
        <w:rPr>
          <w:rFonts w:ascii="Verdana" w:hAnsi="Verdana" w:cs="EUAlbertina"/>
          <w:color w:val="000000"/>
          <w:sz w:val="20"/>
          <w:szCs w:val="20"/>
        </w:rPr>
        <w:t>Ταμείο</w:t>
      </w:r>
      <w:r w:rsidRPr="00884B18">
        <w:rPr>
          <w:rFonts w:ascii="Verdana" w:hAnsi="Verdana" w:cs="EUAlbertina"/>
          <w:color w:val="000000"/>
          <w:sz w:val="20"/>
          <w:szCs w:val="20"/>
        </w:rPr>
        <w:t xml:space="preserve"> μπορεί να στηρίζει πράξεις τεχνικής </w:t>
      </w:r>
      <w:del w:id="2181" w:author="ΕΥΘΥ" w:date="2018-12-10T15:33:00Z">
        <w:r w:rsidR="004F3427" w:rsidRPr="004F3427">
          <w:rPr>
            <w:rFonts w:ascii="Verdana" w:hAnsi="Verdana" w:cs="EUAlbertina"/>
            <w:sz w:val="20"/>
            <w:szCs w:val="20"/>
          </w:rPr>
          <w:delText>συνδρομής</w:delText>
        </w:r>
      </w:del>
      <w:ins w:id="2182" w:author="ΕΥΘΥ" w:date="2018-12-10T15:33:00Z">
        <w:r>
          <w:rPr>
            <w:rFonts w:ascii="Verdana" w:hAnsi="Verdana" w:cs="EUAlbertina"/>
            <w:color w:val="000000"/>
            <w:sz w:val="20"/>
            <w:szCs w:val="20"/>
          </w:rPr>
          <w:t>βοήθειας</w:t>
        </w:r>
      </w:ins>
      <w:r w:rsidRPr="00884B18">
        <w:rPr>
          <w:rFonts w:ascii="Verdana" w:hAnsi="Verdana" w:cs="EUAlbertina"/>
          <w:color w:val="000000"/>
          <w:sz w:val="20"/>
          <w:szCs w:val="20"/>
        </w:rPr>
        <w:t xml:space="preserve"> επιλέξιμες βάσει οποιουδήποτε άλλου </w:t>
      </w:r>
      <w:r>
        <w:rPr>
          <w:rFonts w:ascii="Verdana" w:hAnsi="Verdana" w:cs="EUAlbertina"/>
          <w:color w:val="000000"/>
          <w:sz w:val="20"/>
          <w:szCs w:val="20"/>
        </w:rPr>
        <w:t>Ταμείου</w:t>
      </w:r>
      <w:r w:rsidRPr="00884B18">
        <w:rPr>
          <w:rFonts w:ascii="Verdana" w:hAnsi="Verdana" w:cs="EUAlbertina"/>
          <w:color w:val="000000"/>
          <w:sz w:val="20"/>
          <w:szCs w:val="20"/>
        </w:rPr>
        <w:t>.</w:t>
      </w:r>
    </w:p>
    <w:p w14:paraId="00696BB9" w14:textId="77777777" w:rsidR="004756B7" w:rsidRPr="00884B18" w:rsidRDefault="004756B7" w:rsidP="004756B7">
      <w:pPr>
        <w:pStyle w:val="msonospacing0"/>
        <w:spacing w:after="120" w:line="264" w:lineRule="auto"/>
        <w:ind w:left="426" w:hanging="426"/>
        <w:jc w:val="both"/>
        <w:rPr>
          <w:ins w:id="2183" w:author="ΕΥΘΥ" w:date="2018-12-10T15:33:00Z"/>
          <w:rFonts w:ascii="Verdana" w:hAnsi="Verdana" w:cs="EUAlbertina"/>
          <w:color w:val="000000"/>
          <w:sz w:val="20"/>
          <w:szCs w:val="20"/>
        </w:rPr>
      </w:pPr>
      <w:ins w:id="2184" w:author="ΕΥΘΥ" w:date="2018-12-10T15:33:00Z">
        <w:r>
          <w:rPr>
            <w:rFonts w:ascii="Verdana" w:hAnsi="Verdana" w:cs="EUAlbertina"/>
            <w:color w:val="000000"/>
            <w:sz w:val="20"/>
            <w:szCs w:val="20"/>
          </w:rPr>
          <w:t>3.</w:t>
        </w:r>
        <w:r>
          <w:rPr>
            <w:rFonts w:ascii="Verdana" w:hAnsi="Verdana" w:cs="EUAlbertina"/>
            <w:color w:val="000000"/>
            <w:sz w:val="20"/>
            <w:szCs w:val="20"/>
          </w:rPr>
          <w:tab/>
        </w:r>
        <w:r w:rsidRPr="00884B18">
          <w:rPr>
            <w:rFonts w:ascii="Verdana" w:hAnsi="Verdana" w:cs="EUAlbertina"/>
            <w:color w:val="000000"/>
            <w:sz w:val="20"/>
            <w:szCs w:val="20"/>
          </w:rPr>
          <w:t xml:space="preserve">Οι ειδικοί κανόνες για κάθε Ταμείο μπορούν να προσθέτουν ή να εξαιρούν ενέργειες οι οποίες μπορούν να χρηματοδοτηθούν βάσει της τεχνικής συνδρομής κάθε </w:t>
        </w:r>
        <w:r>
          <w:rPr>
            <w:rFonts w:ascii="Verdana" w:hAnsi="Verdana" w:cs="EUAlbertina"/>
            <w:color w:val="000000"/>
            <w:sz w:val="20"/>
            <w:szCs w:val="20"/>
          </w:rPr>
          <w:t>Ταμείου</w:t>
        </w:r>
        <w:r w:rsidRPr="00884B18">
          <w:rPr>
            <w:rFonts w:ascii="Verdana" w:hAnsi="Verdana" w:cs="EUAlbertina"/>
            <w:color w:val="000000"/>
            <w:sz w:val="20"/>
            <w:szCs w:val="20"/>
          </w:rPr>
          <w:t>.</w:t>
        </w:r>
      </w:ins>
    </w:p>
    <w:p w14:paraId="67563726" w14:textId="71633CA7" w:rsidR="004756B7" w:rsidRPr="00884B18" w:rsidRDefault="004756B7" w:rsidP="004756B7">
      <w:pPr>
        <w:pStyle w:val="msonospacing0"/>
        <w:spacing w:after="120" w:line="264" w:lineRule="auto"/>
        <w:ind w:left="426" w:hanging="426"/>
        <w:jc w:val="both"/>
        <w:rPr>
          <w:rFonts w:ascii="Verdana" w:hAnsi="Verdana" w:cs="EUAlbertina"/>
          <w:color w:val="000000"/>
          <w:sz w:val="20"/>
          <w:szCs w:val="20"/>
        </w:rPr>
      </w:pPr>
      <w:ins w:id="2185" w:author="ΕΥΘΥ" w:date="2018-12-10T15:33:00Z">
        <w:r>
          <w:rPr>
            <w:rFonts w:ascii="Verdana" w:hAnsi="Verdana" w:cs="EUAlbertina"/>
            <w:color w:val="000000"/>
            <w:sz w:val="20"/>
            <w:szCs w:val="20"/>
          </w:rPr>
          <w:t>4</w:t>
        </w:r>
        <w:r w:rsidRPr="00884B18">
          <w:rPr>
            <w:rFonts w:ascii="Verdana" w:hAnsi="Verdana" w:cs="EUAlbertina"/>
            <w:color w:val="000000"/>
            <w:sz w:val="20"/>
            <w:szCs w:val="20"/>
          </w:rPr>
          <w:t xml:space="preserve">. </w:t>
        </w:r>
        <w:r>
          <w:rPr>
            <w:rFonts w:ascii="Verdana" w:hAnsi="Verdana" w:cs="EUAlbertina"/>
            <w:color w:val="000000"/>
            <w:sz w:val="20"/>
            <w:szCs w:val="20"/>
          </w:rPr>
          <w:tab/>
        </w:r>
      </w:ins>
      <w:r w:rsidRPr="00884B18">
        <w:rPr>
          <w:rFonts w:ascii="Verdana" w:hAnsi="Verdana" w:cs="EUAlbertina"/>
          <w:color w:val="000000"/>
          <w:sz w:val="20"/>
          <w:szCs w:val="20"/>
        </w:rPr>
        <w:t xml:space="preserve">Με την επιφύλαξη </w:t>
      </w:r>
      <w:del w:id="2186" w:author="ΕΥΘΥ" w:date="2018-12-10T15:33:00Z">
        <w:r w:rsidR="004F3427" w:rsidRPr="004F3427">
          <w:rPr>
            <w:rFonts w:ascii="Verdana" w:hAnsi="Verdana" w:cs="EUAlbertina"/>
            <w:sz w:val="20"/>
            <w:szCs w:val="20"/>
          </w:rPr>
          <w:delText>της πρώτης παραγράφου, οι πιστώσεις για τεχνική συνδρομή από ένα Ταμείο δεν υπερβαίνουν το 10% των συνολικών πιστώσεων του εν λόγω Ταμείου στα επιχειρησιακά προγράμματα για κάθε κατηγορία περιφέρειας, ανάλογα με την περίπτωση, του στόχου «Επενδύσεις στην ανάπτυξη και την απασχόληση».</w:delText>
        </w:r>
      </w:del>
      <w:ins w:id="2187" w:author="ΕΥΘΥ" w:date="2018-12-10T15:33:00Z">
        <w:r w:rsidRPr="00884B18">
          <w:rPr>
            <w:rFonts w:ascii="Verdana" w:hAnsi="Verdana" w:cs="EUAlbertina"/>
            <w:color w:val="000000"/>
            <w:sz w:val="20"/>
            <w:szCs w:val="20"/>
          </w:rPr>
          <w:t xml:space="preserve">της παραγράφου </w:t>
        </w:r>
        <w:r>
          <w:rPr>
            <w:rFonts w:ascii="Verdana" w:hAnsi="Verdana" w:cs="EUAlbertina"/>
            <w:color w:val="000000"/>
            <w:sz w:val="20"/>
            <w:szCs w:val="20"/>
          </w:rPr>
          <w:t>3</w:t>
        </w:r>
        <w:r w:rsidRPr="00884B18">
          <w:rPr>
            <w:rFonts w:ascii="Verdana" w:hAnsi="Verdana" w:cs="EUAlbertina"/>
            <w:color w:val="000000"/>
            <w:sz w:val="20"/>
            <w:szCs w:val="20"/>
          </w:rPr>
          <w:t xml:space="preserve">, </w:t>
        </w:r>
        <w:r>
          <w:rPr>
            <w:rFonts w:ascii="Verdana" w:hAnsi="Verdana" w:cs="EUAlbertina"/>
            <w:color w:val="000000"/>
            <w:sz w:val="20"/>
            <w:szCs w:val="20"/>
          </w:rPr>
          <w:t xml:space="preserve">οι </w:t>
        </w:r>
        <w:r w:rsidRPr="00884B18">
          <w:rPr>
            <w:rFonts w:ascii="Verdana" w:hAnsi="Verdana" w:cs="EUAlbertina"/>
            <w:color w:val="000000"/>
            <w:sz w:val="20"/>
            <w:szCs w:val="20"/>
          </w:rPr>
          <w:t xml:space="preserve"> ενέργειες που αναφέρονται στην παράγραφο 1 </w:t>
        </w:r>
        <w:r>
          <w:rPr>
            <w:rFonts w:ascii="Verdana" w:hAnsi="Verdana" w:cs="EUAlbertina"/>
            <w:color w:val="000000"/>
            <w:sz w:val="20"/>
            <w:szCs w:val="20"/>
          </w:rPr>
          <w:t xml:space="preserve">δύνανται να ανατίθενται </w:t>
        </w:r>
        <w:r w:rsidRPr="00884B18">
          <w:rPr>
            <w:rFonts w:ascii="Verdana" w:hAnsi="Verdana" w:cs="EUAlbertina"/>
            <w:color w:val="000000"/>
            <w:sz w:val="20"/>
            <w:szCs w:val="20"/>
          </w:rPr>
          <w:t xml:space="preserve">με απευθείας ανάθεση: </w:t>
        </w:r>
      </w:ins>
    </w:p>
    <w:p w14:paraId="27333BE5" w14:textId="77777777" w:rsidR="006B3F18" w:rsidRDefault="004F3427">
      <w:pPr>
        <w:pStyle w:val="Default"/>
        <w:spacing w:after="120" w:line="264" w:lineRule="auto"/>
        <w:ind w:left="426" w:hanging="426"/>
        <w:jc w:val="both"/>
        <w:rPr>
          <w:del w:id="2188" w:author="ΕΥΘΥ" w:date="2018-12-10T15:33:00Z"/>
          <w:rFonts w:ascii="Verdana" w:hAnsi="Verdana" w:cs="EUAlbertina"/>
          <w:sz w:val="20"/>
          <w:szCs w:val="20"/>
        </w:rPr>
      </w:pPr>
      <w:del w:id="2189" w:author="ΕΥΘΥ" w:date="2018-12-10T15:33:00Z">
        <w:r w:rsidRPr="004F3427">
          <w:rPr>
            <w:rFonts w:ascii="Verdana" w:hAnsi="Verdana" w:cs="EUAlbertina"/>
            <w:sz w:val="20"/>
            <w:szCs w:val="20"/>
          </w:rPr>
          <w:delText xml:space="preserve">3. </w:delText>
        </w:r>
        <w:r w:rsidR="00A354FC" w:rsidRPr="00D02B81">
          <w:rPr>
            <w:rFonts w:ascii="Verdana" w:hAnsi="Verdana" w:cs="EUAlbertina"/>
            <w:sz w:val="20"/>
            <w:szCs w:val="20"/>
          </w:rPr>
          <w:tab/>
        </w:r>
        <w:r w:rsidRPr="004F3427">
          <w:rPr>
            <w:rFonts w:ascii="Verdana" w:hAnsi="Verdana" w:cs="EUAlbertina"/>
            <w:sz w:val="20"/>
            <w:szCs w:val="20"/>
          </w:rPr>
          <w:delText xml:space="preserve">Στην περίπτωση των Διαρθρωτικών Ταμείων, όταν οι πιστώσεις που αναφέρονται στην πρώτη παράγραφο χρησιμοποιούνται για τη στήριξη πράξεων τεχνικής συνδρομής που αφορούν περισσότερες από μία κατηγορίες περιφερειών, οι δαπάνες που σχετίζονται με τις πράξεις μπορεί να υλοποιηθούν στο πλαίσιο ενός άξονα προτεραιότητας που συνδυάζει διαφορετικές κατηγορίες περιφερειών και να κατανεμηθούν κατ’ αναλογία λαμβάνοντας υπόψη τις πιστώσεις σε κάθε κατηγορία περιφέρειας ως μερίδιο της συνολικής κατανομής στο κράτος μέλος. </w:delText>
        </w:r>
      </w:del>
    </w:p>
    <w:p w14:paraId="718EADAE" w14:textId="738D790F" w:rsidR="004756B7" w:rsidRPr="00884B18" w:rsidRDefault="004F3427" w:rsidP="004756B7">
      <w:pPr>
        <w:pStyle w:val="msonospacing0"/>
        <w:spacing w:after="120" w:line="264" w:lineRule="auto"/>
        <w:ind w:left="850" w:hanging="425"/>
        <w:jc w:val="both"/>
        <w:rPr>
          <w:ins w:id="2190" w:author="ΕΥΘΥ" w:date="2018-12-10T15:33:00Z"/>
          <w:rFonts w:ascii="Verdana" w:hAnsi="Verdana" w:cs="EUAlbertina"/>
          <w:color w:val="000000"/>
          <w:sz w:val="20"/>
          <w:szCs w:val="20"/>
        </w:rPr>
      </w:pPr>
      <w:del w:id="2191" w:author="ΕΥΘΥ" w:date="2018-12-10T15:33:00Z">
        <w:r w:rsidRPr="004F3427">
          <w:rPr>
            <w:rFonts w:ascii="Verdana" w:hAnsi="Verdana" w:cs="EUAlbertina"/>
            <w:sz w:val="20"/>
            <w:szCs w:val="20"/>
          </w:rPr>
          <w:delText>4</w:delText>
        </w:r>
      </w:del>
      <w:ins w:id="2192" w:author="ΕΥΘΥ" w:date="2018-12-10T15:33:00Z">
        <w:r w:rsidR="004756B7" w:rsidRPr="00884B18">
          <w:rPr>
            <w:rFonts w:ascii="Verdana" w:hAnsi="Verdana" w:cs="EUAlbertina"/>
            <w:color w:val="000000"/>
            <w:sz w:val="20"/>
            <w:szCs w:val="20"/>
          </w:rPr>
          <w:t xml:space="preserve">α) </w:t>
        </w:r>
        <w:r w:rsidR="004756B7">
          <w:rPr>
            <w:rFonts w:ascii="Verdana" w:hAnsi="Verdana" w:cs="EUAlbertina"/>
            <w:color w:val="000000"/>
            <w:sz w:val="20"/>
            <w:szCs w:val="20"/>
          </w:rPr>
          <w:tab/>
        </w:r>
        <w:r w:rsidR="004756B7" w:rsidRPr="00884B18">
          <w:rPr>
            <w:rFonts w:ascii="Verdana" w:hAnsi="Verdana" w:cs="EUAlbertina"/>
            <w:color w:val="000000"/>
            <w:sz w:val="20"/>
            <w:szCs w:val="20"/>
          </w:rPr>
          <w:t>στην ΕΤΕπ</w:t>
        </w:r>
        <w:r w:rsidR="004756B7">
          <w:rPr>
            <w:rFonts w:ascii="Verdana" w:hAnsi="Verdana" w:cs="EUAlbertina"/>
            <w:color w:val="000000"/>
            <w:sz w:val="20"/>
            <w:szCs w:val="20"/>
          </w:rPr>
          <w:t>,</w:t>
        </w:r>
        <w:r w:rsidR="004756B7" w:rsidRPr="00884B18">
          <w:rPr>
            <w:rFonts w:ascii="Verdana" w:hAnsi="Verdana" w:cs="EUAlbertina"/>
            <w:color w:val="000000"/>
            <w:sz w:val="20"/>
            <w:szCs w:val="20"/>
          </w:rPr>
          <w:t xml:space="preserve"> </w:t>
        </w:r>
      </w:ins>
    </w:p>
    <w:p w14:paraId="09A9E4A0" w14:textId="77777777" w:rsidR="004756B7" w:rsidRPr="00884B18" w:rsidRDefault="004756B7" w:rsidP="004756B7">
      <w:pPr>
        <w:pStyle w:val="msonospacing0"/>
        <w:spacing w:after="120" w:line="264" w:lineRule="auto"/>
        <w:ind w:left="850" w:hanging="425"/>
        <w:jc w:val="both"/>
        <w:rPr>
          <w:ins w:id="2193" w:author="ΕΥΘΥ" w:date="2018-12-10T15:33:00Z"/>
          <w:rFonts w:ascii="Verdana" w:hAnsi="Verdana" w:cs="EUAlbertina"/>
          <w:color w:val="000000"/>
          <w:sz w:val="20"/>
          <w:szCs w:val="20"/>
        </w:rPr>
      </w:pPr>
      <w:ins w:id="2194" w:author="ΕΥΘΥ" w:date="2018-12-10T15:33:00Z">
        <w:r w:rsidRPr="00884B18">
          <w:rPr>
            <w:rFonts w:ascii="Verdana" w:hAnsi="Verdana" w:cs="EUAlbertina"/>
            <w:color w:val="000000"/>
            <w:sz w:val="20"/>
            <w:szCs w:val="20"/>
          </w:rPr>
          <w:t xml:space="preserve">β) </w:t>
        </w:r>
        <w:r>
          <w:rPr>
            <w:rFonts w:ascii="Verdana" w:hAnsi="Verdana" w:cs="EUAlbertina"/>
            <w:color w:val="000000"/>
            <w:sz w:val="20"/>
            <w:szCs w:val="20"/>
          </w:rPr>
          <w:tab/>
        </w:r>
        <w:r w:rsidRPr="00884B18">
          <w:rPr>
            <w:rFonts w:ascii="Verdana" w:hAnsi="Verdana" w:cs="EUAlbertina"/>
            <w:color w:val="000000"/>
            <w:sz w:val="20"/>
            <w:szCs w:val="20"/>
          </w:rPr>
          <w:t xml:space="preserve">σε διεθνές χρηματοπιστωτικό ίδρυμα στο οποίο </w:t>
        </w:r>
        <w:r>
          <w:rPr>
            <w:rFonts w:ascii="Verdana" w:hAnsi="Verdana" w:cs="EUAlbertina"/>
            <w:color w:val="000000"/>
            <w:sz w:val="20"/>
            <w:szCs w:val="20"/>
          </w:rPr>
          <w:t>η χώρα</w:t>
        </w:r>
        <w:r w:rsidRPr="00884B18">
          <w:rPr>
            <w:rFonts w:ascii="Verdana" w:hAnsi="Verdana" w:cs="EUAlbertina"/>
            <w:color w:val="000000"/>
            <w:sz w:val="20"/>
            <w:szCs w:val="20"/>
          </w:rPr>
          <w:t xml:space="preserve"> είναι μέτοχος</w:t>
        </w:r>
        <w:r>
          <w:rPr>
            <w:rFonts w:ascii="Verdana" w:hAnsi="Verdana" w:cs="EUAlbertina"/>
            <w:color w:val="000000"/>
            <w:sz w:val="20"/>
            <w:szCs w:val="20"/>
          </w:rPr>
          <w:t>.</w:t>
        </w:r>
        <w:r w:rsidRPr="00884B18">
          <w:rPr>
            <w:rFonts w:ascii="Verdana" w:hAnsi="Verdana" w:cs="EUAlbertina"/>
            <w:color w:val="000000"/>
            <w:sz w:val="20"/>
            <w:szCs w:val="20"/>
          </w:rPr>
          <w:t xml:space="preserve"> </w:t>
        </w:r>
      </w:ins>
    </w:p>
    <w:p w14:paraId="55B47DB4" w14:textId="77777777" w:rsidR="0097388D" w:rsidRDefault="0097388D" w:rsidP="0097388D">
      <w:pPr>
        <w:pStyle w:val="msonospacing0"/>
        <w:spacing w:after="120" w:line="264" w:lineRule="auto"/>
        <w:ind w:left="426" w:hanging="426"/>
        <w:jc w:val="both"/>
        <w:rPr>
          <w:rFonts w:ascii="Verdana" w:hAnsi="Verdana"/>
          <w:sz w:val="20"/>
          <w:szCs w:val="20"/>
        </w:rPr>
      </w:pPr>
      <w:ins w:id="2195" w:author="ΕΥΘΥ" w:date="2018-12-10T15:33:00Z">
        <w:r>
          <w:rPr>
            <w:rFonts w:ascii="Verdana" w:hAnsi="Verdana"/>
            <w:sz w:val="20"/>
            <w:szCs w:val="20"/>
          </w:rPr>
          <w:t>5</w:t>
        </w:r>
      </w:ins>
      <w:r>
        <w:rPr>
          <w:rFonts w:ascii="Verdana" w:hAnsi="Verdana"/>
          <w:sz w:val="20"/>
          <w:szCs w:val="20"/>
        </w:rPr>
        <w:t xml:space="preserve">. </w:t>
      </w:r>
      <w:r>
        <w:rPr>
          <w:rFonts w:ascii="Verdana" w:hAnsi="Verdana"/>
          <w:sz w:val="20"/>
          <w:szCs w:val="20"/>
        </w:rPr>
        <w:tab/>
      </w:r>
      <w:r w:rsidRPr="004F3427">
        <w:rPr>
          <w:rFonts w:ascii="Verdana" w:hAnsi="Verdana"/>
          <w:sz w:val="20"/>
          <w:szCs w:val="20"/>
        </w:rPr>
        <w:t>Οι δαπάνες των Ενδιάμεσων Φορέων, στους οποίους εκχωρούνται αρμοδιότητες διαχείρισης κατηγοριών πράξεων είναι επιλέξιμες.</w:t>
      </w:r>
    </w:p>
    <w:p w14:paraId="08474959" w14:textId="61B5A48A" w:rsidR="0097388D" w:rsidRDefault="004F3427" w:rsidP="0097388D">
      <w:pPr>
        <w:pStyle w:val="CM4"/>
        <w:tabs>
          <w:tab w:val="left" w:pos="709"/>
          <w:tab w:val="left" w:pos="851"/>
        </w:tabs>
        <w:spacing w:before="0" w:after="120" w:line="264" w:lineRule="auto"/>
        <w:ind w:left="426" w:hanging="426"/>
        <w:jc w:val="both"/>
        <w:rPr>
          <w:rFonts w:ascii="Verdana" w:hAnsi="Verdana"/>
          <w:sz w:val="20"/>
          <w:szCs w:val="20"/>
        </w:rPr>
      </w:pPr>
      <w:del w:id="2196" w:author="ΕΥΘΥ" w:date="2018-12-10T15:33:00Z">
        <w:r w:rsidRPr="004F3427">
          <w:rPr>
            <w:rFonts w:ascii="Verdana" w:eastAsia="Times New Roman" w:hAnsi="Verdana" w:cs="Times New Roman"/>
            <w:sz w:val="20"/>
            <w:szCs w:val="20"/>
            <w:lang w:eastAsia="el-GR"/>
          </w:rPr>
          <w:delText>5</w:delText>
        </w:r>
      </w:del>
      <w:ins w:id="2197" w:author="ΕΥΘΥ" w:date="2018-12-10T15:33:00Z">
        <w:r w:rsidR="0097388D">
          <w:rPr>
            <w:rFonts w:ascii="Verdana" w:eastAsia="Times New Roman" w:hAnsi="Verdana" w:cs="Times New Roman"/>
            <w:sz w:val="20"/>
            <w:szCs w:val="20"/>
            <w:lang w:eastAsia="el-GR"/>
          </w:rPr>
          <w:t>6</w:t>
        </w:r>
      </w:ins>
      <w:r w:rsidR="0097388D" w:rsidRPr="004F3427">
        <w:rPr>
          <w:rFonts w:ascii="Verdana" w:eastAsia="Times New Roman" w:hAnsi="Verdana" w:cs="Times New Roman"/>
          <w:sz w:val="20"/>
          <w:szCs w:val="20"/>
          <w:lang w:eastAsia="el-GR"/>
        </w:rPr>
        <w:t xml:space="preserve">. </w:t>
      </w:r>
      <w:r w:rsidR="0097388D" w:rsidRPr="00D02B81">
        <w:rPr>
          <w:rFonts w:ascii="Verdana" w:eastAsia="Times New Roman" w:hAnsi="Verdana" w:cs="Times New Roman"/>
          <w:sz w:val="20"/>
          <w:szCs w:val="20"/>
          <w:lang w:eastAsia="el-GR"/>
        </w:rPr>
        <w:tab/>
      </w:r>
      <w:r w:rsidR="0097388D" w:rsidRPr="004F3427">
        <w:rPr>
          <w:rFonts w:ascii="Verdana" w:hAnsi="Verdana"/>
          <w:sz w:val="20"/>
          <w:szCs w:val="20"/>
        </w:rPr>
        <w:t xml:space="preserve">Οι επιλέξιμες δαπάνες για τις </w:t>
      </w:r>
      <w:r w:rsidR="0097388D" w:rsidRPr="004F3427">
        <w:rPr>
          <w:rFonts w:ascii="Verdana" w:hAnsi="Verdana" w:cs="EUAlbertina"/>
          <w:sz w:val="20"/>
          <w:szCs w:val="20"/>
        </w:rPr>
        <w:t xml:space="preserve">πράξεις τεχνικής συνδρομής </w:t>
      </w:r>
      <w:r w:rsidR="0097388D" w:rsidRPr="004F3427">
        <w:rPr>
          <w:rFonts w:ascii="Verdana" w:hAnsi="Verdana"/>
          <w:sz w:val="20"/>
          <w:szCs w:val="20"/>
        </w:rPr>
        <w:t xml:space="preserve">αφορούν τις ενέργειες </w:t>
      </w:r>
      <w:r w:rsidR="0097388D" w:rsidRPr="004F3427">
        <w:rPr>
          <w:rFonts w:ascii="Verdana" w:hAnsi="Verdana" w:cs="EU Albertina"/>
          <w:color w:val="19161B"/>
          <w:sz w:val="20"/>
          <w:szCs w:val="20"/>
        </w:rPr>
        <w:t>τεχνικής</w:t>
      </w:r>
      <w:r w:rsidR="0097388D" w:rsidRPr="004F3427">
        <w:rPr>
          <w:rFonts w:ascii="Verdana" w:hAnsi="Verdana"/>
          <w:sz w:val="20"/>
          <w:szCs w:val="20"/>
        </w:rPr>
        <w:t xml:space="preserve"> βοήθειας οι οποίες περιέχονται </w:t>
      </w:r>
      <w:del w:id="2198" w:author="ΕΥΘΥ" w:date="2018-12-10T15:33:00Z">
        <w:r w:rsidRPr="004F3427">
          <w:rPr>
            <w:rFonts w:ascii="Verdana" w:hAnsi="Verdana"/>
            <w:sz w:val="20"/>
            <w:szCs w:val="20"/>
          </w:rPr>
          <w:delText>στο παράρτημα του ΠΔ 4/</w:delText>
        </w:r>
        <w:r w:rsidR="00F65172" w:rsidRPr="004F3427">
          <w:rPr>
            <w:rFonts w:ascii="Verdana" w:hAnsi="Verdana"/>
            <w:sz w:val="20"/>
            <w:szCs w:val="20"/>
          </w:rPr>
          <w:delText>200</w:delText>
        </w:r>
        <w:r w:rsidR="00F65172">
          <w:rPr>
            <w:rFonts w:ascii="Verdana" w:hAnsi="Verdana"/>
            <w:sz w:val="20"/>
            <w:szCs w:val="20"/>
          </w:rPr>
          <w:delText>2</w:delText>
        </w:r>
        <w:r w:rsidR="00F65172" w:rsidRPr="004F3427">
          <w:rPr>
            <w:rFonts w:ascii="Verdana" w:hAnsi="Verdana"/>
            <w:sz w:val="20"/>
            <w:szCs w:val="20"/>
          </w:rPr>
          <w:delText xml:space="preserve"> </w:delText>
        </w:r>
        <w:r w:rsidRPr="004F3427">
          <w:rPr>
            <w:rFonts w:ascii="Verdana" w:hAnsi="Verdana"/>
            <w:sz w:val="20"/>
            <w:szCs w:val="20"/>
          </w:rPr>
          <w:delText>(ΦΕΚ 3/Α/14.01.2002) προσαρμοζόμενες αναλόγως για την προγραμματική περίοδο 2014-2020</w:delText>
        </w:r>
        <w:r w:rsidR="004A1A7A">
          <w:rPr>
            <w:rFonts w:ascii="Verdana" w:hAnsi="Verdana"/>
            <w:sz w:val="20"/>
            <w:szCs w:val="20"/>
          </w:rPr>
          <w:delText xml:space="preserve">, και </w:delText>
        </w:r>
      </w:del>
      <w:r w:rsidR="0097388D">
        <w:rPr>
          <w:rFonts w:ascii="Verdana" w:hAnsi="Verdana"/>
          <w:sz w:val="20"/>
          <w:szCs w:val="20"/>
        </w:rPr>
        <w:t>στην Υπουργική Απόφαση της παρ. 5 του άρθρου 48 του ν. 4314/2014, όπως κάθε φορά ισχύει</w:t>
      </w:r>
      <w:del w:id="2199" w:author="ΕΥΘΥ" w:date="2018-12-10T15:33:00Z">
        <w:r w:rsidR="004A1A7A">
          <w:rPr>
            <w:rFonts w:ascii="Verdana" w:hAnsi="Verdana"/>
            <w:sz w:val="20"/>
            <w:szCs w:val="20"/>
          </w:rPr>
          <w:delText>.</w:delText>
        </w:r>
        <w:r w:rsidRPr="004F3427">
          <w:rPr>
            <w:rFonts w:ascii="Verdana" w:hAnsi="Verdana"/>
            <w:sz w:val="20"/>
            <w:szCs w:val="20"/>
          </w:rPr>
          <w:delText>.</w:delText>
        </w:r>
      </w:del>
      <w:ins w:id="2200" w:author="ΕΥΘΥ" w:date="2018-12-10T15:33:00Z">
        <w:r w:rsidR="0097388D">
          <w:rPr>
            <w:rFonts w:ascii="Verdana" w:hAnsi="Verdana"/>
            <w:sz w:val="20"/>
            <w:szCs w:val="20"/>
          </w:rPr>
          <w:t>.</w:t>
        </w:r>
      </w:ins>
    </w:p>
    <w:p w14:paraId="31D57E79" w14:textId="77777777" w:rsidR="00A354FC" w:rsidRPr="004756B7" w:rsidRDefault="00A354FC" w:rsidP="00A354FC">
      <w:pPr>
        <w:pStyle w:val="a"/>
      </w:pPr>
      <w:bookmarkStart w:id="2201" w:name="_Toc423140807"/>
      <w:bookmarkStart w:id="2202" w:name="_Toc423141402"/>
      <w:bookmarkStart w:id="2203" w:name="_Toc423140808"/>
      <w:bookmarkStart w:id="2204" w:name="_Toc423141403"/>
      <w:bookmarkStart w:id="2205" w:name="_Toc423140809"/>
      <w:bookmarkStart w:id="2206" w:name="_Toc423141404"/>
      <w:bookmarkStart w:id="2207" w:name="_Toc423140810"/>
      <w:bookmarkStart w:id="2208" w:name="_Toc423141405"/>
      <w:bookmarkStart w:id="2209" w:name="_Toc423140811"/>
      <w:bookmarkStart w:id="2210" w:name="_Toc423141406"/>
      <w:bookmarkStart w:id="2211" w:name="_Toc423140812"/>
      <w:bookmarkStart w:id="2212" w:name="_Toc423141407"/>
      <w:bookmarkEnd w:id="2201"/>
      <w:bookmarkEnd w:id="2202"/>
      <w:bookmarkEnd w:id="2203"/>
      <w:bookmarkEnd w:id="2204"/>
      <w:bookmarkEnd w:id="2205"/>
      <w:bookmarkEnd w:id="2206"/>
      <w:bookmarkEnd w:id="2207"/>
      <w:bookmarkEnd w:id="2208"/>
      <w:bookmarkEnd w:id="2209"/>
      <w:bookmarkEnd w:id="2210"/>
      <w:bookmarkEnd w:id="2211"/>
      <w:bookmarkEnd w:id="2212"/>
    </w:p>
    <w:p w14:paraId="6661C910" w14:textId="77777777" w:rsidR="006B3F18" w:rsidRPr="004756B7" w:rsidRDefault="004F3427">
      <w:pPr>
        <w:pStyle w:val="msonospacing0"/>
        <w:spacing w:after="120" w:line="264" w:lineRule="auto"/>
        <w:jc w:val="center"/>
        <w:rPr>
          <w:rFonts w:ascii="Verdana" w:hAnsi="Verdana"/>
          <w:b/>
          <w:sz w:val="20"/>
          <w:szCs w:val="20"/>
        </w:rPr>
      </w:pPr>
      <w:r w:rsidRPr="004756B7">
        <w:rPr>
          <w:rFonts w:ascii="Verdana" w:hAnsi="Verdana"/>
          <w:b/>
          <w:sz w:val="20"/>
          <w:szCs w:val="20"/>
        </w:rPr>
        <w:t>Τεκμηρίωση επιλέξιμων δαπανών και διαθεσιμότητα</w:t>
      </w:r>
      <w:r w:rsidR="00FB1301" w:rsidRPr="004756B7">
        <w:rPr>
          <w:rFonts w:ascii="Verdana" w:hAnsi="Verdana"/>
          <w:b/>
          <w:sz w:val="20"/>
          <w:szCs w:val="20"/>
        </w:rPr>
        <w:t xml:space="preserve"> </w:t>
      </w:r>
      <w:r w:rsidRPr="004756B7">
        <w:rPr>
          <w:rFonts w:ascii="Verdana" w:hAnsi="Verdana"/>
          <w:b/>
          <w:sz w:val="20"/>
          <w:szCs w:val="20"/>
        </w:rPr>
        <w:t>εγγράφων</w:t>
      </w:r>
    </w:p>
    <w:p w14:paraId="506B543C" w14:textId="10761CE0" w:rsidR="006B3F18" w:rsidRPr="0097388D" w:rsidRDefault="004F3427" w:rsidP="009E1234">
      <w:pPr>
        <w:pStyle w:val="msonospacing0"/>
        <w:spacing w:after="120" w:line="264" w:lineRule="auto"/>
        <w:ind w:left="426" w:hanging="426"/>
        <w:jc w:val="both"/>
        <w:rPr>
          <w:rFonts w:ascii="Verdana" w:hAnsi="Verdana" w:cs="EUAlbertina"/>
          <w:sz w:val="20"/>
          <w:szCs w:val="20"/>
        </w:rPr>
      </w:pPr>
      <w:r w:rsidRPr="004756B7">
        <w:rPr>
          <w:rFonts w:ascii="Verdana" w:hAnsi="Verdana"/>
          <w:sz w:val="20"/>
          <w:szCs w:val="20"/>
        </w:rPr>
        <w:t xml:space="preserve">1. </w:t>
      </w:r>
      <w:r w:rsidR="00DB74EB" w:rsidRPr="004756B7">
        <w:rPr>
          <w:rFonts w:ascii="Verdana" w:hAnsi="Verdana"/>
          <w:sz w:val="20"/>
          <w:szCs w:val="20"/>
        </w:rPr>
        <w:tab/>
      </w:r>
      <w:r w:rsidRPr="0097388D">
        <w:rPr>
          <w:rFonts w:ascii="Verdana" w:hAnsi="Verdana"/>
          <w:sz w:val="20"/>
          <w:szCs w:val="20"/>
        </w:rPr>
        <w:t xml:space="preserve">Οι επιλέξιμες δαπάνες που περιλαμβάνονται σε αίτηση πληρωμής </w:t>
      </w:r>
      <w:r w:rsidR="009E1234" w:rsidRPr="0097388D">
        <w:rPr>
          <w:rFonts w:ascii="Verdana" w:hAnsi="Verdana"/>
          <w:sz w:val="20"/>
          <w:szCs w:val="20"/>
        </w:rPr>
        <w:t>για τα Ταμεία</w:t>
      </w:r>
      <w:r w:rsidR="00641132" w:rsidRPr="0097388D">
        <w:rPr>
          <w:rFonts w:ascii="Verdana" w:hAnsi="Verdana"/>
          <w:sz w:val="20"/>
          <w:szCs w:val="20"/>
        </w:rPr>
        <w:t xml:space="preserve"> </w:t>
      </w:r>
      <w:ins w:id="2213" w:author="ΕΥΘΥ" w:date="2018-12-10T15:33:00Z">
        <w:r w:rsidR="00641132" w:rsidRPr="0097388D">
          <w:rPr>
            <w:rFonts w:ascii="Verdana" w:hAnsi="Verdana"/>
            <w:sz w:val="20"/>
            <w:szCs w:val="20"/>
          </w:rPr>
          <w:t>(ΕΤΠΑ, ΕΚΤ, Ταμείο Συνοχής, ΕΤΘΑ)</w:t>
        </w:r>
        <w:r w:rsidR="009E1234" w:rsidRPr="0097388D">
          <w:rPr>
            <w:rFonts w:ascii="Verdana" w:hAnsi="Verdana"/>
            <w:sz w:val="20"/>
            <w:szCs w:val="20"/>
          </w:rPr>
          <w:t xml:space="preserve"> </w:t>
        </w:r>
      </w:ins>
      <w:r w:rsidRPr="0097388D">
        <w:rPr>
          <w:rFonts w:ascii="Verdana" w:hAnsi="Verdana" w:cs="EUAlbertina"/>
          <w:sz w:val="20"/>
          <w:szCs w:val="20"/>
        </w:rPr>
        <w:t xml:space="preserve">τεκμηριώνονται από εξοφλημένα τιμολόγια ή λογιστικά έγγραφα ισοδύναμης αποδεικτικής αξίας, </w:t>
      </w:r>
      <w:r w:rsidR="0097388D" w:rsidRPr="0097388D">
        <w:rPr>
          <w:rFonts w:ascii="Verdana" w:hAnsi="Verdana" w:cs="EUAlbertina"/>
          <w:sz w:val="20"/>
          <w:szCs w:val="20"/>
        </w:rPr>
        <w:t xml:space="preserve">εκτός από τις </w:t>
      </w:r>
      <w:del w:id="2214" w:author="ΕΥΘΥ" w:date="2018-12-10T15:33:00Z">
        <w:r w:rsidR="00967A39">
          <w:rPr>
            <w:rFonts w:ascii="Verdana" w:hAnsi="Verdana" w:cs="EUAlbertina"/>
            <w:color w:val="000000"/>
            <w:sz w:val="20"/>
            <w:szCs w:val="20"/>
          </w:rPr>
          <w:delText>κάτωθι</w:delText>
        </w:r>
      </w:del>
      <w:ins w:id="2215" w:author="ΕΥΘΥ" w:date="2018-12-10T15:33:00Z">
        <w:r w:rsidR="0097388D" w:rsidRPr="0097388D">
          <w:rPr>
            <w:rFonts w:ascii="Verdana" w:hAnsi="Verdana" w:cs="EUAlbertina"/>
            <w:sz w:val="20"/>
            <w:szCs w:val="20"/>
          </w:rPr>
          <w:t>ακόλουθες</w:t>
        </w:r>
      </w:ins>
      <w:r w:rsidR="0097388D" w:rsidRPr="0097388D">
        <w:rPr>
          <w:rFonts w:ascii="Verdana" w:hAnsi="Verdana" w:cs="EUAlbertina"/>
          <w:sz w:val="20"/>
          <w:szCs w:val="20"/>
        </w:rPr>
        <w:t xml:space="preserve"> </w:t>
      </w:r>
      <w:r w:rsidR="00AF41C2" w:rsidRPr="0097388D">
        <w:rPr>
          <w:rFonts w:ascii="Verdana" w:hAnsi="Verdana" w:cs="EUAlbertina"/>
          <w:sz w:val="20"/>
          <w:szCs w:val="20"/>
        </w:rPr>
        <w:t>μορφές στήριξης</w:t>
      </w:r>
      <w:r w:rsidR="00967A39" w:rsidRPr="0097388D">
        <w:rPr>
          <w:rFonts w:ascii="Verdana" w:hAnsi="Verdana" w:cs="EUAlbertina"/>
          <w:sz w:val="20"/>
          <w:szCs w:val="20"/>
        </w:rPr>
        <w:t>:</w:t>
      </w:r>
    </w:p>
    <w:p w14:paraId="408B7171" w14:textId="77777777" w:rsidR="0097388D" w:rsidRDefault="0097388D" w:rsidP="0097388D">
      <w:pPr>
        <w:pStyle w:val="msonospacing0"/>
        <w:numPr>
          <w:ilvl w:val="0"/>
          <w:numId w:val="4"/>
        </w:numPr>
        <w:spacing w:after="120" w:line="264" w:lineRule="auto"/>
        <w:ind w:left="786"/>
        <w:jc w:val="both"/>
        <w:rPr>
          <w:ins w:id="2216" w:author="ΕΥΘΥ" w:date="2018-12-10T15:33:00Z"/>
          <w:rFonts w:ascii="Verdana" w:hAnsi="Verdana" w:cstheme="minorHAnsi"/>
          <w:sz w:val="20"/>
          <w:szCs w:val="20"/>
        </w:rPr>
      </w:pPr>
      <w:ins w:id="2217" w:author="ΕΥΘΥ" w:date="2018-12-10T15:33:00Z">
        <w:r w:rsidRPr="0097388D">
          <w:rPr>
            <w:rFonts w:ascii="Verdana" w:hAnsi="Verdana" w:cstheme="minorHAnsi"/>
            <w:sz w:val="20"/>
            <w:szCs w:val="20"/>
          </w:rPr>
          <w:t>χρηματοδότηση που δεν συνδέεται με τις δαπάνες, αλλά βασίζεται στην εκπλήρωση προϋποθέσεων ή στην επίτευξη στόχων των προγραμμάτων, σύμφωνα με το άρθρο 10 παρ. 1 στοιχείο (ε).</w:t>
        </w:r>
      </w:ins>
    </w:p>
    <w:p w14:paraId="408BC841" w14:textId="77777777" w:rsidR="0097388D" w:rsidRPr="00473192" w:rsidRDefault="0097388D" w:rsidP="0097388D">
      <w:pPr>
        <w:pStyle w:val="msonospacing0"/>
        <w:numPr>
          <w:ilvl w:val="0"/>
          <w:numId w:val="4"/>
        </w:numPr>
        <w:spacing w:after="120" w:line="264" w:lineRule="auto"/>
        <w:ind w:left="786"/>
        <w:jc w:val="both"/>
        <w:rPr>
          <w:ins w:id="2218" w:author="ΕΥΘΥ" w:date="2018-12-10T15:33:00Z"/>
          <w:rFonts w:ascii="Verdana" w:hAnsi="Verdana" w:cstheme="minorHAnsi"/>
          <w:sz w:val="20"/>
          <w:szCs w:val="20"/>
        </w:rPr>
      </w:pPr>
      <w:ins w:id="2219" w:author="ΕΥΘΥ" w:date="2018-12-10T15:33:00Z">
        <w:r w:rsidRPr="00473192">
          <w:rPr>
            <w:rFonts w:ascii="Verdana" w:hAnsi="Verdana" w:cstheme="minorHAnsi"/>
            <w:sz w:val="20"/>
            <w:szCs w:val="20"/>
          </w:rPr>
          <w:t xml:space="preserve">αμοιβές προσωπικού σύμφωνα με το άρθρο 12 παρ. </w:t>
        </w:r>
        <w:r w:rsidR="00473192" w:rsidRPr="00473192">
          <w:rPr>
            <w:rFonts w:ascii="Verdana" w:hAnsi="Verdana" w:cstheme="minorHAnsi"/>
            <w:sz w:val="20"/>
            <w:szCs w:val="20"/>
          </w:rPr>
          <w:t>8 και 12.</w:t>
        </w:r>
      </w:ins>
    </w:p>
    <w:p w14:paraId="4D8E3509" w14:textId="77777777" w:rsidR="00C64924" w:rsidRPr="0097388D" w:rsidRDefault="0097388D" w:rsidP="00BF1F2A">
      <w:pPr>
        <w:pStyle w:val="msonospacing0"/>
        <w:numPr>
          <w:ilvl w:val="0"/>
          <w:numId w:val="4"/>
        </w:numPr>
        <w:spacing w:after="120" w:line="264" w:lineRule="auto"/>
        <w:ind w:left="786"/>
        <w:jc w:val="both"/>
        <w:rPr>
          <w:rFonts w:ascii="Verdana" w:hAnsi="Verdana" w:cs="EUAlbertina"/>
          <w:sz w:val="20"/>
          <w:szCs w:val="20"/>
        </w:rPr>
      </w:pPr>
      <w:r w:rsidRPr="0097388D">
        <w:rPr>
          <w:rFonts w:ascii="Verdana" w:hAnsi="Verdana" w:cstheme="minorHAnsi"/>
          <w:color w:val="000000"/>
          <w:sz w:val="20"/>
          <w:szCs w:val="20"/>
        </w:rPr>
        <w:t>εισφορές σε είδος σύμφωνα με το άρθρο 14</w:t>
      </w:r>
      <w:r w:rsidR="00C04648" w:rsidRPr="0097388D">
        <w:rPr>
          <w:rFonts w:ascii="Verdana" w:hAnsi="Verdana" w:cs="EUAlbertina"/>
          <w:sz w:val="20"/>
          <w:szCs w:val="20"/>
        </w:rPr>
        <w:t>,</w:t>
      </w:r>
    </w:p>
    <w:p w14:paraId="639588C9" w14:textId="77777777" w:rsidR="0097388D" w:rsidRDefault="0097388D" w:rsidP="0097388D">
      <w:pPr>
        <w:pStyle w:val="msonospacing0"/>
        <w:numPr>
          <w:ilvl w:val="0"/>
          <w:numId w:val="4"/>
        </w:numPr>
        <w:spacing w:after="120" w:line="264" w:lineRule="auto"/>
        <w:ind w:left="786"/>
        <w:jc w:val="both"/>
        <w:rPr>
          <w:ins w:id="2220" w:author="ΕΥΘΥ" w:date="2018-12-10T15:33:00Z"/>
          <w:rFonts w:ascii="Verdana" w:hAnsi="Verdana" w:cstheme="minorHAnsi"/>
          <w:sz w:val="20"/>
          <w:szCs w:val="20"/>
        </w:rPr>
      </w:pPr>
      <w:ins w:id="2221" w:author="ΕΥΘΥ" w:date="2018-12-10T15:33:00Z">
        <w:r>
          <w:rPr>
            <w:rFonts w:ascii="Verdana" w:hAnsi="Verdana" w:cstheme="minorHAnsi"/>
            <w:sz w:val="20"/>
            <w:szCs w:val="20"/>
          </w:rPr>
          <w:t xml:space="preserve">εφαρμοζόμενες </w:t>
        </w:r>
      </w:ins>
      <w:r>
        <w:rPr>
          <w:rFonts w:ascii="Verdana" w:hAnsi="Verdana" w:cstheme="minorHAnsi"/>
          <w:sz w:val="20"/>
          <w:szCs w:val="20"/>
        </w:rPr>
        <w:t xml:space="preserve">επιλογές απλοποιημένου κόστους σύμφωνα με </w:t>
      </w:r>
      <w:ins w:id="2222" w:author="ΕΥΘΥ" w:date="2018-12-10T15:33:00Z">
        <w:r>
          <w:rPr>
            <w:rFonts w:ascii="Verdana" w:hAnsi="Verdana" w:cstheme="minorHAnsi"/>
            <w:sz w:val="20"/>
            <w:szCs w:val="20"/>
          </w:rPr>
          <w:t xml:space="preserve">τα άρθρα 25 και 25Α, </w:t>
        </w:r>
      </w:ins>
    </w:p>
    <w:p w14:paraId="7AAD8426" w14:textId="5C4B4F10" w:rsidR="0097388D" w:rsidRDefault="0097388D" w:rsidP="0097388D">
      <w:pPr>
        <w:pStyle w:val="msonospacing0"/>
        <w:numPr>
          <w:ilvl w:val="0"/>
          <w:numId w:val="4"/>
        </w:numPr>
        <w:spacing w:after="120" w:line="264" w:lineRule="auto"/>
        <w:ind w:left="786"/>
        <w:jc w:val="both"/>
        <w:rPr>
          <w:rFonts w:ascii="Verdana" w:hAnsi="Verdana" w:cstheme="minorHAnsi"/>
          <w:sz w:val="20"/>
          <w:szCs w:val="20"/>
        </w:rPr>
      </w:pPr>
      <w:ins w:id="2223" w:author="ΕΥΘΥ" w:date="2018-12-10T15:33:00Z">
        <w:r>
          <w:rPr>
            <w:rFonts w:ascii="Verdana" w:hAnsi="Verdana" w:cstheme="minorHAnsi"/>
            <w:sz w:val="20"/>
            <w:szCs w:val="20"/>
          </w:rPr>
          <w:t xml:space="preserve">επιλογές απλοποιημένου κόστους που προσδιορίζονται σύμφωνα σε </w:t>
        </w:r>
        <w:proofErr w:type="spellStart"/>
        <w:r>
          <w:rPr>
            <w:rFonts w:ascii="Verdana" w:hAnsi="Verdana" w:cstheme="minorHAnsi"/>
            <w:sz w:val="20"/>
            <w:szCs w:val="20"/>
          </w:rPr>
          <w:t>κατ΄εξουσιοδότηση</w:t>
        </w:r>
        <w:proofErr w:type="spellEnd"/>
        <w:r>
          <w:rPr>
            <w:rFonts w:ascii="Verdana" w:hAnsi="Verdana" w:cstheme="minorHAnsi"/>
            <w:sz w:val="20"/>
            <w:szCs w:val="20"/>
          </w:rPr>
          <w:t xml:space="preserve"> Καν. </w:t>
        </w:r>
        <w:r w:rsidR="00473192">
          <w:rPr>
            <w:rFonts w:ascii="Verdana" w:hAnsi="Verdana" w:cstheme="minorHAnsi"/>
            <w:sz w:val="20"/>
            <w:szCs w:val="20"/>
          </w:rPr>
          <w:t>τ</w:t>
        </w:r>
        <w:r>
          <w:rPr>
            <w:rFonts w:ascii="Verdana" w:hAnsi="Verdana" w:cstheme="minorHAnsi"/>
            <w:sz w:val="20"/>
            <w:szCs w:val="20"/>
          </w:rPr>
          <w:t xml:space="preserve">ης ΕΕ σύμφωνα με </w:t>
        </w:r>
      </w:ins>
      <w:r>
        <w:rPr>
          <w:rFonts w:ascii="Verdana" w:hAnsi="Verdana" w:cstheme="minorHAnsi"/>
          <w:sz w:val="20"/>
          <w:szCs w:val="20"/>
        </w:rPr>
        <w:t xml:space="preserve">το άρθρο </w:t>
      </w:r>
      <w:del w:id="2224" w:author="ΕΥΘΥ" w:date="2018-12-10T15:33:00Z">
        <w:r w:rsidR="00C64924" w:rsidRPr="00C64924">
          <w:rPr>
            <w:rFonts w:ascii="Verdana" w:hAnsi="Verdana" w:cs="EUAlbertina"/>
            <w:color w:val="000000"/>
            <w:sz w:val="20"/>
            <w:szCs w:val="20"/>
          </w:rPr>
          <w:delText xml:space="preserve">10 παρ. </w:delText>
        </w:r>
      </w:del>
      <w:ins w:id="2225" w:author="ΕΥΘΥ" w:date="2018-12-10T15:33:00Z">
        <w:r>
          <w:rPr>
            <w:rFonts w:ascii="Verdana" w:hAnsi="Verdana" w:cstheme="minorHAnsi"/>
            <w:sz w:val="20"/>
            <w:szCs w:val="20"/>
          </w:rPr>
          <w:t>14.</w:t>
        </w:r>
      </w:ins>
      <w:r>
        <w:rPr>
          <w:rFonts w:ascii="Verdana" w:hAnsi="Verdana" w:cstheme="minorHAnsi"/>
          <w:sz w:val="20"/>
          <w:szCs w:val="20"/>
        </w:rPr>
        <w:t xml:space="preserve">1 </w:t>
      </w:r>
      <w:del w:id="2226" w:author="ΕΥΘΥ" w:date="2018-12-10T15:33:00Z">
        <w:r w:rsidR="00C64924" w:rsidRPr="00C64924">
          <w:rPr>
            <w:rFonts w:ascii="Verdana" w:hAnsi="Verdana" w:cs="EUAlbertina"/>
            <w:color w:val="000000"/>
            <w:sz w:val="20"/>
            <w:szCs w:val="20"/>
          </w:rPr>
          <w:delText xml:space="preserve">στοιχεία </w:delText>
        </w:r>
        <w:r w:rsidR="004F3427" w:rsidRPr="00C64924">
          <w:rPr>
            <w:rFonts w:ascii="Verdana" w:hAnsi="Verdana" w:cs="EUAlbertina"/>
            <w:color w:val="000000"/>
            <w:sz w:val="20"/>
            <w:szCs w:val="20"/>
          </w:rPr>
          <w:delText>(β), (γ) και (δ)</w:delText>
        </w:r>
        <w:r w:rsidR="00C04648">
          <w:rPr>
            <w:rFonts w:ascii="Verdana" w:hAnsi="Verdana" w:cs="EUAlbertina"/>
            <w:color w:val="000000"/>
            <w:sz w:val="20"/>
            <w:szCs w:val="20"/>
          </w:rPr>
          <w:delText>,</w:delText>
        </w:r>
      </w:del>
      <w:ins w:id="2227" w:author="ΕΥΘΥ" w:date="2018-12-10T15:33:00Z">
        <w:r>
          <w:rPr>
            <w:rFonts w:ascii="Verdana" w:hAnsi="Verdana" w:cstheme="minorHAnsi"/>
            <w:sz w:val="20"/>
            <w:szCs w:val="20"/>
          </w:rPr>
          <w:t>του Καν. 1304/2013.</w:t>
        </w:r>
      </w:ins>
    </w:p>
    <w:p w14:paraId="6DB38CAE" w14:textId="392C6C69" w:rsidR="006B3F18" w:rsidRPr="0097388D" w:rsidRDefault="004F3427">
      <w:pPr>
        <w:pStyle w:val="msonospacing0"/>
        <w:spacing w:after="120" w:line="264" w:lineRule="auto"/>
        <w:ind w:left="426"/>
        <w:jc w:val="both"/>
        <w:rPr>
          <w:rFonts w:ascii="Verdana" w:hAnsi="Verdana" w:cs="EUAlbertina"/>
          <w:sz w:val="20"/>
          <w:szCs w:val="20"/>
        </w:rPr>
      </w:pPr>
      <w:r w:rsidRPr="0097388D">
        <w:rPr>
          <w:rFonts w:ascii="Verdana" w:hAnsi="Verdana" w:cs="EUAlbertina"/>
          <w:sz w:val="20"/>
          <w:szCs w:val="20"/>
        </w:rPr>
        <w:t xml:space="preserve">για τις οποίες τα ποσά που περιλαμβάνονται σε μια αίτηση πληρωμής είναι </w:t>
      </w:r>
      <w:del w:id="2228" w:author="ΕΥΘΥ" w:date="2018-12-10T15:33:00Z">
        <w:r w:rsidRPr="004F3427">
          <w:rPr>
            <w:rFonts w:ascii="Verdana" w:hAnsi="Verdana" w:cs="EUAlbertina"/>
            <w:color w:val="000000"/>
            <w:sz w:val="20"/>
            <w:szCs w:val="20"/>
          </w:rPr>
          <w:delText>τα κόστη</w:delText>
        </w:r>
      </w:del>
      <w:ins w:id="2229" w:author="ΕΥΘΥ" w:date="2018-12-10T15:33:00Z">
        <w:r w:rsidR="00641132" w:rsidRPr="0097388D">
          <w:rPr>
            <w:rFonts w:ascii="Verdana" w:hAnsi="Verdana" w:cs="EUAlbertina"/>
            <w:sz w:val="20"/>
            <w:szCs w:val="20"/>
          </w:rPr>
          <w:t>οι δαπάνες</w:t>
        </w:r>
      </w:ins>
      <w:r w:rsidRPr="0097388D">
        <w:rPr>
          <w:rFonts w:ascii="Verdana" w:hAnsi="Verdana" w:cs="EUAlbertina"/>
          <w:sz w:val="20"/>
          <w:szCs w:val="20"/>
        </w:rPr>
        <w:t xml:space="preserve"> που υπολογίζονται σύμφωνα με την εφαρμοζόμενη </w:t>
      </w:r>
      <w:del w:id="2230" w:author="ΕΥΘΥ" w:date="2018-12-10T15:33:00Z">
        <w:r w:rsidRPr="004F3427">
          <w:rPr>
            <w:rFonts w:ascii="Verdana" w:hAnsi="Verdana" w:cs="EUAlbertina"/>
            <w:color w:val="000000"/>
            <w:sz w:val="20"/>
            <w:szCs w:val="20"/>
          </w:rPr>
          <w:delText>βάση.</w:delText>
        </w:r>
      </w:del>
      <w:ins w:id="2231" w:author="ΕΥΘΥ" w:date="2018-12-10T15:33:00Z">
        <w:r w:rsidR="0097388D" w:rsidRPr="0097388D">
          <w:rPr>
            <w:rFonts w:ascii="Verdana" w:hAnsi="Verdana" w:cstheme="minorHAnsi"/>
            <w:color w:val="000000"/>
            <w:sz w:val="20"/>
            <w:szCs w:val="20"/>
          </w:rPr>
          <w:t>μορφή στήριξης</w:t>
        </w:r>
        <w:r w:rsidRPr="0097388D">
          <w:rPr>
            <w:rFonts w:ascii="Verdana" w:hAnsi="Verdana" w:cs="EUAlbertina"/>
            <w:sz w:val="20"/>
            <w:szCs w:val="20"/>
          </w:rPr>
          <w:t>.</w:t>
        </w:r>
        <w:r w:rsidR="008631EB" w:rsidRPr="0097388D">
          <w:rPr>
            <w:rFonts w:ascii="Verdana" w:hAnsi="Verdana" w:cs="EUAlbertina"/>
            <w:sz w:val="20"/>
            <w:szCs w:val="20"/>
          </w:rPr>
          <w:t xml:space="preserve"> </w:t>
        </w:r>
      </w:ins>
    </w:p>
    <w:p w14:paraId="1C28D830" w14:textId="77777777" w:rsidR="00C64924" w:rsidRPr="00C64924" w:rsidRDefault="00C64924" w:rsidP="00C64924">
      <w:pPr>
        <w:pStyle w:val="msonospacing0"/>
        <w:spacing w:after="120" w:line="264" w:lineRule="auto"/>
        <w:ind w:left="426" w:hanging="426"/>
        <w:jc w:val="both"/>
        <w:rPr>
          <w:rFonts w:ascii="Verdana" w:hAnsi="Verdana"/>
          <w:sz w:val="20"/>
          <w:szCs w:val="20"/>
        </w:rPr>
      </w:pPr>
      <w:r>
        <w:rPr>
          <w:rFonts w:ascii="Verdana" w:hAnsi="Verdana"/>
          <w:sz w:val="20"/>
          <w:szCs w:val="20"/>
        </w:rPr>
        <w:t xml:space="preserve">2. </w:t>
      </w:r>
      <w:r w:rsidR="00F33714">
        <w:rPr>
          <w:rFonts w:ascii="Verdana" w:hAnsi="Verdana"/>
          <w:sz w:val="20"/>
          <w:szCs w:val="20"/>
        </w:rPr>
        <w:tab/>
      </w:r>
      <w:r w:rsidRPr="00C64924">
        <w:rPr>
          <w:rFonts w:ascii="Verdana" w:hAnsi="Verdana"/>
          <w:sz w:val="20"/>
          <w:szCs w:val="20"/>
        </w:rPr>
        <w:t>Με εξαίρεση επιλογές απλοποιημένων δαπανών που δύναται να εφαρμοστούν χωρίς εκ των προτέρων υπολογισμό</w:t>
      </w:r>
      <w:r w:rsidR="00891E7A">
        <w:rPr>
          <w:rFonts w:ascii="Verdana" w:hAnsi="Verdana"/>
          <w:sz w:val="20"/>
          <w:szCs w:val="20"/>
        </w:rPr>
        <w:t xml:space="preserve">, </w:t>
      </w:r>
      <w:r w:rsidR="00891E7A" w:rsidRPr="00FA47FA">
        <w:rPr>
          <w:rFonts w:ascii="Verdana" w:hAnsi="Verdana"/>
          <w:sz w:val="20"/>
          <w:szCs w:val="20"/>
        </w:rPr>
        <w:t>σύμφωνα με τ</w:t>
      </w:r>
      <w:r w:rsidR="00473192">
        <w:rPr>
          <w:rFonts w:ascii="Verdana" w:hAnsi="Verdana"/>
          <w:sz w:val="20"/>
          <w:szCs w:val="20"/>
        </w:rPr>
        <w:t>ο</w:t>
      </w:r>
      <w:r w:rsidR="00891E7A" w:rsidRPr="00FA47FA">
        <w:rPr>
          <w:rFonts w:ascii="Verdana" w:hAnsi="Verdana"/>
          <w:sz w:val="20"/>
          <w:szCs w:val="20"/>
        </w:rPr>
        <w:t xml:space="preserve"> </w:t>
      </w:r>
      <w:r w:rsidRPr="00FA47FA">
        <w:rPr>
          <w:rFonts w:ascii="Verdana" w:hAnsi="Verdana"/>
          <w:sz w:val="20"/>
          <w:szCs w:val="20"/>
        </w:rPr>
        <w:t>άρθρ</w:t>
      </w:r>
      <w:r w:rsidR="00473192">
        <w:rPr>
          <w:rFonts w:ascii="Verdana" w:hAnsi="Verdana"/>
          <w:sz w:val="20"/>
          <w:szCs w:val="20"/>
        </w:rPr>
        <w:t>ο</w:t>
      </w:r>
      <w:r w:rsidRPr="00FA47FA">
        <w:rPr>
          <w:rFonts w:ascii="Verdana" w:hAnsi="Verdana"/>
          <w:sz w:val="20"/>
          <w:szCs w:val="20"/>
        </w:rPr>
        <w:t xml:space="preserve"> 25</w:t>
      </w:r>
      <w:r w:rsidR="00891E7A" w:rsidRPr="00FA47FA">
        <w:rPr>
          <w:rFonts w:ascii="Verdana" w:hAnsi="Verdana"/>
          <w:sz w:val="20"/>
          <w:szCs w:val="20"/>
        </w:rPr>
        <w:t xml:space="preserve"> της παρούσας</w:t>
      </w:r>
      <w:r w:rsidRPr="00FA47FA">
        <w:rPr>
          <w:rFonts w:ascii="Verdana" w:hAnsi="Verdana"/>
          <w:sz w:val="20"/>
          <w:szCs w:val="20"/>
        </w:rPr>
        <w:t>, η</w:t>
      </w:r>
      <w:r w:rsidRPr="00C64924">
        <w:rPr>
          <w:rFonts w:ascii="Verdana" w:hAnsi="Verdana"/>
          <w:sz w:val="20"/>
          <w:szCs w:val="20"/>
        </w:rPr>
        <w:t xml:space="preserve"> μέθοδος υπολογισμού και τα ποσοτικά δεδομένα που χρησιμοποιούνται για τον προσδιορισμό επιλογών απλοποιημένων δαπανών τεκμηριώνονται κατάλληλα. Το αρχείο τεκμηρίωσης αποτελεί τμήμα της διαδρομής ελέγχου και υπόκειται στο πεδίο ελέγχου των αρμόδιων εθνικών και ευρωπαϊκών ελεγκτικών οργάνων. Η τήρηση του σχετικού αρχείου υπόκειται στις απαιτήσεις του άρθρου 140 του Καν. 1303/2013.</w:t>
      </w:r>
    </w:p>
    <w:p w14:paraId="65FA6F58" w14:textId="776C156A" w:rsidR="00E06723" w:rsidRDefault="00C64924" w:rsidP="00204E99">
      <w:pPr>
        <w:pStyle w:val="msonospacing0"/>
        <w:spacing w:after="120" w:line="264" w:lineRule="auto"/>
        <w:ind w:left="426" w:hanging="426"/>
        <w:jc w:val="both"/>
        <w:rPr>
          <w:rFonts w:ascii="Verdana" w:hAnsi="Verdana"/>
          <w:sz w:val="20"/>
          <w:szCs w:val="20"/>
        </w:rPr>
      </w:pPr>
      <w:r>
        <w:rPr>
          <w:rFonts w:ascii="Verdana" w:hAnsi="Verdana"/>
          <w:sz w:val="20"/>
          <w:szCs w:val="20"/>
        </w:rPr>
        <w:t>3</w:t>
      </w:r>
      <w:r w:rsidR="004F3427" w:rsidRPr="004F3427">
        <w:rPr>
          <w:rFonts w:ascii="Verdana" w:hAnsi="Verdana"/>
          <w:sz w:val="20"/>
          <w:szCs w:val="20"/>
        </w:rPr>
        <w:t xml:space="preserve">. </w:t>
      </w:r>
      <w:r w:rsidR="00DB74EB" w:rsidRPr="00D02B81">
        <w:rPr>
          <w:rFonts w:ascii="Verdana" w:hAnsi="Verdana"/>
          <w:sz w:val="20"/>
          <w:szCs w:val="20"/>
        </w:rPr>
        <w:tab/>
      </w:r>
      <w:r w:rsidR="00B413D6">
        <w:rPr>
          <w:rFonts w:ascii="Verdana" w:hAnsi="Verdana"/>
          <w:sz w:val="20"/>
          <w:szCs w:val="20"/>
        </w:rPr>
        <w:t xml:space="preserve">Τα εξοφλημένα τιμολόγια ή λογιστικά έγγραφα ισοδύναμης αποδεικτικής αξίας που αφορούν σε δαπάνες οι οποίες αποζημιώνονται με τις επιλογές απλοποιημένου κόστους του άρθρου 10 παρ. 1 στοιχεία </w:t>
      </w:r>
      <w:r w:rsidR="00B413D6" w:rsidRPr="00B413D6">
        <w:rPr>
          <w:rFonts w:ascii="Verdana" w:hAnsi="Verdana"/>
          <w:sz w:val="20"/>
          <w:szCs w:val="20"/>
        </w:rPr>
        <w:t>β), (γ</w:t>
      </w:r>
      <w:ins w:id="2232" w:author="ΕΥΘΥ" w:date="2018-12-10T15:33:00Z">
        <w:r w:rsidR="00B413D6" w:rsidRPr="00B413D6">
          <w:rPr>
            <w:rFonts w:ascii="Verdana" w:hAnsi="Verdana"/>
            <w:sz w:val="20"/>
            <w:szCs w:val="20"/>
          </w:rPr>
          <w:t>)</w:t>
        </w:r>
        <w:r w:rsidR="00473192">
          <w:rPr>
            <w:rFonts w:ascii="Verdana" w:hAnsi="Verdana"/>
            <w:sz w:val="20"/>
            <w:szCs w:val="20"/>
          </w:rPr>
          <w:t>,</w:t>
        </w:r>
        <w:r w:rsidR="00B413D6" w:rsidRPr="00B413D6">
          <w:rPr>
            <w:rFonts w:ascii="Verdana" w:hAnsi="Verdana"/>
            <w:sz w:val="20"/>
            <w:szCs w:val="20"/>
          </w:rPr>
          <w:t xml:space="preserve"> (δ</w:t>
        </w:r>
      </w:ins>
      <w:r w:rsidR="00B413D6" w:rsidRPr="00B413D6">
        <w:rPr>
          <w:rFonts w:ascii="Verdana" w:hAnsi="Verdana"/>
          <w:sz w:val="20"/>
          <w:szCs w:val="20"/>
        </w:rPr>
        <w:t xml:space="preserve">) </w:t>
      </w:r>
      <w:r w:rsidR="00473192">
        <w:rPr>
          <w:rFonts w:ascii="Verdana" w:hAnsi="Verdana"/>
          <w:sz w:val="20"/>
          <w:szCs w:val="20"/>
        </w:rPr>
        <w:t>και (</w:t>
      </w:r>
      <w:del w:id="2233" w:author="ΕΥΘΥ" w:date="2018-12-10T15:33:00Z">
        <w:r w:rsidR="00B413D6" w:rsidRPr="00B413D6">
          <w:rPr>
            <w:rFonts w:ascii="Verdana" w:hAnsi="Verdana"/>
            <w:sz w:val="20"/>
            <w:szCs w:val="20"/>
          </w:rPr>
          <w:delText>δ</w:delText>
        </w:r>
      </w:del>
      <w:ins w:id="2234" w:author="ΕΥΘΥ" w:date="2018-12-10T15:33:00Z">
        <w:r w:rsidR="00473192">
          <w:rPr>
            <w:rFonts w:ascii="Verdana" w:hAnsi="Verdana"/>
            <w:sz w:val="20"/>
            <w:szCs w:val="20"/>
          </w:rPr>
          <w:t>ε</w:t>
        </w:r>
      </w:ins>
      <w:r w:rsidR="00473192">
        <w:rPr>
          <w:rFonts w:ascii="Verdana" w:hAnsi="Verdana"/>
          <w:sz w:val="20"/>
          <w:szCs w:val="20"/>
        </w:rPr>
        <w:t xml:space="preserve">) </w:t>
      </w:r>
      <w:r w:rsidR="00B413D6">
        <w:rPr>
          <w:rFonts w:ascii="Verdana" w:hAnsi="Verdana"/>
          <w:sz w:val="20"/>
          <w:szCs w:val="20"/>
        </w:rPr>
        <w:t xml:space="preserve">και τηρούνται στο λογιστικό σύστημα του δικαιούχου, δεν αποτελούν αντικείμενο ελέγχου από τα αρμόδια εθνικά και ευρωπαϊκά ελεγκτικά όργανα για την επαλήθευση/έλεγχο της επιλεξιμότητας των σχετικών δαπανών. Τα ως άνω αναφερόμενα έγγραφα είναι δυνατό να αποτελέσουν αντικείμενο ελέγχου στο πλαίσιο οριζόντιων θεματικών ελέγχων π.χ. κανόνων δημοσίων συμβάσεων. </w:t>
      </w:r>
      <w:r w:rsidR="00B413D6" w:rsidRPr="004F3427">
        <w:rPr>
          <w:rFonts w:ascii="Verdana" w:hAnsi="Verdana"/>
          <w:sz w:val="20"/>
          <w:szCs w:val="20"/>
        </w:rPr>
        <w:t xml:space="preserve">Οι δικαιούχοι </w:t>
      </w:r>
      <w:del w:id="2235" w:author="ΕΥΘΥ" w:date="2018-12-10T15:33:00Z">
        <w:r w:rsidR="00B413D6" w:rsidRPr="004F3427">
          <w:rPr>
            <w:rFonts w:ascii="Verdana" w:hAnsi="Verdana"/>
            <w:sz w:val="20"/>
            <w:szCs w:val="20"/>
          </w:rPr>
          <w:delText>σε</w:delText>
        </w:r>
      </w:del>
      <w:r w:rsidR="00B413D6" w:rsidRPr="004F3427">
        <w:rPr>
          <w:rFonts w:ascii="Verdana" w:hAnsi="Verdana"/>
          <w:sz w:val="20"/>
          <w:szCs w:val="20"/>
        </w:rPr>
        <w:t xml:space="preserve"> υποχρεώνονται στην επίδειξη όλων των εγγράφων που σχετίζονται με την υλοποίηση των πράξεων που υλοποιήθηκαν κάνοντας χρήση των επιλογών απλοποιημένου κόστους στο βαθμό που δεν έχει παρέλθει η υποχρέωση τήρησης των σχετικών εγγράφων με βάση το εθνικό πλαίσιο</w:t>
      </w:r>
      <w:r w:rsidR="00B413D6">
        <w:rPr>
          <w:rFonts w:ascii="Verdana" w:hAnsi="Verdana"/>
          <w:sz w:val="20"/>
          <w:szCs w:val="20"/>
        </w:rPr>
        <w:t>.</w:t>
      </w:r>
      <w:r w:rsidR="00B8442F">
        <w:rPr>
          <w:rFonts w:ascii="Verdana" w:hAnsi="Verdana"/>
          <w:sz w:val="20"/>
          <w:szCs w:val="20"/>
        </w:rPr>
        <w:t xml:space="preserve"> </w:t>
      </w:r>
    </w:p>
    <w:p w14:paraId="538E6EDD" w14:textId="087E6AFD" w:rsidR="006B3F18" w:rsidRPr="00FA282A" w:rsidRDefault="006B72C6" w:rsidP="00967A39">
      <w:pPr>
        <w:pStyle w:val="msonospacing0"/>
        <w:spacing w:after="120" w:line="264" w:lineRule="auto"/>
        <w:ind w:left="426" w:hanging="426"/>
        <w:jc w:val="both"/>
        <w:rPr>
          <w:rFonts w:ascii="Verdana" w:hAnsi="Verdana" w:cs="EUAlbertina"/>
          <w:color w:val="000000"/>
          <w:sz w:val="20"/>
          <w:szCs w:val="20"/>
        </w:rPr>
      </w:pPr>
      <w:r>
        <w:rPr>
          <w:rFonts w:ascii="Verdana" w:hAnsi="Verdana"/>
          <w:sz w:val="20"/>
          <w:szCs w:val="20"/>
        </w:rPr>
        <w:t>4</w:t>
      </w:r>
      <w:r w:rsidR="004F3427" w:rsidRPr="004F3427">
        <w:rPr>
          <w:rFonts w:ascii="Verdana" w:hAnsi="Verdana"/>
          <w:sz w:val="20"/>
          <w:szCs w:val="20"/>
        </w:rPr>
        <w:t xml:space="preserve">. </w:t>
      </w:r>
      <w:r w:rsidR="00DB74EB" w:rsidRPr="00D02B81">
        <w:rPr>
          <w:rFonts w:ascii="Verdana" w:hAnsi="Verdana"/>
          <w:sz w:val="20"/>
          <w:szCs w:val="20"/>
        </w:rPr>
        <w:tab/>
      </w:r>
      <w:r w:rsidR="004F3427" w:rsidRPr="00FA282A">
        <w:rPr>
          <w:rFonts w:ascii="Verdana" w:hAnsi="Verdana" w:cs="EUAlbertina"/>
          <w:color w:val="000000"/>
          <w:sz w:val="20"/>
          <w:szCs w:val="20"/>
        </w:rPr>
        <w:t xml:space="preserve">Με την επιφύλαξη των κανόνων για τις κρατικές ενισχύσεις, η διαχειριστική αρχή διασφαλίζει ότι όλα τα δικαιολογητικά έγγραφα σχετικά με τις δαπάνες που υποστηρίζονται από τα Ταμεία για πράξεις για τις οποίες το συνολικό ποσό της επιλέξιμης δαπάνης δεν υπερβαίνει το 1.000.000 EUR, τίθενται για διάστημα τριών ετών στη διάθεση της Επιτροπής και του Ελεγκτικού Συνεδρίου εάν το ζητήσουν, από την 31η Δεκεμβρίου που ακολουθεί την υποβολή των λογαριασμών στους οποίους περιλαμβάνεται η δαπάνη της πράξης. </w:t>
      </w:r>
      <w:del w:id="2236" w:author="ΕΥΘΥ" w:date="2018-12-10T15:33:00Z">
        <w:r w:rsidR="00A75D09" w:rsidRPr="00FA282A">
          <w:rPr>
            <w:rFonts w:ascii="Verdana" w:hAnsi="Verdana" w:cs="EUAlbertina"/>
            <w:color w:val="000000"/>
            <w:sz w:val="20"/>
            <w:szCs w:val="20"/>
          </w:rPr>
          <w:delText>+</w:delText>
        </w:r>
      </w:del>
    </w:p>
    <w:p w14:paraId="1A4003B5" w14:textId="77777777" w:rsidR="006B3F18" w:rsidRDefault="006B72C6">
      <w:pPr>
        <w:tabs>
          <w:tab w:val="left" w:pos="426"/>
        </w:tabs>
        <w:autoSpaceDE w:val="0"/>
        <w:autoSpaceDN w:val="0"/>
        <w:adjustRightInd w:val="0"/>
        <w:ind w:left="426" w:hanging="426"/>
        <w:jc w:val="both"/>
        <w:rPr>
          <w:rFonts w:ascii="Verdana" w:hAnsi="Verdana" w:cs="EUAlbertina"/>
          <w:color w:val="000000"/>
          <w:sz w:val="20"/>
          <w:szCs w:val="20"/>
        </w:rPr>
      </w:pPr>
      <w:r w:rsidRPr="00FA282A">
        <w:rPr>
          <w:rFonts w:ascii="Verdana" w:hAnsi="Verdana" w:cs="EUAlbertina"/>
          <w:color w:val="000000"/>
          <w:sz w:val="20"/>
          <w:szCs w:val="20"/>
        </w:rPr>
        <w:t>5</w:t>
      </w:r>
      <w:r w:rsidR="00DB74EB" w:rsidRPr="00FA282A">
        <w:rPr>
          <w:rFonts w:ascii="Verdana" w:hAnsi="Verdana" w:cs="EUAlbertina"/>
          <w:color w:val="000000"/>
          <w:sz w:val="20"/>
          <w:szCs w:val="20"/>
        </w:rPr>
        <w:t>.</w:t>
      </w:r>
      <w:r w:rsidR="00DB74EB" w:rsidRPr="00FA282A">
        <w:rPr>
          <w:rFonts w:ascii="Verdana" w:hAnsi="Verdana" w:cs="EUAlbertina"/>
          <w:color w:val="000000"/>
          <w:sz w:val="20"/>
          <w:szCs w:val="20"/>
        </w:rPr>
        <w:tab/>
      </w:r>
      <w:r w:rsidR="004F3427" w:rsidRPr="00FA282A">
        <w:rPr>
          <w:rFonts w:ascii="Verdana" w:hAnsi="Verdana" w:cs="EUAlbertina"/>
          <w:color w:val="000000"/>
          <w:sz w:val="20"/>
          <w:szCs w:val="20"/>
        </w:rPr>
        <w:t>Στην περίπτωση πράξεων άλλων</w:t>
      </w:r>
      <w:r w:rsidR="00967A39" w:rsidRPr="00FA282A">
        <w:rPr>
          <w:rFonts w:ascii="Verdana" w:hAnsi="Verdana" w:cs="EUAlbertina"/>
          <w:color w:val="000000"/>
          <w:sz w:val="20"/>
          <w:szCs w:val="20"/>
        </w:rPr>
        <w:t xml:space="preserve"> από εκείνες που αναφέρονται στην παράγραφο </w:t>
      </w:r>
      <w:r w:rsidRPr="00FA282A">
        <w:rPr>
          <w:rFonts w:ascii="Verdana" w:hAnsi="Verdana" w:cs="EUAlbertina"/>
          <w:color w:val="000000"/>
          <w:sz w:val="20"/>
          <w:szCs w:val="20"/>
        </w:rPr>
        <w:t>4</w:t>
      </w:r>
      <w:r w:rsidR="00967A39" w:rsidRPr="00FA282A">
        <w:rPr>
          <w:rFonts w:ascii="Verdana" w:hAnsi="Verdana" w:cs="EUAlbertina"/>
          <w:color w:val="000000"/>
          <w:sz w:val="20"/>
          <w:szCs w:val="20"/>
        </w:rPr>
        <w:t>,</w:t>
      </w:r>
      <w:r w:rsidR="004F3427" w:rsidRPr="00FA282A">
        <w:rPr>
          <w:rFonts w:ascii="Verdana" w:hAnsi="Verdana" w:cs="EUAlbertina"/>
          <w:color w:val="000000"/>
          <w:sz w:val="20"/>
          <w:szCs w:val="20"/>
        </w:rPr>
        <w:t xml:space="preserve"> όλα τα δικαιολογητικά έγγραφα διατίθενται για διάστημα δύο ετών από την 31η Δεκεμβρίου μετά την υποβολή των λογαριασμών</w:t>
      </w:r>
      <w:r w:rsidR="00FB1301" w:rsidRPr="00FA282A">
        <w:rPr>
          <w:rFonts w:ascii="Verdana" w:hAnsi="Verdana" w:cs="EUAlbertina"/>
          <w:color w:val="000000"/>
          <w:sz w:val="20"/>
          <w:szCs w:val="20"/>
        </w:rPr>
        <w:t>,</w:t>
      </w:r>
      <w:r w:rsidR="004F3427" w:rsidRPr="00FA282A">
        <w:rPr>
          <w:rFonts w:ascii="Verdana" w:hAnsi="Verdana" w:cs="EUAlbertina"/>
          <w:color w:val="000000"/>
          <w:sz w:val="20"/>
          <w:szCs w:val="20"/>
        </w:rPr>
        <w:t xml:space="preserve"> στους οποίους περιλαμβάνεται η τελική δ</w:t>
      </w:r>
      <w:r w:rsidR="00C04648" w:rsidRPr="00FA282A">
        <w:rPr>
          <w:rFonts w:ascii="Verdana" w:hAnsi="Verdana" w:cs="EUAlbertina"/>
          <w:color w:val="000000"/>
          <w:sz w:val="20"/>
          <w:szCs w:val="20"/>
        </w:rPr>
        <w:t>απάνη της ολοκληρωμένης πράξης.</w:t>
      </w:r>
    </w:p>
    <w:p w14:paraId="24DAEE0E" w14:textId="77777777" w:rsidR="006B3F18" w:rsidRDefault="006B72C6">
      <w:pPr>
        <w:autoSpaceDE w:val="0"/>
        <w:autoSpaceDN w:val="0"/>
        <w:adjustRightInd w:val="0"/>
        <w:ind w:left="426" w:hanging="426"/>
        <w:jc w:val="both"/>
        <w:rPr>
          <w:rFonts w:ascii="Verdana" w:hAnsi="Verdana" w:cs="EUAlbertina"/>
          <w:color w:val="000000"/>
          <w:sz w:val="20"/>
          <w:szCs w:val="20"/>
        </w:rPr>
      </w:pPr>
      <w:r>
        <w:rPr>
          <w:rFonts w:ascii="Verdana" w:hAnsi="Verdana" w:cs="EUAlbertina"/>
          <w:color w:val="000000"/>
          <w:sz w:val="20"/>
          <w:szCs w:val="20"/>
        </w:rPr>
        <w:t>6</w:t>
      </w:r>
      <w:r w:rsidR="004F3427" w:rsidRPr="00967A39">
        <w:rPr>
          <w:rFonts w:ascii="Verdana" w:hAnsi="Verdana" w:cs="EUAlbertina"/>
          <w:color w:val="000000"/>
          <w:sz w:val="20"/>
          <w:szCs w:val="20"/>
        </w:rPr>
        <w:t>.</w:t>
      </w:r>
      <w:r w:rsidR="00DB74EB" w:rsidRPr="00967A39">
        <w:rPr>
          <w:rFonts w:ascii="Verdana" w:hAnsi="Verdana" w:cs="EUAlbertina"/>
          <w:color w:val="000000"/>
          <w:sz w:val="20"/>
          <w:szCs w:val="20"/>
        </w:rPr>
        <w:tab/>
      </w:r>
      <w:r w:rsidR="004F3427" w:rsidRPr="00967A39">
        <w:rPr>
          <w:rFonts w:ascii="Verdana" w:hAnsi="Verdana" w:cs="EUAlbertina"/>
          <w:color w:val="000000"/>
          <w:sz w:val="20"/>
          <w:szCs w:val="20"/>
        </w:rPr>
        <w:t>Η χρονική περίοδος που αναφέρεται στ</w:t>
      </w:r>
      <w:r w:rsidR="00967A39" w:rsidRPr="00967A39">
        <w:rPr>
          <w:rFonts w:ascii="Verdana" w:hAnsi="Verdana" w:cs="EUAlbertina"/>
          <w:color w:val="000000"/>
          <w:sz w:val="20"/>
          <w:szCs w:val="20"/>
        </w:rPr>
        <w:t xml:space="preserve">ην παρ. </w:t>
      </w:r>
      <w:r>
        <w:rPr>
          <w:rFonts w:ascii="Verdana" w:hAnsi="Verdana" w:cs="EUAlbertina"/>
          <w:color w:val="000000"/>
          <w:sz w:val="20"/>
          <w:szCs w:val="20"/>
        </w:rPr>
        <w:t>4</w:t>
      </w:r>
      <w:r w:rsidR="004F3427" w:rsidRPr="00967A39">
        <w:rPr>
          <w:rFonts w:ascii="Verdana" w:hAnsi="Verdana" w:cs="EUAlbertina"/>
          <w:color w:val="000000"/>
          <w:sz w:val="20"/>
          <w:szCs w:val="20"/>
        </w:rPr>
        <w:t xml:space="preserve"> διακόπτεται είτε στην περίπτωση ενδίκων διαδικασιών είτε κατόπιν δεόντως αιτιολογημένης αίτησης της Επιτροπής.</w:t>
      </w:r>
    </w:p>
    <w:p w14:paraId="7DEB4482" w14:textId="77777777" w:rsidR="006B3F18" w:rsidRDefault="006B72C6">
      <w:pPr>
        <w:autoSpaceDE w:val="0"/>
        <w:autoSpaceDN w:val="0"/>
        <w:adjustRightInd w:val="0"/>
        <w:ind w:left="426" w:hanging="426"/>
        <w:jc w:val="both"/>
        <w:rPr>
          <w:rFonts w:ascii="Verdana" w:hAnsi="Verdana" w:cs="EUAlbertina"/>
          <w:color w:val="000000"/>
          <w:sz w:val="20"/>
          <w:szCs w:val="20"/>
        </w:rPr>
      </w:pPr>
      <w:r>
        <w:rPr>
          <w:rFonts w:ascii="Verdana" w:hAnsi="Verdana" w:cs="EUAlbertina"/>
          <w:color w:val="000000"/>
          <w:sz w:val="20"/>
          <w:szCs w:val="20"/>
        </w:rPr>
        <w:t>7</w:t>
      </w:r>
      <w:r w:rsidR="00DB74EB" w:rsidRPr="00DB74EB">
        <w:rPr>
          <w:rFonts w:ascii="Verdana" w:hAnsi="Verdana" w:cs="EUAlbertina"/>
          <w:color w:val="000000"/>
          <w:sz w:val="20"/>
          <w:szCs w:val="20"/>
        </w:rPr>
        <w:t>.</w:t>
      </w:r>
      <w:r w:rsidR="00DB74EB" w:rsidRPr="00DB74EB">
        <w:rPr>
          <w:rFonts w:ascii="Verdana" w:hAnsi="Verdana" w:cs="EUAlbertina"/>
          <w:color w:val="000000"/>
          <w:sz w:val="20"/>
          <w:szCs w:val="20"/>
        </w:rPr>
        <w:tab/>
      </w:r>
      <w:r w:rsidR="004F3427" w:rsidRPr="004F3427">
        <w:rPr>
          <w:rFonts w:ascii="Verdana" w:hAnsi="Verdana" w:cs="EUAlbertina"/>
          <w:color w:val="000000"/>
          <w:sz w:val="20"/>
          <w:szCs w:val="20"/>
        </w:rPr>
        <w:t xml:space="preserve">Η διαχειριστική αρχή κοινοποιεί στους δικαιούχους την ημερομηνία έναρξης της περιόδου που αναφέρεται </w:t>
      </w:r>
      <w:r w:rsidR="00C64924">
        <w:rPr>
          <w:rFonts w:ascii="Verdana" w:hAnsi="Verdana" w:cs="EUAlbertina"/>
          <w:color w:val="000000"/>
          <w:sz w:val="20"/>
          <w:szCs w:val="20"/>
        </w:rPr>
        <w:t xml:space="preserve">παρ. </w:t>
      </w:r>
      <w:r>
        <w:rPr>
          <w:rFonts w:ascii="Verdana" w:hAnsi="Verdana" w:cs="EUAlbertina"/>
          <w:color w:val="000000"/>
          <w:sz w:val="20"/>
          <w:szCs w:val="20"/>
        </w:rPr>
        <w:t>4</w:t>
      </w:r>
      <w:r w:rsidR="00C64924">
        <w:rPr>
          <w:rFonts w:ascii="Verdana" w:hAnsi="Verdana" w:cs="EUAlbertina"/>
          <w:color w:val="000000"/>
          <w:sz w:val="20"/>
          <w:szCs w:val="20"/>
        </w:rPr>
        <w:t>.</w:t>
      </w:r>
    </w:p>
    <w:p w14:paraId="45B01C9F" w14:textId="77777777" w:rsidR="006B3F18" w:rsidRDefault="006B72C6">
      <w:pPr>
        <w:autoSpaceDE w:val="0"/>
        <w:autoSpaceDN w:val="0"/>
        <w:adjustRightInd w:val="0"/>
        <w:ind w:left="426" w:hanging="426"/>
        <w:jc w:val="both"/>
        <w:rPr>
          <w:rFonts w:ascii="Verdana" w:hAnsi="Verdana" w:cs="EUAlbertina"/>
          <w:color w:val="000000"/>
          <w:sz w:val="20"/>
          <w:szCs w:val="20"/>
        </w:rPr>
      </w:pPr>
      <w:r>
        <w:rPr>
          <w:rFonts w:ascii="Verdana" w:hAnsi="Verdana" w:cs="EUAlbertina"/>
          <w:color w:val="000000"/>
          <w:sz w:val="20"/>
          <w:szCs w:val="20"/>
        </w:rPr>
        <w:t>8</w:t>
      </w:r>
      <w:r w:rsidR="00DB74EB" w:rsidRPr="00DB74EB">
        <w:rPr>
          <w:rFonts w:ascii="Verdana" w:hAnsi="Verdana" w:cs="EUAlbertina"/>
          <w:color w:val="000000"/>
          <w:sz w:val="20"/>
          <w:szCs w:val="20"/>
        </w:rPr>
        <w:t>.</w:t>
      </w:r>
      <w:r w:rsidR="00DB74EB" w:rsidRPr="00DB74EB">
        <w:rPr>
          <w:rFonts w:ascii="Verdana" w:hAnsi="Verdana" w:cs="EUAlbertina"/>
          <w:color w:val="000000"/>
          <w:sz w:val="20"/>
          <w:szCs w:val="20"/>
        </w:rPr>
        <w:tab/>
      </w:r>
      <w:r w:rsidR="004F3427" w:rsidRPr="004F3427">
        <w:rPr>
          <w:rFonts w:ascii="Verdana" w:hAnsi="Verdana" w:cs="EUAlbertina"/>
          <w:color w:val="000000"/>
          <w:sz w:val="20"/>
          <w:szCs w:val="20"/>
        </w:rPr>
        <w:t>Τα έγγραφα διατηρούνται υπό τη μορφή είτε πρωτοτύπων είτε επικυρωμένων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r w:rsidR="004F7661">
        <w:rPr>
          <w:rFonts w:ascii="Verdana" w:hAnsi="Verdana" w:cs="EUAlbertina"/>
          <w:color w:val="000000"/>
          <w:sz w:val="20"/>
          <w:szCs w:val="20"/>
        </w:rPr>
        <w:t xml:space="preserve"> </w:t>
      </w:r>
      <w:ins w:id="2237" w:author="ΕΥΘΥ" w:date="2018-12-10T15:33:00Z">
        <w:r w:rsidR="004F7661" w:rsidRPr="004F7661">
          <w:rPr>
            <w:rFonts w:ascii="Verdana" w:hAnsi="Verdana" w:cs="EUAlbertina"/>
            <w:color w:val="000000"/>
            <w:sz w:val="20"/>
            <w:szCs w:val="20"/>
          </w:rPr>
          <w:t xml:space="preserve">Σε περίπτωση που διατηρούνται έγγραφα </w:t>
        </w:r>
        <w:r w:rsidR="00473192">
          <w:rPr>
            <w:rFonts w:ascii="Verdana" w:hAnsi="Verdana" w:cs="EUAlbertina"/>
            <w:color w:val="000000"/>
            <w:sz w:val="20"/>
            <w:szCs w:val="20"/>
          </w:rPr>
          <w:t>σ</w:t>
        </w:r>
        <w:r w:rsidR="004F7661" w:rsidRPr="004F7661">
          <w:rPr>
            <w:rFonts w:ascii="Verdana" w:hAnsi="Verdana" w:cs="EUAlbertina"/>
            <w:color w:val="000000"/>
            <w:sz w:val="20"/>
            <w:szCs w:val="20"/>
          </w:rPr>
          <w:t>ε κοιν</w:t>
        </w:r>
        <w:r w:rsidR="00473192">
          <w:rPr>
            <w:rFonts w:ascii="Verdana" w:hAnsi="Verdana" w:cs="EUAlbertina"/>
            <w:color w:val="000000"/>
            <w:sz w:val="20"/>
            <w:szCs w:val="20"/>
          </w:rPr>
          <w:t>ά</w:t>
        </w:r>
        <w:r w:rsidR="004F7661" w:rsidRPr="004F7661">
          <w:rPr>
            <w:rFonts w:ascii="Verdana" w:hAnsi="Verdana" w:cs="EUAlbertina"/>
            <w:color w:val="000000"/>
            <w:sz w:val="20"/>
            <w:szCs w:val="20"/>
          </w:rPr>
          <w:t xml:space="preserve"> αποδεκτούς φορείς δεδομένων σύμφωνα με τη διαδικασία που ορίζεται στην παράγραφο </w:t>
        </w:r>
        <w:r w:rsidR="004F7661">
          <w:rPr>
            <w:rFonts w:ascii="Verdana" w:hAnsi="Verdana" w:cs="EUAlbertina"/>
            <w:color w:val="000000"/>
            <w:sz w:val="20"/>
            <w:szCs w:val="20"/>
          </w:rPr>
          <w:t>10</w:t>
        </w:r>
        <w:r w:rsidR="004F7661" w:rsidRPr="004F7661">
          <w:rPr>
            <w:rFonts w:ascii="Verdana" w:hAnsi="Verdana" w:cs="EUAlbertina"/>
            <w:color w:val="000000"/>
            <w:sz w:val="20"/>
            <w:szCs w:val="20"/>
          </w:rPr>
          <w:t>, δεν απ</w:t>
        </w:r>
        <w:r w:rsidR="004F7661">
          <w:rPr>
            <w:rFonts w:ascii="Verdana" w:hAnsi="Verdana" w:cs="EUAlbertina"/>
            <w:color w:val="000000"/>
            <w:sz w:val="20"/>
            <w:szCs w:val="20"/>
          </w:rPr>
          <w:t>αιτούνται τα πρωτότυπα έγγραφα</w:t>
        </w:r>
        <w:r w:rsidR="00473192">
          <w:rPr>
            <w:rFonts w:ascii="Verdana" w:hAnsi="Verdana" w:cs="EUAlbertina"/>
            <w:color w:val="000000"/>
            <w:sz w:val="20"/>
            <w:szCs w:val="20"/>
          </w:rPr>
          <w:t>.</w:t>
        </w:r>
      </w:ins>
    </w:p>
    <w:p w14:paraId="1046E119" w14:textId="77777777" w:rsidR="006B3F18" w:rsidRDefault="0033443E">
      <w:pPr>
        <w:autoSpaceDE w:val="0"/>
        <w:autoSpaceDN w:val="0"/>
        <w:adjustRightInd w:val="0"/>
        <w:ind w:left="426" w:hanging="426"/>
        <w:jc w:val="both"/>
        <w:rPr>
          <w:rFonts w:ascii="Verdana" w:hAnsi="Verdana" w:cs="EUAlbertina"/>
          <w:color w:val="000000"/>
          <w:sz w:val="20"/>
          <w:szCs w:val="20"/>
        </w:rPr>
      </w:pPr>
      <w:r>
        <w:rPr>
          <w:rFonts w:ascii="Verdana" w:hAnsi="Verdana" w:cs="EUAlbertina"/>
          <w:color w:val="000000"/>
          <w:sz w:val="20"/>
          <w:szCs w:val="20"/>
        </w:rPr>
        <w:t>9</w:t>
      </w:r>
      <w:r w:rsidR="00DB74EB" w:rsidRPr="00DB74EB">
        <w:rPr>
          <w:rFonts w:ascii="Verdana" w:hAnsi="Verdana" w:cs="EUAlbertina"/>
          <w:color w:val="000000"/>
          <w:sz w:val="20"/>
          <w:szCs w:val="20"/>
        </w:rPr>
        <w:t>.</w:t>
      </w:r>
      <w:r w:rsidR="00DB74EB" w:rsidRPr="00DB74EB">
        <w:rPr>
          <w:rFonts w:ascii="Verdana" w:hAnsi="Verdana" w:cs="EUAlbertina"/>
          <w:color w:val="000000"/>
          <w:sz w:val="20"/>
          <w:szCs w:val="20"/>
        </w:rPr>
        <w:tab/>
      </w:r>
      <w:r w:rsidR="004F3427" w:rsidRPr="004F3427">
        <w:rPr>
          <w:rFonts w:ascii="Verdana" w:hAnsi="Verdana" w:cs="EUAlbertina"/>
          <w:color w:val="000000"/>
          <w:sz w:val="20"/>
          <w:szCs w:val="20"/>
        </w:rPr>
        <w:t xml:space="preserve">Τα έγγραφα διατηρούνται σε μορφή που επιτρέπει ταυτοποίηση των υποκειμένων των δεδομένων για διάστημα που δεν υπερβαίνει το αναγκαίο για τους σκοπούς για τους οποίους συγκεντρώθηκαν τα δεδομένα ή για τους οποίους υποβάλλονται σε περαιτέρω επεξεργασία. </w:t>
      </w:r>
    </w:p>
    <w:p w14:paraId="0A362DB0" w14:textId="77777777" w:rsidR="006B3F18" w:rsidRDefault="00DB74EB">
      <w:pPr>
        <w:autoSpaceDE w:val="0"/>
        <w:autoSpaceDN w:val="0"/>
        <w:adjustRightInd w:val="0"/>
        <w:ind w:left="426" w:hanging="426"/>
        <w:jc w:val="both"/>
        <w:rPr>
          <w:rFonts w:ascii="Verdana" w:hAnsi="Verdana" w:cs="EUAlbertina"/>
          <w:color w:val="000000"/>
          <w:sz w:val="20"/>
          <w:szCs w:val="20"/>
        </w:rPr>
      </w:pPr>
      <w:r w:rsidRPr="00DB74EB">
        <w:rPr>
          <w:rFonts w:ascii="Verdana" w:hAnsi="Verdana" w:cs="EUAlbertina"/>
          <w:color w:val="000000"/>
          <w:sz w:val="20"/>
          <w:szCs w:val="20"/>
        </w:rPr>
        <w:t>1</w:t>
      </w:r>
      <w:r w:rsidR="0033443E">
        <w:rPr>
          <w:rFonts w:ascii="Verdana" w:hAnsi="Verdana" w:cs="EUAlbertina"/>
          <w:color w:val="000000"/>
          <w:sz w:val="20"/>
          <w:szCs w:val="20"/>
        </w:rPr>
        <w:t>0</w:t>
      </w:r>
      <w:r w:rsidRPr="00DB74EB">
        <w:rPr>
          <w:rFonts w:ascii="Verdana" w:hAnsi="Verdana" w:cs="EUAlbertina"/>
          <w:color w:val="000000"/>
          <w:sz w:val="20"/>
          <w:szCs w:val="20"/>
        </w:rPr>
        <w:t>.</w:t>
      </w:r>
      <w:r w:rsidRPr="00DB74EB">
        <w:rPr>
          <w:rFonts w:ascii="Verdana" w:hAnsi="Verdana" w:cs="EUAlbertina"/>
          <w:color w:val="000000"/>
          <w:sz w:val="20"/>
          <w:szCs w:val="20"/>
        </w:rPr>
        <w:tab/>
      </w:r>
      <w:r w:rsidR="004F3427" w:rsidRPr="004F3427">
        <w:rPr>
          <w:rFonts w:ascii="Verdana" w:hAnsi="Verdana" w:cs="EUAlbertina"/>
          <w:color w:val="000000"/>
          <w:sz w:val="20"/>
          <w:szCs w:val="20"/>
        </w:rPr>
        <w:t xml:space="preserve">Η διαδικασία πιστοποίησης της αντιστοιχίας των εγγράφων που διατηρούνται σε κοινά αποδεκτούς φορείς δεδομένων με τα πρωτότυπα έγγραφα ικανοποιούν τις εθνικές νομικές απαιτήσεις και είναι αξιόπιστες για τους σκοπούς του δημοσιονομικού ελέγχου. </w:t>
      </w:r>
    </w:p>
    <w:p w14:paraId="5B8375DA" w14:textId="77777777" w:rsidR="006B3F18" w:rsidRDefault="00DB74EB">
      <w:pPr>
        <w:autoSpaceDE w:val="0"/>
        <w:autoSpaceDN w:val="0"/>
        <w:adjustRightInd w:val="0"/>
        <w:ind w:left="426" w:hanging="426"/>
        <w:jc w:val="both"/>
        <w:rPr>
          <w:rFonts w:ascii="Verdana" w:hAnsi="Verdana" w:cs="EUAlbertina"/>
          <w:color w:val="000000"/>
          <w:sz w:val="20"/>
          <w:szCs w:val="20"/>
        </w:rPr>
      </w:pPr>
      <w:r w:rsidRPr="00DB74EB">
        <w:rPr>
          <w:rFonts w:ascii="Verdana" w:hAnsi="Verdana" w:cs="EUAlbertina"/>
          <w:color w:val="000000"/>
          <w:sz w:val="20"/>
          <w:szCs w:val="20"/>
        </w:rPr>
        <w:t>1</w:t>
      </w:r>
      <w:r w:rsidR="0033443E">
        <w:rPr>
          <w:rFonts w:ascii="Verdana" w:hAnsi="Verdana" w:cs="EUAlbertina"/>
          <w:color w:val="000000"/>
          <w:sz w:val="20"/>
          <w:szCs w:val="20"/>
        </w:rPr>
        <w:t>1</w:t>
      </w:r>
      <w:r w:rsidRPr="00DB74EB">
        <w:rPr>
          <w:rFonts w:ascii="Verdana" w:hAnsi="Verdana" w:cs="EUAlbertina"/>
          <w:color w:val="000000"/>
          <w:sz w:val="20"/>
          <w:szCs w:val="20"/>
        </w:rPr>
        <w:t>.</w:t>
      </w:r>
      <w:r w:rsidRPr="00C56FF9">
        <w:rPr>
          <w:rFonts w:ascii="Verdana" w:hAnsi="Verdana" w:cs="EUAlbertina"/>
          <w:color w:val="000000"/>
          <w:sz w:val="20"/>
          <w:szCs w:val="20"/>
        </w:rPr>
        <w:tab/>
      </w:r>
      <w:r w:rsidR="004F3427" w:rsidRPr="004F3427">
        <w:rPr>
          <w:rFonts w:ascii="Verdana" w:hAnsi="Verdana" w:cs="EUAlbertina"/>
          <w:color w:val="000000"/>
          <w:sz w:val="20"/>
          <w:szCs w:val="20"/>
        </w:rPr>
        <w:t xml:space="preserve">Όταν τα έγγραφα υπάρχουν μόνο σε ηλεκτρονική μορφή, τα πληροφοριακά συστήματα που χρησιμοποιούνται πληρούν τα αποδεκτά πρότυπα ασφαλείας που διασφαλίζουν ότι τα διατηρούμενα έγγραφα είναι σύμφωνα με τις εθνικές νομικές απαιτήσεις και είναι αξιόπιστα για τους σκοπούς του δημοσιονομικού ελέγχου. </w:t>
      </w:r>
    </w:p>
    <w:p w14:paraId="5D4D1FE2" w14:textId="77777777" w:rsidR="00891E7A" w:rsidRDefault="00891E7A">
      <w:pPr>
        <w:pStyle w:val="msonospacing0"/>
        <w:spacing w:after="120" w:line="264" w:lineRule="auto"/>
        <w:jc w:val="center"/>
        <w:rPr>
          <w:rFonts w:ascii="Verdana" w:hAnsi="Verdana"/>
          <w:b/>
          <w:sz w:val="20"/>
          <w:szCs w:val="20"/>
        </w:rPr>
      </w:pPr>
      <w:bookmarkStart w:id="2238" w:name="_Toc419355743"/>
      <w:bookmarkStart w:id="2239" w:name="_Toc419355902"/>
      <w:bookmarkStart w:id="2240" w:name="_Toc419356060"/>
      <w:bookmarkStart w:id="2241" w:name="_Toc419356218"/>
      <w:bookmarkStart w:id="2242" w:name="_Toc419356376"/>
      <w:bookmarkStart w:id="2243" w:name="_Toc419356659"/>
      <w:bookmarkStart w:id="2244" w:name="_Toc423136906"/>
      <w:bookmarkStart w:id="2245" w:name="_Toc423140834"/>
      <w:bookmarkStart w:id="2246" w:name="_Toc423141429"/>
      <w:bookmarkStart w:id="2247" w:name="_Toc419355744"/>
      <w:bookmarkStart w:id="2248" w:name="_Toc419355903"/>
      <w:bookmarkStart w:id="2249" w:name="_Toc419356061"/>
      <w:bookmarkStart w:id="2250" w:name="_Toc419356219"/>
      <w:bookmarkStart w:id="2251" w:name="_Toc419356377"/>
      <w:bookmarkStart w:id="2252" w:name="_Toc419356660"/>
      <w:bookmarkStart w:id="2253" w:name="_Toc423136907"/>
      <w:bookmarkStart w:id="2254" w:name="_Toc423140835"/>
      <w:bookmarkStart w:id="2255" w:name="_Toc423141430"/>
      <w:bookmarkStart w:id="2256" w:name="_Toc419355745"/>
      <w:bookmarkStart w:id="2257" w:name="_Toc419355904"/>
      <w:bookmarkStart w:id="2258" w:name="_Toc419356062"/>
      <w:bookmarkStart w:id="2259" w:name="_Toc419356220"/>
      <w:bookmarkStart w:id="2260" w:name="_Toc419356378"/>
      <w:bookmarkStart w:id="2261" w:name="_Toc419356661"/>
      <w:bookmarkStart w:id="2262" w:name="_Toc423136908"/>
      <w:bookmarkStart w:id="2263" w:name="_Toc423140836"/>
      <w:bookmarkStart w:id="2264" w:name="_Toc423141431"/>
      <w:bookmarkStart w:id="2265" w:name="_Toc419355746"/>
      <w:bookmarkStart w:id="2266" w:name="_Toc419355905"/>
      <w:bookmarkStart w:id="2267" w:name="_Toc419356063"/>
      <w:bookmarkStart w:id="2268" w:name="_Toc419356221"/>
      <w:bookmarkStart w:id="2269" w:name="_Toc419356379"/>
      <w:bookmarkStart w:id="2270" w:name="_Toc419356662"/>
      <w:bookmarkStart w:id="2271" w:name="_Toc423136909"/>
      <w:bookmarkStart w:id="2272" w:name="_Toc423140837"/>
      <w:bookmarkStart w:id="2273" w:name="_Toc423141432"/>
      <w:bookmarkStart w:id="2274" w:name="_Toc419355747"/>
      <w:bookmarkStart w:id="2275" w:name="_Toc419355906"/>
      <w:bookmarkStart w:id="2276" w:name="_Toc419356064"/>
      <w:bookmarkStart w:id="2277" w:name="_Toc419356222"/>
      <w:bookmarkStart w:id="2278" w:name="_Toc419356380"/>
      <w:bookmarkStart w:id="2279" w:name="_Toc419356663"/>
      <w:bookmarkStart w:id="2280" w:name="_Toc423136910"/>
      <w:bookmarkStart w:id="2281" w:name="_Toc423140838"/>
      <w:bookmarkStart w:id="2282" w:name="_Toc423141433"/>
      <w:bookmarkStart w:id="2283" w:name="_Toc419355748"/>
      <w:bookmarkStart w:id="2284" w:name="_Toc419355907"/>
      <w:bookmarkStart w:id="2285" w:name="_Toc419356065"/>
      <w:bookmarkStart w:id="2286" w:name="_Toc419356223"/>
      <w:bookmarkStart w:id="2287" w:name="_Toc419356381"/>
      <w:bookmarkStart w:id="2288" w:name="_Toc419356664"/>
      <w:bookmarkStart w:id="2289" w:name="_Toc423136911"/>
      <w:bookmarkStart w:id="2290" w:name="_Toc423140839"/>
      <w:bookmarkStart w:id="2291" w:name="_Toc423141434"/>
      <w:bookmarkStart w:id="2292" w:name="_Toc419355749"/>
      <w:bookmarkStart w:id="2293" w:name="_Toc419355908"/>
      <w:bookmarkStart w:id="2294" w:name="_Toc419356066"/>
      <w:bookmarkStart w:id="2295" w:name="_Toc419356224"/>
      <w:bookmarkStart w:id="2296" w:name="_Toc419356382"/>
      <w:bookmarkStart w:id="2297" w:name="_Toc419356665"/>
      <w:bookmarkStart w:id="2298" w:name="_Toc423136912"/>
      <w:bookmarkStart w:id="2299" w:name="_Toc423140840"/>
      <w:bookmarkStart w:id="2300" w:name="_Toc423141435"/>
      <w:bookmarkStart w:id="2301" w:name="_Toc419355750"/>
      <w:bookmarkStart w:id="2302" w:name="_Toc419355909"/>
      <w:bookmarkStart w:id="2303" w:name="_Toc419356067"/>
      <w:bookmarkStart w:id="2304" w:name="_Toc419356225"/>
      <w:bookmarkStart w:id="2305" w:name="_Toc419356383"/>
      <w:bookmarkStart w:id="2306" w:name="_Toc419356666"/>
      <w:bookmarkStart w:id="2307" w:name="_Toc423136913"/>
      <w:bookmarkStart w:id="2308" w:name="_Toc423140841"/>
      <w:bookmarkStart w:id="2309" w:name="_Toc423141436"/>
      <w:bookmarkStart w:id="2310" w:name="_Toc419355751"/>
      <w:bookmarkStart w:id="2311" w:name="_Toc419355910"/>
      <w:bookmarkStart w:id="2312" w:name="_Toc419356068"/>
      <w:bookmarkStart w:id="2313" w:name="_Toc419356226"/>
      <w:bookmarkStart w:id="2314" w:name="_Toc419356384"/>
      <w:bookmarkStart w:id="2315" w:name="_Toc419356667"/>
      <w:bookmarkStart w:id="2316" w:name="_Toc423136914"/>
      <w:bookmarkStart w:id="2317" w:name="_Toc423140842"/>
      <w:bookmarkStart w:id="2318" w:name="_Toc423141437"/>
      <w:bookmarkStart w:id="2319" w:name="_Toc419355752"/>
      <w:bookmarkStart w:id="2320" w:name="_Toc419355911"/>
      <w:bookmarkStart w:id="2321" w:name="_Toc419356069"/>
      <w:bookmarkStart w:id="2322" w:name="_Toc419356227"/>
      <w:bookmarkStart w:id="2323" w:name="_Toc419356385"/>
      <w:bookmarkStart w:id="2324" w:name="_Toc419356668"/>
      <w:bookmarkStart w:id="2325" w:name="_Toc423136915"/>
      <w:bookmarkStart w:id="2326" w:name="_Toc423140843"/>
      <w:bookmarkStart w:id="2327" w:name="_Toc423141438"/>
      <w:bookmarkStart w:id="2328" w:name="_Toc419355753"/>
      <w:bookmarkStart w:id="2329" w:name="_Toc419355912"/>
      <w:bookmarkStart w:id="2330" w:name="_Toc419356070"/>
      <w:bookmarkStart w:id="2331" w:name="_Toc419356228"/>
      <w:bookmarkStart w:id="2332" w:name="_Toc419356386"/>
      <w:bookmarkStart w:id="2333" w:name="_Toc419356669"/>
      <w:bookmarkStart w:id="2334" w:name="_Toc423136916"/>
      <w:bookmarkStart w:id="2335" w:name="_Toc423140844"/>
      <w:bookmarkStart w:id="2336" w:name="_Toc423141439"/>
      <w:bookmarkStart w:id="2337" w:name="_Toc419355754"/>
      <w:bookmarkStart w:id="2338" w:name="_Toc419355913"/>
      <w:bookmarkStart w:id="2339" w:name="_Toc419356071"/>
      <w:bookmarkStart w:id="2340" w:name="_Toc419356229"/>
      <w:bookmarkStart w:id="2341" w:name="_Toc419356387"/>
      <w:bookmarkStart w:id="2342" w:name="_Toc419356670"/>
      <w:bookmarkStart w:id="2343" w:name="_Toc423136917"/>
      <w:bookmarkStart w:id="2344" w:name="_Toc423140845"/>
      <w:bookmarkStart w:id="2345" w:name="_Toc423141440"/>
      <w:bookmarkStart w:id="2346" w:name="_Toc419355755"/>
      <w:bookmarkStart w:id="2347" w:name="_Toc419355914"/>
      <w:bookmarkStart w:id="2348" w:name="_Toc419356072"/>
      <w:bookmarkStart w:id="2349" w:name="_Toc419356230"/>
      <w:bookmarkStart w:id="2350" w:name="_Toc419356388"/>
      <w:bookmarkStart w:id="2351" w:name="_Toc419356671"/>
      <w:bookmarkStart w:id="2352" w:name="_Toc423136918"/>
      <w:bookmarkStart w:id="2353" w:name="_Toc423140846"/>
      <w:bookmarkStart w:id="2354" w:name="_Toc423141441"/>
      <w:bookmarkStart w:id="2355" w:name="_Toc419355756"/>
      <w:bookmarkStart w:id="2356" w:name="_Toc419355915"/>
      <w:bookmarkStart w:id="2357" w:name="_Toc419356073"/>
      <w:bookmarkStart w:id="2358" w:name="_Toc419356231"/>
      <w:bookmarkStart w:id="2359" w:name="_Toc419356389"/>
      <w:bookmarkStart w:id="2360" w:name="_Toc419356672"/>
      <w:bookmarkStart w:id="2361" w:name="_Toc423136919"/>
      <w:bookmarkStart w:id="2362" w:name="_Toc423140847"/>
      <w:bookmarkStart w:id="2363" w:name="_Toc423141442"/>
      <w:bookmarkStart w:id="2364" w:name="_Toc419355757"/>
      <w:bookmarkStart w:id="2365" w:name="_Toc419355916"/>
      <w:bookmarkStart w:id="2366" w:name="_Toc419356074"/>
      <w:bookmarkStart w:id="2367" w:name="_Toc419356232"/>
      <w:bookmarkStart w:id="2368" w:name="_Toc419356390"/>
      <w:bookmarkStart w:id="2369" w:name="_Toc419356673"/>
      <w:bookmarkStart w:id="2370" w:name="_Toc423136920"/>
      <w:bookmarkStart w:id="2371" w:name="_Toc423140848"/>
      <w:bookmarkStart w:id="2372" w:name="_Toc423141443"/>
      <w:bookmarkStart w:id="2373" w:name="_Toc419355758"/>
      <w:bookmarkStart w:id="2374" w:name="_Toc419355917"/>
      <w:bookmarkStart w:id="2375" w:name="_Toc419356075"/>
      <w:bookmarkStart w:id="2376" w:name="_Toc419356233"/>
      <w:bookmarkStart w:id="2377" w:name="_Toc419356391"/>
      <w:bookmarkStart w:id="2378" w:name="_Toc419356674"/>
      <w:bookmarkStart w:id="2379" w:name="_Toc423136921"/>
      <w:bookmarkStart w:id="2380" w:name="_Toc423140849"/>
      <w:bookmarkStart w:id="2381" w:name="_Toc423141444"/>
      <w:bookmarkStart w:id="2382" w:name="_Toc419355759"/>
      <w:bookmarkStart w:id="2383" w:name="_Toc419355918"/>
      <w:bookmarkStart w:id="2384" w:name="_Toc419356076"/>
      <w:bookmarkStart w:id="2385" w:name="_Toc419356234"/>
      <w:bookmarkStart w:id="2386" w:name="_Toc419356392"/>
      <w:bookmarkStart w:id="2387" w:name="_Toc419356675"/>
      <w:bookmarkStart w:id="2388" w:name="_Toc423136922"/>
      <w:bookmarkStart w:id="2389" w:name="_Toc423140850"/>
      <w:bookmarkStart w:id="2390" w:name="_Toc423141445"/>
      <w:bookmarkStart w:id="2391" w:name="_Toc419355760"/>
      <w:bookmarkStart w:id="2392" w:name="_Toc419355919"/>
      <w:bookmarkStart w:id="2393" w:name="_Toc419356077"/>
      <w:bookmarkStart w:id="2394" w:name="_Toc419356235"/>
      <w:bookmarkStart w:id="2395" w:name="_Toc419356393"/>
      <w:bookmarkStart w:id="2396" w:name="_Toc419356676"/>
      <w:bookmarkStart w:id="2397" w:name="_Toc423136923"/>
      <w:bookmarkStart w:id="2398" w:name="_Toc423140851"/>
      <w:bookmarkStart w:id="2399" w:name="_Toc423141446"/>
      <w:bookmarkStart w:id="2400" w:name="_Toc419355761"/>
      <w:bookmarkStart w:id="2401" w:name="_Toc419355920"/>
      <w:bookmarkStart w:id="2402" w:name="_Toc419356078"/>
      <w:bookmarkStart w:id="2403" w:name="_Toc419356236"/>
      <w:bookmarkStart w:id="2404" w:name="_Toc419356394"/>
      <w:bookmarkStart w:id="2405" w:name="_Toc419356677"/>
      <w:bookmarkStart w:id="2406" w:name="_Toc423136924"/>
      <w:bookmarkStart w:id="2407" w:name="_Toc423140852"/>
      <w:bookmarkStart w:id="2408" w:name="_Toc423141447"/>
      <w:bookmarkStart w:id="2409" w:name="_Toc419355762"/>
      <w:bookmarkStart w:id="2410" w:name="_Toc419355921"/>
      <w:bookmarkStart w:id="2411" w:name="_Toc419356079"/>
      <w:bookmarkStart w:id="2412" w:name="_Toc419356237"/>
      <w:bookmarkStart w:id="2413" w:name="_Toc419356395"/>
      <w:bookmarkStart w:id="2414" w:name="_Toc419356678"/>
      <w:bookmarkStart w:id="2415" w:name="_Toc423136925"/>
      <w:bookmarkStart w:id="2416" w:name="_Toc423140853"/>
      <w:bookmarkStart w:id="2417" w:name="_Toc423141448"/>
      <w:bookmarkStart w:id="2418" w:name="_Toc419355763"/>
      <w:bookmarkStart w:id="2419" w:name="_Toc419355922"/>
      <w:bookmarkStart w:id="2420" w:name="_Toc419356080"/>
      <w:bookmarkStart w:id="2421" w:name="_Toc419356238"/>
      <w:bookmarkStart w:id="2422" w:name="_Toc419356396"/>
      <w:bookmarkStart w:id="2423" w:name="_Toc419356679"/>
      <w:bookmarkStart w:id="2424" w:name="_Toc423136926"/>
      <w:bookmarkStart w:id="2425" w:name="_Toc423140854"/>
      <w:bookmarkStart w:id="2426" w:name="_Toc423141449"/>
      <w:bookmarkStart w:id="2427" w:name="_Toc419355764"/>
      <w:bookmarkStart w:id="2428" w:name="_Toc419355923"/>
      <w:bookmarkStart w:id="2429" w:name="_Toc419356081"/>
      <w:bookmarkStart w:id="2430" w:name="_Toc419356239"/>
      <w:bookmarkStart w:id="2431" w:name="_Toc419356397"/>
      <w:bookmarkStart w:id="2432" w:name="_Toc419356680"/>
      <w:bookmarkStart w:id="2433" w:name="_Toc423136927"/>
      <w:bookmarkStart w:id="2434" w:name="_Toc423140855"/>
      <w:bookmarkStart w:id="2435" w:name="_Toc423141450"/>
      <w:bookmarkStart w:id="2436" w:name="_Toc419355765"/>
      <w:bookmarkStart w:id="2437" w:name="_Toc419355924"/>
      <w:bookmarkStart w:id="2438" w:name="_Toc419356082"/>
      <w:bookmarkStart w:id="2439" w:name="_Toc419356240"/>
      <w:bookmarkStart w:id="2440" w:name="_Toc419356398"/>
      <w:bookmarkStart w:id="2441" w:name="_Toc419356681"/>
      <w:bookmarkStart w:id="2442" w:name="_Toc423136928"/>
      <w:bookmarkStart w:id="2443" w:name="_Toc423140856"/>
      <w:bookmarkStart w:id="2444" w:name="_Toc423141451"/>
      <w:bookmarkStart w:id="2445" w:name="_Toc419355766"/>
      <w:bookmarkStart w:id="2446" w:name="_Toc419355925"/>
      <w:bookmarkStart w:id="2447" w:name="_Toc419356083"/>
      <w:bookmarkStart w:id="2448" w:name="_Toc419356241"/>
      <w:bookmarkStart w:id="2449" w:name="_Toc419356399"/>
      <w:bookmarkStart w:id="2450" w:name="_Toc419356682"/>
      <w:bookmarkStart w:id="2451" w:name="_Toc423136929"/>
      <w:bookmarkStart w:id="2452" w:name="_Toc423140857"/>
      <w:bookmarkStart w:id="2453" w:name="_Toc423141452"/>
      <w:bookmarkStart w:id="2454" w:name="_Toc419355767"/>
      <w:bookmarkStart w:id="2455" w:name="_Toc419355926"/>
      <w:bookmarkStart w:id="2456" w:name="_Toc419356084"/>
      <w:bookmarkStart w:id="2457" w:name="_Toc419356242"/>
      <w:bookmarkStart w:id="2458" w:name="_Toc419356400"/>
      <w:bookmarkStart w:id="2459" w:name="_Toc419356683"/>
      <w:bookmarkStart w:id="2460" w:name="_Toc423136930"/>
      <w:bookmarkStart w:id="2461" w:name="_Toc423140858"/>
      <w:bookmarkStart w:id="2462" w:name="_Toc423141453"/>
      <w:bookmarkStart w:id="2463" w:name="_Toc419355768"/>
      <w:bookmarkStart w:id="2464" w:name="_Toc419355927"/>
      <w:bookmarkStart w:id="2465" w:name="_Toc419356085"/>
      <w:bookmarkStart w:id="2466" w:name="_Toc419356243"/>
      <w:bookmarkStart w:id="2467" w:name="_Toc419356401"/>
      <w:bookmarkStart w:id="2468" w:name="_Toc419356684"/>
      <w:bookmarkStart w:id="2469" w:name="_Toc423136931"/>
      <w:bookmarkStart w:id="2470" w:name="_Toc423140859"/>
      <w:bookmarkStart w:id="2471" w:name="_Toc423141454"/>
      <w:bookmarkStart w:id="2472" w:name="_Toc419355769"/>
      <w:bookmarkStart w:id="2473" w:name="_Toc419355928"/>
      <w:bookmarkStart w:id="2474" w:name="_Toc419356086"/>
      <w:bookmarkStart w:id="2475" w:name="_Toc419356244"/>
      <w:bookmarkStart w:id="2476" w:name="_Toc419356402"/>
      <w:bookmarkStart w:id="2477" w:name="_Toc419356685"/>
      <w:bookmarkStart w:id="2478" w:name="_Toc423136932"/>
      <w:bookmarkStart w:id="2479" w:name="_Toc423140860"/>
      <w:bookmarkStart w:id="2480" w:name="_Toc423141455"/>
      <w:bookmarkStart w:id="2481" w:name="_Toc419355770"/>
      <w:bookmarkStart w:id="2482" w:name="_Toc419355929"/>
      <w:bookmarkStart w:id="2483" w:name="_Toc419356087"/>
      <w:bookmarkStart w:id="2484" w:name="_Toc419356245"/>
      <w:bookmarkStart w:id="2485" w:name="_Toc419356403"/>
      <w:bookmarkStart w:id="2486" w:name="_Toc419356686"/>
      <w:bookmarkStart w:id="2487" w:name="_Toc423136933"/>
      <w:bookmarkStart w:id="2488" w:name="_Toc423140861"/>
      <w:bookmarkStart w:id="2489" w:name="_Toc423141456"/>
      <w:bookmarkStart w:id="2490" w:name="_Toc419355771"/>
      <w:bookmarkStart w:id="2491" w:name="_Toc419355930"/>
      <w:bookmarkStart w:id="2492" w:name="_Toc419356088"/>
      <w:bookmarkStart w:id="2493" w:name="_Toc419356246"/>
      <w:bookmarkStart w:id="2494" w:name="_Toc419356404"/>
      <w:bookmarkStart w:id="2495" w:name="_Toc419356687"/>
      <w:bookmarkStart w:id="2496" w:name="_Toc423136934"/>
      <w:bookmarkStart w:id="2497" w:name="_Toc423140862"/>
      <w:bookmarkStart w:id="2498" w:name="_Toc423141457"/>
      <w:bookmarkStart w:id="2499" w:name="_Toc419355772"/>
      <w:bookmarkStart w:id="2500" w:name="_Toc419355931"/>
      <w:bookmarkStart w:id="2501" w:name="_Toc419356089"/>
      <w:bookmarkStart w:id="2502" w:name="_Toc419356247"/>
      <w:bookmarkStart w:id="2503" w:name="_Toc419356405"/>
      <w:bookmarkStart w:id="2504" w:name="_Toc419356688"/>
      <w:bookmarkStart w:id="2505" w:name="_Toc423136935"/>
      <w:bookmarkStart w:id="2506" w:name="_Toc423140863"/>
      <w:bookmarkStart w:id="2507" w:name="_Toc423141458"/>
      <w:bookmarkStart w:id="2508" w:name="_Toc419355773"/>
      <w:bookmarkStart w:id="2509" w:name="_Toc419355932"/>
      <w:bookmarkStart w:id="2510" w:name="_Toc419356090"/>
      <w:bookmarkStart w:id="2511" w:name="_Toc419356248"/>
      <w:bookmarkStart w:id="2512" w:name="_Toc419356406"/>
      <w:bookmarkStart w:id="2513" w:name="_Toc419356689"/>
      <w:bookmarkStart w:id="2514" w:name="_Toc423136936"/>
      <w:bookmarkStart w:id="2515" w:name="_Toc423140864"/>
      <w:bookmarkStart w:id="2516" w:name="_Toc423141459"/>
      <w:bookmarkStart w:id="2517" w:name="_Toc419355774"/>
      <w:bookmarkStart w:id="2518" w:name="_Toc419355933"/>
      <w:bookmarkStart w:id="2519" w:name="_Toc419356091"/>
      <w:bookmarkStart w:id="2520" w:name="_Toc419356249"/>
      <w:bookmarkStart w:id="2521" w:name="_Toc419356407"/>
      <w:bookmarkStart w:id="2522" w:name="_Toc419356690"/>
      <w:bookmarkStart w:id="2523" w:name="_Toc423136937"/>
      <w:bookmarkStart w:id="2524" w:name="_Toc423140865"/>
      <w:bookmarkStart w:id="2525" w:name="_Toc423141460"/>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p>
    <w:p w14:paraId="72CD0C52" w14:textId="77777777" w:rsidR="00075E3F" w:rsidRPr="00075E3F" w:rsidRDefault="00075E3F" w:rsidP="00075E3F">
      <w:pPr>
        <w:pStyle w:val="2"/>
        <w:numPr>
          <w:ilvl w:val="0"/>
          <w:numId w:val="0"/>
        </w:numPr>
        <w:spacing w:before="0"/>
        <w:jc w:val="center"/>
        <w:rPr>
          <w:rFonts w:ascii="Verdana" w:eastAsia="EUAlbertina-ReguItal-Identity-H" w:hAnsi="Verdana" w:cs="EUAlbertina-Bold-Identity-H"/>
          <w:b w:val="0"/>
          <w:color w:val="auto"/>
          <w:sz w:val="20"/>
          <w:szCs w:val="20"/>
        </w:rPr>
      </w:pPr>
      <w:r w:rsidRPr="004C31C4">
        <w:rPr>
          <w:rFonts w:ascii="Verdana" w:eastAsia="EUAlbertina-ReguItal-Identity-H" w:hAnsi="Verdana" w:cs="EUAlbertina-Bold-Identity-H"/>
          <w:b w:val="0"/>
          <w:color w:val="auto"/>
          <w:sz w:val="20"/>
          <w:szCs w:val="20"/>
        </w:rPr>
        <w:t xml:space="preserve">ΤΙΤΛΟΣ </w:t>
      </w:r>
      <w:r>
        <w:rPr>
          <w:rFonts w:ascii="Verdana" w:eastAsia="EUAlbertina-ReguItal-Identity-H" w:hAnsi="Verdana" w:cs="EUAlbertina-Bold-Identity-H"/>
          <w:b w:val="0"/>
          <w:color w:val="auto"/>
          <w:sz w:val="20"/>
          <w:szCs w:val="20"/>
          <w:lang w:val="en-US"/>
        </w:rPr>
        <w:t>V</w:t>
      </w:r>
    </w:p>
    <w:p w14:paraId="3F5EA338" w14:textId="74DB198A" w:rsidR="00075E3F" w:rsidRDefault="00075E3F" w:rsidP="00075E3F">
      <w:pPr>
        <w:pStyle w:val="2"/>
        <w:numPr>
          <w:ilvl w:val="0"/>
          <w:numId w:val="0"/>
        </w:numPr>
        <w:spacing w:before="0"/>
        <w:jc w:val="center"/>
        <w:rPr>
          <w:rFonts w:ascii="Verdana" w:eastAsia="EUAlbertina-ReguItal-Identity-H" w:hAnsi="Verdana" w:cs="EUAlbertina-Bold-Identity-H"/>
          <w:color w:val="auto"/>
          <w:sz w:val="20"/>
          <w:szCs w:val="20"/>
        </w:rPr>
      </w:pPr>
      <w:r>
        <w:rPr>
          <w:rFonts w:ascii="Verdana" w:eastAsia="EUAlbertina-ReguItal-Identity-H" w:hAnsi="Verdana" w:cs="EUAlbertina-Bold-Identity-H"/>
          <w:color w:val="auto"/>
          <w:sz w:val="20"/>
          <w:szCs w:val="20"/>
        </w:rPr>
        <w:t>ΕΙΔΙΚΟΙ ΚΑΝΟΝΕΣ ΕΠΙΛΕΞΙΜΟΤΗΤΑΣ</w:t>
      </w:r>
      <w:del w:id="2526" w:author="ΕΥΘΥ" w:date="2018-12-10T15:33:00Z">
        <w:r>
          <w:rPr>
            <w:rFonts w:ascii="Verdana" w:eastAsia="EUAlbertina-ReguItal-Identity-H" w:hAnsi="Verdana" w:cs="EUAlbertina-Bold-Identity-H"/>
            <w:color w:val="auto"/>
            <w:sz w:val="20"/>
            <w:szCs w:val="20"/>
          </w:rPr>
          <w:delText xml:space="preserve"> ΓΙΑ ΤΟ ΕΓΤΑΑ</w:delText>
        </w:r>
        <w:r w:rsidR="000400DF">
          <w:rPr>
            <w:rFonts w:ascii="Verdana" w:eastAsia="EUAlbertina-ReguItal-Identity-H" w:hAnsi="Verdana" w:cs="EUAlbertina-Bold-Identity-H"/>
            <w:color w:val="auto"/>
            <w:sz w:val="20"/>
            <w:szCs w:val="20"/>
          </w:rPr>
          <w:delText xml:space="preserve"> και το ΕΤΘΑ</w:delText>
        </w:r>
      </w:del>
    </w:p>
    <w:p w14:paraId="2CA877BB" w14:textId="77777777" w:rsidR="00075E3F" w:rsidRPr="00FA282A" w:rsidRDefault="00FA282A" w:rsidP="00FA282A">
      <w:pPr>
        <w:pStyle w:val="a"/>
        <w:numPr>
          <w:ilvl w:val="0"/>
          <w:numId w:val="0"/>
        </w:numPr>
        <w:rPr>
          <w:rFonts w:eastAsia="EUAlbertina-Regu-Identity-H"/>
          <w:i/>
        </w:rPr>
      </w:pPr>
      <w:r w:rsidRPr="00FA282A">
        <w:rPr>
          <w:rFonts w:eastAsia="EUAlbertina-Regu-Identity-H"/>
          <w:i/>
        </w:rPr>
        <w:t>Άρθρο 3</w:t>
      </w:r>
      <w:r w:rsidR="002B4360">
        <w:rPr>
          <w:rFonts w:eastAsia="EUAlbertina-Regu-Identity-H"/>
          <w:i/>
        </w:rPr>
        <w:t>8</w:t>
      </w:r>
      <w:r w:rsidRPr="00FA282A">
        <w:rPr>
          <w:rFonts w:eastAsia="EUAlbertina-Regu-Identity-H"/>
          <w:i/>
        </w:rPr>
        <w:t>Α</w:t>
      </w:r>
    </w:p>
    <w:p w14:paraId="56061959" w14:textId="77777777" w:rsidR="00075E3F" w:rsidRDefault="00075E3F" w:rsidP="00075E3F">
      <w:pPr>
        <w:pStyle w:val="msonospacing0"/>
        <w:spacing w:after="120" w:line="264" w:lineRule="auto"/>
        <w:jc w:val="center"/>
        <w:rPr>
          <w:rFonts w:ascii="Verdana" w:hAnsi="Verdana"/>
          <w:b/>
          <w:sz w:val="20"/>
          <w:szCs w:val="20"/>
        </w:rPr>
      </w:pPr>
      <w:r>
        <w:rPr>
          <w:rFonts w:ascii="Verdana" w:hAnsi="Verdana"/>
          <w:b/>
          <w:sz w:val="20"/>
          <w:szCs w:val="20"/>
        </w:rPr>
        <w:t>Επιλεξιμότητα δαπανών συγχρηματοδοτούμενων από το ΕΓΤΑΑ</w:t>
      </w:r>
    </w:p>
    <w:p w14:paraId="4307520F" w14:textId="77777777" w:rsidR="00654960" w:rsidRDefault="00075E3F" w:rsidP="00075E3F">
      <w:pPr>
        <w:autoSpaceDE w:val="0"/>
        <w:autoSpaceDN w:val="0"/>
        <w:adjustRightInd w:val="0"/>
        <w:ind w:left="426" w:hanging="426"/>
        <w:jc w:val="both"/>
        <w:rPr>
          <w:rFonts w:ascii="Verdana" w:hAnsi="Verdana" w:cs="EUAlbertina"/>
          <w:color w:val="000000"/>
          <w:sz w:val="20"/>
          <w:szCs w:val="20"/>
        </w:rPr>
      </w:pPr>
      <w:r w:rsidRPr="00DB74EB">
        <w:rPr>
          <w:rFonts w:ascii="Verdana" w:hAnsi="Verdana" w:cs="EUAlbertina"/>
          <w:color w:val="000000"/>
          <w:sz w:val="20"/>
          <w:szCs w:val="20"/>
        </w:rPr>
        <w:t>1.</w:t>
      </w:r>
      <w:r w:rsidRPr="00C56FF9">
        <w:rPr>
          <w:rFonts w:ascii="Verdana" w:hAnsi="Verdana" w:cs="EUAlbertina"/>
          <w:color w:val="000000"/>
          <w:sz w:val="20"/>
          <w:szCs w:val="20"/>
        </w:rPr>
        <w:tab/>
      </w:r>
      <w:r>
        <w:rPr>
          <w:rFonts w:ascii="Verdana" w:hAnsi="Verdana" w:cs="EUAlbertina"/>
          <w:color w:val="000000"/>
          <w:sz w:val="20"/>
          <w:szCs w:val="20"/>
        </w:rPr>
        <w:t xml:space="preserve">Ισχύουν οι </w:t>
      </w:r>
      <w:r w:rsidR="00654960">
        <w:rPr>
          <w:rFonts w:ascii="Verdana" w:hAnsi="Verdana" w:cs="EUAlbertina"/>
          <w:color w:val="000000"/>
          <w:sz w:val="20"/>
          <w:szCs w:val="20"/>
        </w:rPr>
        <w:t>επιμέρους</w:t>
      </w:r>
      <w:r>
        <w:rPr>
          <w:rFonts w:ascii="Verdana" w:hAnsi="Verdana" w:cs="EUAlbertina"/>
          <w:color w:val="000000"/>
          <w:sz w:val="20"/>
          <w:szCs w:val="20"/>
        </w:rPr>
        <w:t xml:space="preserve"> κανόνες επιλεξιμότητας δαπανών </w:t>
      </w:r>
      <w:r w:rsidR="00654960">
        <w:rPr>
          <w:rFonts w:ascii="Verdana" w:hAnsi="Verdana" w:cs="EUAlbertina"/>
          <w:color w:val="000000"/>
          <w:sz w:val="20"/>
          <w:szCs w:val="20"/>
        </w:rPr>
        <w:t xml:space="preserve">των μέτρων </w:t>
      </w:r>
      <w:r>
        <w:rPr>
          <w:rFonts w:ascii="Verdana" w:hAnsi="Verdana" w:cs="EUAlbertina"/>
          <w:color w:val="000000"/>
          <w:sz w:val="20"/>
          <w:szCs w:val="20"/>
        </w:rPr>
        <w:t xml:space="preserve">όπως </w:t>
      </w:r>
      <w:r w:rsidR="00654960">
        <w:rPr>
          <w:rFonts w:ascii="Verdana" w:hAnsi="Verdana" w:cs="EUAlbertina"/>
          <w:color w:val="000000"/>
          <w:sz w:val="20"/>
          <w:szCs w:val="20"/>
        </w:rPr>
        <w:t>περιγράφονται στα άρθρα 14 έως 44, Κεφάλαιο Ι</w:t>
      </w:r>
      <w:r w:rsidR="00A536E8">
        <w:rPr>
          <w:rFonts w:ascii="Verdana" w:hAnsi="Verdana" w:cs="EUAlbertina"/>
          <w:color w:val="000000"/>
          <w:sz w:val="20"/>
          <w:szCs w:val="20"/>
        </w:rPr>
        <w:t>,</w:t>
      </w:r>
      <w:r w:rsidR="00654960">
        <w:rPr>
          <w:rFonts w:ascii="Verdana" w:hAnsi="Verdana" w:cs="EUAlbertina"/>
          <w:color w:val="000000"/>
          <w:sz w:val="20"/>
          <w:szCs w:val="20"/>
        </w:rPr>
        <w:t xml:space="preserve"> του Καν. 1305/2013.</w:t>
      </w:r>
      <w:r w:rsidRPr="004F3427">
        <w:rPr>
          <w:rFonts w:ascii="Verdana" w:hAnsi="Verdana" w:cs="EUAlbertina"/>
          <w:color w:val="000000"/>
          <w:sz w:val="20"/>
          <w:szCs w:val="20"/>
        </w:rPr>
        <w:t xml:space="preserve"> </w:t>
      </w:r>
    </w:p>
    <w:p w14:paraId="0AE3E46A" w14:textId="77777777" w:rsidR="0096289F" w:rsidRDefault="00654960" w:rsidP="00654960">
      <w:pPr>
        <w:autoSpaceDE w:val="0"/>
        <w:autoSpaceDN w:val="0"/>
        <w:adjustRightInd w:val="0"/>
        <w:ind w:left="426" w:hanging="426"/>
        <w:jc w:val="both"/>
        <w:rPr>
          <w:rFonts w:ascii="Verdana" w:hAnsi="Verdana" w:cs="EUAlbertina"/>
          <w:color w:val="000000"/>
          <w:sz w:val="20"/>
          <w:szCs w:val="20"/>
        </w:rPr>
      </w:pPr>
      <w:r>
        <w:rPr>
          <w:rFonts w:ascii="Verdana" w:hAnsi="Verdana" w:cs="EUAlbertina"/>
          <w:color w:val="000000"/>
          <w:sz w:val="20"/>
          <w:szCs w:val="20"/>
        </w:rPr>
        <w:t>2</w:t>
      </w:r>
      <w:r w:rsidRPr="00DB74EB">
        <w:rPr>
          <w:rFonts w:ascii="Verdana" w:hAnsi="Verdana" w:cs="EUAlbertina"/>
          <w:color w:val="000000"/>
          <w:sz w:val="20"/>
          <w:szCs w:val="20"/>
        </w:rPr>
        <w:t>.</w:t>
      </w:r>
      <w:r w:rsidRPr="00C56FF9">
        <w:rPr>
          <w:rFonts w:ascii="Verdana" w:hAnsi="Verdana" w:cs="EUAlbertina"/>
          <w:color w:val="000000"/>
          <w:sz w:val="20"/>
          <w:szCs w:val="20"/>
        </w:rPr>
        <w:tab/>
      </w:r>
      <w:r>
        <w:rPr>
          <w:rFonts w:ascii="Verdana" w:hAnsi="Verdana" w:cs="EUAlbertina"/>
          <w:color w:val="000000"/>
          <w:sz w:val="20"/>
          <w:szCs w:val="20"/>
        </w:rPr>
        <w:t>Ισχύουν οι κανόνες επιλεξιμότητας δαπανών για διάφορα μέτρα όπως περιγράφονται στα άρθρα 45 έως 48 του Καν. 1305/2013.</w:t>
      </w:r>
    </w:p>
    <w:p w14:paraId="63BE7D9D" w14:textId="77777777" w:rsidR="00654960" w:rsidRDefault="0096289F" w:rsidP="00654960">
      <w:pPr>
        <w:autoSpaceDE w:val="0"/>
        <w:autoSpaceDN w:val="0"/>
        <w:adjustRightInd w:val="0"/>
        <w:ind w:left="426" w:hanging="426"/>
        <w:jc w:val="both"/>
        <w:rPr>
          <w:rFonts w:ascii="Verdana" w:hAnsi="Verdana" w:cs="EUAlbertina"/>
          <w:color w:val="000000"/>
          <w:sz w:val="20"/>
          <w:szCs w:val="20"/>
        </w:rPr>
      </w:pPr>
      <w:r>
        <w:rPr>
          <w:rFonts w:ascii="Verdana" w:hAnsi="Verdana" w:cs="EUAlbertina"/>
          <w:color w:val="000000"/>
          <w:sz w:val="20"/>
          <w:szCs w:val="20"/>
        </w:rPr>
        <w:t>3.</w:t>
      </w:r>
      <w:r>
        <w:rPr>
          <w:rFonts w:ascii="Verdana" w:hAnsi="Verdana" w:cs="EUAlbertina"/>
          <w:color w:val="000000"/>
          <w:sz w:val="20"/>
          <w:szCs w:val="20"/>
        </w:rPr>
        <w:tab/>
      </w:r>
      <w:r w:rsidR="0014096E">
        <w:rPr>
          <w:rFonts w:ascii="Verdana" w:eastAsia="Times New Roman" w:hAnsi="Verdana" w:cs="Times New Roman"/>
          <w:sz w:val="20"/>
          <w:szCs w:val="20"/>
          <w:lang w:eastAsia="el-GR"/>
        </w:rPr>
        <w:t>Γ</w:t>
      </w:r>
      <w:r>
        <w:rPr>
          <w:rFonts w:ascii="Verdana" w:eastAsia="Times New Roman" w:hAnsi="Verdana" w:cs="Times New Roman"/>
          <w:sz w:val="20"/>
          <w:szCs w:val="20"/>
          <w:lang w:eastAsia="el-GR"/>
        </w:rPr>
        <w:t>ια τις δαπάνες που πραγματοποιούνται δυνάμει του Καν. (ΕΕ) 1310/2013 και του άρθρου 16 του Καν. (ΕΕ) 807/2014</w:t>
      </w:r>
      <w:r w:rsidR="0014096E">
        <w:rPr>
          <w:rFonts w:ascii="Verdana" w:eastAsia="Times New Roman" w:hAnsi="Verdana" w:cs="Times New Roman"/>
          <w:sz w:val="20"/>
          <w:szCs w:val="20"/>
          <w:lang w:eastAsia="el-GR"/>
        </w:rPr>
        <w:t>,</w:t>
      </w:r>
      <w:r>
        <w:rPr>
          <w:rFonts w:ascii="Verdana" w:eastAsia="Times New Roman" w:hAnsi="Verdana" w:cs="Times New Roman"/>
          <w:sz w:val="20"/>
          <w:szCs w:val="20"/>
          <w:lang w:eastAsia="el-GR"/>
        </w:rPr>
        <w:t xml:space="preserve"> ως ανειλημμένες υποχρεώσεις στο πλαίσιο του ΠΑΑ 2014-2020</w:t>
      </w:r>
      <w:r w:rsidR="0014096E">
        <w:rPr>
          <w:rFonts w:ascii="Verdana" w:eastAsia="Times New Roman" w:hAnsi="Verdana" w:cs="Times New Roman"/>
          <w:sz w:val="20"/>
          <w:szCs w:val="20"/>
          <w:lang w:eastAsia="el-GR"/>
        </w:rPr>
        <w:t>,</w:t>
      </w:r>
      <w:r>
        <w:rPr>
          <w:rFonts w:ascii="Verdana" w:eastAsia="Times New Roman" w:hAnsi="Verdana" w:cs="Times New Roman"/>
          <w:sz w:val="20"/>
          <w:szCs w:val="20"/>
          <w:lang w:eastAsia="el-GR"/>
        </w:rPr>
        <w:t xml:space="preserve"> ισχύουν οι κανόνες επιλεξιμότητας του σχετικού κοινοτικού και εθνικού νομοθετικού πλαισίου.</w:t>
      </w:r>
    </w:p>
    <w:p w14:paraId="1DE5D856" w14:textId="77777777" w:rsidR="00960A93" w:rsidRPr="00960A93" w:rsidRDefault="0096289F" w:rsidP="00960A93">
      <w:pPr>
        <w:autoSpaceDE w:val="0"/>
        <w:autoSpaceDN w:val="0"/>
        <w:adjustRightInd w:val="0"/>
        <w:ind w:left="426" w:hanging="426"/>
        <w:jc w:val="both"/>
        <w:rPr>
          <w:rFonts w:ascii="Verdana" w:hAnsi="Verdana"/>
          <w:sz w:val="20"/>
          <w:szCs w:val="20"/>
        </w:rPr>
      </w:pPr>
      <w:r>
        <w:rPr>
          <w:rFonts w:ascii="Verdana" w:hAnsi="Verdana"/>
          <w:sz w:val="20"/>
          <w:szCs w:val="20"/>
        </w:rPr>
        <w:t>4</w:t>
      </w:r>
      <w:r w:rsidR="00960A93" w:rsidRPr="00960A93">
        <w:rPr>
          <w:rFonts w:ascii="Verdana" w:hAnsi="Verdana"/>
          <w:sz w:val="20"/>
          <w:szCs w:val="20"/>
        </w:rPr>
        <w:t xml:space="preserve">. </w:t>
      </w:r>
      <w:r w:rsidR="00960A93">
        <w:rPr>
          <w:rFonts w:ascii="Verdana" w:hAnsi="Verdana"/>
          <w:sz w:val="20"/>
          <w:szCs w:val="20"/>
        </w:rPr>
        <w:tab/>
      </w:r>
      <w:r w:rsidR="00A96843">
        <w:rPr>
          <w:rFonts w:ascii="Verdana" w:hAnsi="Verdana"/>
          <w:sz w:val="20"/>
          <w:szCs w:val="20"/>
        </w:rPr>
        <w:t xml:space="preserve">Όσον αφορά </w:t>
      </w:r>
      <w:r w:rsidR="0061127D">
        <w:rPr>
          <w:rFonts w:ascii="Verdana" w:hAnsi="Verdana"/>
          <w:sz w:val="20"/>
          <w:szCs w:val="20"/>
        </w:rPr>
        <w:t xml:space="preserve">στις </w:t>
      </w:r>
      <w:r w:rsidR="00960A93" w:rsidRPr="00960A93">
        <w:rPr>
          <w:rFonts w:ascii="Verdana" w:hAnsi="Verdana"/>
          <w:sz w:val="20"/>
          <w:szCs w:val="20"/>
        </w:rPr>
        <w:t xml:space="preserve">λειτουργικές δαπάνες </w:t>
      </w:r>
      <w:r w:rsidR="0061127D">
        <w:rPr>
          <w:rFonts w:ascii="Verdana" w:hAnsi="Verdana"/>
          <w:sz w:val="20"/>
          <w:szCs w:val="20"/>
        </w:rPr>
        <w:t>που</w:t>
      </w:r>
      <w:r w:rsidR="00960A93" w:rsidRPr="00960A93">
        <w:rPr>
          <w:rFonts w:ascii="Verdana" w:hAnsi="Verdana"/>
          <w:sz w:val="20"/>
          <w:szCs w:val="20"/>
        </w:rPr>
        <w:t xml:space="preserve"> </w:t>
      </w:r>
      <w:r w:rsidR="0061127D">
        <w:rPr>
          <w:rFonts w:ascii="Verdana" w:hAnsi="Verdana"/>
          <w:sz w:val="20"/>
          <w:szCs w:val="20"/>
        </w:rPr>
        <w:t>ενισχύονται</w:t>
      </w:r>
      <w:r w:rsidR="00960A93" w:rsidRPr="00960A93">
        <w:rPr>
          <w:rFonts w:ascii="Verdana" w:hAnsi="Verdana"/>
          <w:sz w:val="20"/>
          <w:szCs w:val="20"/>
        </w:rPr>
        <w:t xml:space="preserve"> δυνάμει του </w:t>
      </w:r>
      <w:r w:rsidR="00960A93">
        <w:rPr>
          <w:rFonts w:ascii="Verdana" w:hAnsi="Verdana"/>
          <w:sz w:val="20"/>
          <w:szCs w:val="20"/>
        </w:rPr>
        <w:t>Καν.1305/2013</w:t>
      </w:r>
      <w:r w:rsidR="00960A93" w:rsidRPr="00960A93">
        <w:rPr>
          <w:rFonts w:ascii="Verdana" w:hAnsi="Verdana"/>
          <w:sz w:val="20"/>
          <w:szCs w:val="20"/>
        </w:rPr>
        <w:t>, είναι επιλέξιμα τα ακόλουθα είδη δαπανών:</w:t>
      </w:r>
    </w:p>
    <w:p w14:paraId="15A92F17" w14:textId="77777777" w:rsidR="00960A93" w:rsidRPr="00960A93" w:rsidRDefault="00960A93" w:rsidP="00960A93">
      <w:pPr>
        <w:autoSpaceDE w:val="0"/>
        <w:autoSpaceDN w:val="0"/>
        <w:adjustRightInd w:val="0"/>
        <w:ind w:left="852" w:hanging="426"/>
        <w:jc w:val="both"/>
        <w:rPr>
          <w:rFonts w:ascii="Verdana" w:hAnsi="Verdana"/>
          <w:sz w:val="20"/>
          <w:szCs w:val="20"/>
        </w:rPr>
      </w:pPr>
      <w:r w:rsidRPr="00960A93">
        <w:rPr>
          <w:rFonts w:ascii="Verdana" w:hAnsi="Verdana"/>
          <w:sz w:val="20"/>
          <w:szCs w:val="20"/>
        </w:rPr>
        <w:t>α) δαπάνες λειτουργίας</w:t>
      </w:r>
      <w:r>
        <w:rPr>
          <w:rFonts w:ascii="Verdana" w:hAnsi="Verdana"/>
          <w:sz w:val="20"/>
          <w:szCs w:val="20"/>
        </w:rPr>
        <w:t>,</w:t>
      </w:r>
    </w:p>
    <w:p w14:paraId="168042A6" w14:textId="77777777" w:rsidR="00960A93" w:rsidRPr="00960A93" w:rsidRDefault="00960A93" w:rsidP="00960A93">
      <w:pPr>
        <w:autoSpaceDE w:val="0"/>
        <w:autoSpaceDN w:val="0"/>
        <w:adjustRightInd w:val="0"/>
        <w:ind w:left="852" w:hanging="426"/>
        <w:jc w:val="both"/>
        <w:rPr>
          <w:rFonts w:ascii="Verdana" w:hAnsi="Verdana"/>
          <w:sz w:val="20"/>
          <w:szCs w:val="20"/>
        </w:rPr>
      </w:pPr>
      <w:r w:rsidRPr="00960A93">
        <w:rPr>
          <w:rFonts w:ascii="Verdana" w:hAnsi="Verdana"/>
          <w:sz w:val="20"/>
          <w:szCs w:val="20"/>
        </w:rPr>
        <w:t>β) δαπάνες προσωπικού</w:t>
      </w:r>
      <w:r>
        <w:rPr>
          <w:rFonts w:ascii="Verdana" w:hAnsi="Verdana"/>
          <w:sz w:val="20"/>
          <w:szCs w:val="20"/>
        </w:rPr>
        <w:t>,</w:t>
      </w:r>
    </w:p>
    <w:p w14:paraId="5189A41C" w14:textId="77777777" w:rsidR="00960A93" w:rsidRPr="00960A93" w:rsidRDefault="00960A93" w:rsidP="00960A93">
      <w:pPr>
        <w:autoSpaceDE w:val="0"/>
        <w:autoSpaceDN w:val="0"/>
        <w:adjustRightInd w:val="0"/>
        <w:ind w:left="852" w:hanging="426"/>
        <w:jc w:val="both"/>
        <w:rPr>
          <w:rFonts w:ascii="Verdana" w:hAnsi="Verdana"/>
          <w:sz w:val="20"/>
          <w:szCs w:val="20"/>
        </w:rPr>
      </w:pPr>
      <w:r>
        <w:rPr>
          <w:rFonts w:ascii="Verdana" w:hAnsi="Verdana"/>
          <w:sz w:val="20"/>
          <w:szCs w:val="20"/>
        </w:rPr>
        <w:t>γ) δαπάνες κατάρτισης,</w:t>
      </w:r>
    </w:p>
    <w:p w14:paraId="28699CCA" w14:textId="77777777" w:rsidR="00960A93" w:rsidRPr="00960A93" w:rsidRDefault="00960A93" w:rsidP="00960A93">
      <w:pPr>
        <w:autoSpaceDE w:val="0"/>
        <w:autoSpaceDN w:val="0"/>
        <w:adjustRightInd w:val="0"/>
        <w:ind w:left="852" w:hanging="426"/>
        <w:jc w:val="both"/>
        <w:rPr>
          <w:rFonts w:ascii="Verdana" w:hAnsi="Verdana"/>
          <w:sz w:val="20"/>
          <w:szCs w:val="20"/>
        </w:rPr>
      </w:pPr>
      <w:r w:rsidRPr="00960A93">
        <w:rPr>
          <w:rFonts w:ascii="Verdana" w:hAnsi="Verdana"/>
          <w:sz w:val="20"/>
          <w:szCs w:val="20"/>
        </w:rPr>
        <w:t>δ) δαπάνες δημόσιων σχέσεων</w:t>
      </w:r>
      <w:r>
        <w:rPr>
          <w:rFonts w:ascii="Verdana" w:hAnsi="Verdana"/>
          <w:sz w:val="20"/>
          <w:szCs w:val="20"/>
        </w:rPr>
        <w:t>,</w:t>
      </w:r>
    </w:p>
    <w:p w14:paraId="76B0CA52" w14:textId="77777777" w:rsidR="00960A93" w:rsidRPr="00960A93" w:rsidRDefault="00960A93" w:rsidP="00960A93">
      <w:pPr>
        <w:autoSpaceDE w:val="0"/>
        <w:autoSpaceDN w:val="0"/>
        <w:adjustRightInd w:val="0"/>
        <w:ind w:left="852" w:hanging="426"/>
        <w:jc w:val="both"/>
        <w:rPr>
          <w:rFonts w:ascii="Verdana" w:hAnsi="Verdana"/>
          <w:sz w:val="20"/>
          <w:szCs w:val="20"/>
        </w:rPr>
      </w:pPr>
      <w:r w:rsidRPr="00960A93">
        <w:rPr>
          <w:rFonts w:ascii="Verdana" w:hAnsi="Verdana"/>
          <w:sz w:val="20"/>
          <w:szCs w:val="20"/>
        </w:rPr>
        <w:t>ε) χρηματοοικονομικές δαπάνες</w:t>
      </w:r>
      <w:r>
        <w:rPr>
          <w:rFonts w:ascii="Verdana" w:hAnsi="Verdana"/>
          <w:sz w:val="20"/>
          <w:szCs w:val="20"/>
        </w:rPr>
        <w:t>,</w:t>
      </w:r>
    </w:p>
    <w:p w14:paraId="774E9CED" w14:textId="77777777" w:rsidR="00960A93" w:rsidRPr="00960A93" w:rsidRDefault="00960A93" w:rsidP="00960A93">
      <w:pPr>
        <w:autoSpaceDE w:val="0"/>
        <w:autoSpaceDN w:val="0"/>
        <w:adjustRightInd w:val="0"/>
        <w:ind w:left="852" w:hanging="426"/>
        <w:jc w:val="both"/>
        <w:rPr>
          <w:rFonts w:ascii="Verdana" w:hAnsi="Verdana"/>
          <w:sz w:val="20"/>
          <w:szCs w:val="20"/>
        </w:rPr>
      </w:pPr>
      <w:r w:rsidRPr="00960A93">
        <w:rPr>
          <w:rFonts w:ascii="Verdana" w:hAnsi="Verdana"/>
          <w:sz w:val="20"/>
          <w:szCs w:val="20"/>
        </w:rPr>
        <w:t>στ) δαπάνες συγκρότησης δικτύων.</w:t>
      </w:r>
    </w:p>
    <w:p w14:paraId="1DE73AF1" w14:textId="77777777" w:rsidR="00960A93" w:rsidRPr="00960A93" w:rsidRDefault="0096289F" w:rsidP="00960A93">
      <w:pPr>
        <w:autoSpaceDE w:val="0"/>
        <w:autoSpaceDN w:val="0"/>
        <w:adjustRightInd w:val="0"/>
        <w:ind w:left="426" w:hanging="426"/>
        <w:jc w:val="both"/>
        <w:rPr>
          <w:rFonts w:ascii="Verdana" w:hAnsi="Verdana"/>
          <w:sz w:val="20"/>
          <w:szCs w:val="20"/>
        </w:rPr>
      </w:pPr>
      <w:r>
        <w:rPr>
          <w:rFonts w:ascii="Verdana" w:hAnsi="Verdana"/>
          <w:sz w:val="20"/>
          <w:szCs w:val="20"/>
        </w:rPr>
        <w:t>5</w:t>
      </w:r>
      <w:r w:rsidR="00960A93" w:rsidRPr="00960A93">
        <w:rPr>
          <w:rFonts w:ascii="Verdana" w:hAnsi="Verdana"/>
          <w:sz w:val="20"/>
          <w:szCs w:val="20"/>
        </w:rPr>
        <w:t xml:space="preserve">. </w:t>
      </w:r>
      <w:r w:rsidR="000D17ED">
        <w:rPr>
          <w:rFonts w:ascii="Verdana" w:hAnsi="Verdana"/>
          <w:sz w:val="20"/>
          <w:szCs w:val="20"/>
        </w:rPr>
        <w:tab/>
      </w:r>
      <w:r w:rsidR="00960A93" w:rsidRPr="00960A93">
        <w:rPr>
          <w:rFonts w:ascii="Verdana" w:hAnsi="Verdana"/>
          <w:sz w:val="20"/>
          <w:szCs w:val="20"/>
        </w:rPr>
        <w:t>Οι μελέτες θεωρούνται επιλέξιμες δαπάνες μόνο εάν συνδέονται με ειδική δράση στο πλαίσιο του προγράμματος ή με τους ειδικούς σκοπούς και στόχους του προγράμματος.</w:t>
      </w:r>
    </w:p>
    <w:p w14:paraId="4ACCF95B" w14:textId="77777777" w:rsidR="000400DF" w:rsidRDefault="0096289F" w:rsidP="00960A93">
      <w:pPr>
        <w:autoSpaceDE w:val="0"/>
        <w:autoSpaceDN w:val="0"/>
        <w:adjustRightInd w:val="0"/>
        <w:ind w:left="426" w:hanging="426"/>
        <w:jc w:val="both"/>
        <w:rPr>
          <w:rFonts w:ascii="Verdana" w:hAnsi="Verdana"/>
          <w:sz w:val="20"/>
          <w:szCs w:val="20"/>
        </w:rPr>
      </w:pPr>
      <w:r>
        <w:rPr>
          <w:rFonts w:ascii="Verdana" w:hAnsi="Verdana"/>
          <w:sz w:val="20"/>
          <w:szCs w:val="20"/>
        </w:rPr>
        <w:t>6</w:t>
      </w:r>
      <w:r w:rsidR="00960A93" w:rsidRPr="00960A93">
        <w:rPr>
          <w:rFonts w:ascii="Verdana" w:hAnsi="Verdana"/>
          <w:sz w:val="20"/>
          <w:szCs w:val="20"/>
        </w:rPr>
        <w:t xml:space="preserve">. </w:t>
      </w:r>
      <w:r w:rsidR="0014096E">
        <w:rPr>
          <w:rFonts w:ascii="Verdana" w:hAnsi="Verdana"/>
          <w:sz w:val="20"/>
          <w:szCs w:val="20"/>
        </w:rPr>
        <w:tab/>
      </w:r>
      <w:r w:rsidR="00960A93" w:rsidRPr="00960A93">
        <w:rPr>
          <w:rFonts w:ascii="Verdana" w:hAnsi="Verdana"/>
          <w:sz w:val="20"/>
          <w:szCs w:val="20"/>
        </w:rPr>
        <w:t>Οι συνεισφορές σε είδος υπό μορφή παροχής εργασιών, αγαθών, υπηρεσιών, γης και ακινήτων για τα οποία δεν καταβλήθηκαν ποσά τοις μετρητοίς που να δικαιολογούνται από τιμολόγια ή έγγραφα ισοδύναμης αποδεικτικής αξίας, μπορούν να είναι επιλέξιμες για στήριξη εφόσον πληρούνται οι προϋποθέσεις τ</w:t>
      </w:r>
      <w:r w:rsidR="000400DF">
        <w:rPr>
          <w:rFonts w:ascii="Verdana" w:hAnsi="Verdana"/>
          <w:sz w:val="20"/>
          <w:szCs w:val="20"/>
        </w:rPr>
        <w:t>ων άρθρων</w:t>
      </w:r>
      <w:r w:rsidR="00960A93" w:rsidRPr="00960A93">
        <w:rPr>
          <w:rFonts w:ascii="Verdana" w:hAnsi="Verdana"/>
          <w:sz w:val="20"/>
          <w:szCs w:val="20"/>
        </w:rPr>
        <w:t xml:space="preserve"> </w:t>
      </w:r>
      <w:r w:rsidR="000400DF">
        <w:rPr>
          <w:rFonts w:ascii="Verdana" w:hAnsi="Verdana"/>
          <w:sz w:val="20"/>
          <w:szCs w:val="20"/>
        </w:rPr>
        <w:t>14, 15 και 22 της παρούσας.</w:t>
      </w:r>
    </w:p>
    <w:p w14:paraId="3486EEAD" w14:textId="77777777" w:rsidR="000400DF" w:rsidRDefault="0096289F" w:rsidP="000400DF">
      <w:pPr>
        <w:autoSpaceDE w:val="0"/>
        <w:autoSpaceDN w:val="0"/>
        <w:adjustRightInd w:val="0"/>
        <w:ind w:left="426" w:hanging="426"/>
        <w:jc w:val="both"/>
        <w:rPr>
          <w:rFonts w:ascii="Verdana" w:hAnsi="Verdana"/>
          <w:sz w:val="20"/>
          <w:szCs w:val="20"/>
        </w:rPr>
      </w:pPr>
      <w:r>
        <w:rPr>
          <w:rFonts w:ascii="Verdana" w:hAnsi="Verdana"/>
          <w:sz w:val="20"/>
          <w:szCs w:val="20"/>
        </w:rPr>
        <w:t>7</w:t>
      </w:r>
      <w:r w:rsidR="000400DF">
        <w:rPr>
          <w:rFonts w:ascii="Verdana" w:hAnsi="Verdana"/>
          <w:sz w:val="20"/>
          <w:szCs w:val="20"/>
        </w:rPr>
        <w:t>.</w:t>
      </w:r>
      <w:r w:rsidR="000400DF">
        <w:rPr>
          <w:rFonts w:ascii="Verdana" w:hAnsi="Verdana"/>
          <w:sz w:val="20"/>
          <w:szCs w:val="20"/>
        </w:rPr>
        <w:tab/>
      </w:r>
      <w:r w:rsidR="000400DF" w:rsidRPr="000400DF">
        <w:rPr>
          <w:rFonts w:ascii="Verdana" w:hAnsi="Verdana"/>
          <w:sz w:val="20"/>
          <w:szCs w:val="20"/>
        </w:rPr>
        <w:t>Όταν η ενίσχυση χορηγείται με βάση τις συνήθεις δαπάνες ή τις πρόσθετες δαπάνες και το απολεσθέν εισόδημα, τα κράτη μέλη εξασφαλίζουν ότι οι σχετικοί υπολογισμοί είναι επαρκείς και ακριβείς, και πραγματοποιούνται εκ των προτέρων βάσει σωστού, δίκαιου και επαληθεύσιμου υπολογισμού. Για το σκοπό αυτό, ένας φορέας λειτουργικά ανεξάρτητος από τις αρχές που είναι αρμόδιες για την εφαρμογή του προγράμματος και διαθέτει την κατάλληλη τεχνογνωσία εκτελεί τους υπολογισμούς ή επιβεβαιώνει την ορθότητα και την ακρίβεια των υπολογισμών. Δήλωση που επιβεβαιώνει την ορθότητα και την ακρίβεια των υπολογισμών συμπεριλαμβάνεται στο πρόγραμμα αγροτικής ανάπτυξης.</w:t>
      </w:r>
    </w:p>
    <w:p w14:paraId="377F3BCA" w14:textId="77777777" w:rsidR="00FA282A" w:rsidRPr="003C12D4" w:rsidRDefault="00FA282A" w:rsidP="00301EC4">
      <w:pPr>
        <w:pStyle w:val="a"/>
        <w:numPr>
          <w:ilvl w:val="0"/>
          <w:numId w:val="0"/>
        </w:numPr>
        <w:rPr>
          <w:rFonts w:eastAsia="EUAlbertina-Regu-Identity-H"/>
          <w:i/>
        </w:rPr>
      </w:pPr>
      <w:r w:rsidRPr="003C12D4">
        <w:rPr>
          <w:rFonts w:eastAsia="EUAlbertina-Regu-Identity-H"/>
          <w:i/>
        </w:rPr>
        <w:t>Άρθρο 3</w:t>
      </w:r>
      <w:r w:rsidR="002B4360">
        <w:rPr>
          <w:rFonts w:eastAsia="EUAlbertina-Regu-Identity-H"/>
          <w:i/>
        </w:rPr>
        <w:t>8</w:t>
      </w:r>
      <w:r>
        <w:rPr>
          <w:rFonts w:eastAsia="EUAlbertina-Regu-Identity-H"/>
          <w:i/>
        </w:rPr>
        <w:t>Β</w:t>
      </w:r>
    </w:p>
    <w:p w14:paraId="27257F2A" w14:textId="77777777" w:rsidR="000400DF" w:rsidRDefault="000400DF" w:rsidP="000400DF">
      <w:pPr>
        <w:pStyle w:val="msonospacing0"/>
        <w:spacing w:after="120" w:line="264" w:lineRule="auto"/>
        <w:jc w:val="center"/>
        <w:rPr>
          <w:rFonts w:ascii="Verdana" w:hAnsi="Verdana"/>
          <w:b/>
          <w:sz w:val="20"/>
          <w:szCs w:val="20"/>
        </w:rPr>
      </w:pPr>
      <w:r>
        <w:rPr>
          <w:rFonts w:ascii="Verdana" w:hAnsi="Verdana"/>
          <w:b/>
          <w:sz w:val="20"/>
          <w:szCs w:val="20"/>
        </w:rPr>
        <w:t>Επιλεξιμότητα δαπανών συγχρηματοδοτούμενων από το ΕΤΘΑ</w:t>
      </w:r>
    </w:p>
    <w:p w14:paraId="648C2C5F" w14:textId="77777777" w:rsidR="00FA16C0" w:rsidRPr="00730846" w:rsidRDefault="000400DF" w:rsidP="00BF1F2A">
      <w:pPr>
        <w:pStyle w:val="a5"/>
        <w:numPr>
          <w:ilvl w:val="0"/>
          <w:numId w:val="16"/>
        </w:numPr>
        <w:autoSpaceDE w:val="0"/>
        <w:autoSpaceDN w:val="0"/>
        <w:adjustRightInd w:val="0"/>
        <w:ind w:left="426" w:hanging="426"/>
        <w:jc w:val="both"/>
        <w:rPr>
          <w:rFonts w:ascii="Verdana" w:hAnsi="Verdana" w:cs="EUAlbertina"/>
          <w:color w:val="000000"/>
          <w:sz w:val="20"/>
          <w:szCs w:val="20"/>
        </w:rPr>
      </w:pPr>
      <w:r w:rsidRPr="00730846">
        <w:rPr>
          <w:rFonts w:ascii="Verdana" w:hAnsi="Verdana" w:cs="EUAlbertina"/>
          <w:color w:val="000000"/>
          <w:sz w:val="20"/>
          <w:szCs w:val="20"/>
        </w:rPr>
        <w:t xml:space="preserve">Ισχύουν οι επιμέρους κανόνες επιλεξιμότητας δαπανών όπως περιγράφονται στα </w:t>
      </w:r>
      <w:r w:rsidR="002827EC" w:rsidRPr="00730846">
        <w:rPr>
          <w:rFonts w:ascii="Verdana" w:hAnsi="Verdana" w:cs="EUAlbertina"/>
          <w:color w:val="000000"/>
          <w:sz w:val="20"/>
          <w:szCs w:val="20"/>
        </w:rPr>
        <w:t xml:space="preserve">άρθρα </w:t>
      </w:r>
      <w:r w:rsidR="00FA16C0" w:rsidRPr="00730846">
        <w:rPr>
          <w:rFonts w:ascii="Verdana" w:hAnsi="Verdana" w:cs="EUAlbertina"/>
          <w:color w:val="000000"/>
          <w:sz w:val="20"/>
          <w:szCs w:val="20"/>
        </w:rPr>
        <w:t>25 έως 69 και 76 έως 80 του Καν. 508/2014.</w:t>
      </w:r>
    </w:p>
    <w:p w14:paraId="708F289A" w14:textId="77777777" w:rsidR="004756B7" w:rsidRDefault="00FA16C0" w:rsidP="00BF1F2A">
      <w:pPr>
        <w:pStyle w:val="a5"/>
        <w:numPr>
          <w:ilvl w:val="0"/>
          <w:numId w:val="16"/>
        </w:numPr>
        <w:autoSpaceDE w:val="0"/>
        <w:autoSpaceDN w:val="0"/>
        <w:adjustRightInd w:val="0"/>
        <w:ind w:left="426" w:hanging="426"/>
        <w:jc w:val="both"/>
        <w:rPr>
          <w:rFonts w:ascii="Verdana" w:hAnsi="Verdana"/>
          <w:sz w:val="20"/>
          <w:szCs w:val="20"/>
        </w:rPr>
      </w:pPr>
      <w:r w:rsidRPr="000D17ED">
        <w:rPr>
          <w:rFonts w:ascii="Verdana" w:hAnsi="Verdana"/>
          <w:sz w:val="20"/>
          <w:szCs w:val="20"/>
        </w:rPr>
        <w:t>Συμπληρωματικά των ανωτέρω και ειδικότερα για τις δράσεις των άρθρων 32, 40 και 41 του Καν. 508/2014 ισχύουν οι κανόνες που περιγράφονται στον Κανονισμό 531/2015</w:t>
      </w:r>
      <w:r w:rsidR="00550E6B" w:rsidRPr="000D17ED">
        <w:rPr>
          <w:rFonts w:ascii="Verdana" w:hAnsi="Verdana"/>
          <w:sz w:val="20"/>
          <w:szCs w:val="20"/>
        </w:rPr>
        <w:t>.</w:t>
      </w:r>
    </w:p>
    <w:p w14:paraId="3F1591F5" w14:textId="77777777" w:rsidR="00301EC4" w:rsidRPr="003C12D4" w:rsidRDefault="00301EC4" w:rsidP="00301EC4">
      <w:pPr>
        <w:pStyle w:val="a"/>
        <w:numPr>
          <w:ilvl w:val="0"/>
          <w:numId w:val="0"/>
        </w:numPr>
        <w:rPr>
          <w:ins w:id="2527" w:author="ΕΥΘΥ" w:date="2018-12-10T15:33:00Z"/>
          <w:rFonts w:eastAsia="EUAlbertina-Regu-Identity-H"/>
          <w:i/>
        </w:rPr>
      </w:pPr>
      <w:ins w:id="2528" w:author="ΕΥΘΥ" w:date="2018-12-10T15:33:00Z">
        <w:r w:rsidRPr="003C12D4">
          <w:rPr>
            <w:rFonts w:eastAsia="EUAlbertina-Regu-Identity-H"/>
            <w:i/>
          </w:rPr>
          <w:t>Άρθρο 3</w:t>
        </w:r>
        <w:r>
          <w:rPr>
            <w:rFonts w:eastAsia="EUAlbertina-Regu-Identity-H"/>
            <w:i/>
          </w:rPr>
          <w:t>8Γ</w:t>
        </w:r>
      </w:ins>
    </w:p>
    <w:p w14:paraId="398D4124" w14:textId="77777777" w:rsidR="00301EC4" w:rsidRPr="00BF2F4F" w:rsidRDefault="00301EC4" w:rsidP="00301EC4">
      <w:pPr>
        <w:jc w:val="center"/>
        <w:rPr>
          <w:ins w:id="2529" w:author="ΕΥΘΥ" w:date="2018-12-10T15:33:00Z"/>
          <w:rFonts w:ascii="Verdana" w:hAnsi="Verdana"/>
          <w:b/>
          <w:sz w:val="20"/>
        </w:rPr>
      </w:pPr>
      <w:ins w:id="2530" w:author="ΕΥΘΥ" w:date="2018-12-10T15:33:00Z">
        <w:r w:rsidRPr="00BF2F4F">
          <w:rPr>
            <w:rFonts w:ascii="Verdana" w:hAnsi="Verdana"/>
            <w:b/>
            <w:sz w:val="20"/>
          </w:rPr>
          <w:t>Μέσα Χρηματοοικονομικής Τεχνικής (ή Χρηματοοικονομικά Μέσα ή</w:t>
        </w:r>
        <w:r w:rsidRPr="008938C3">
          <w:rPr>
            <w:rFonts w:ascii="Verdana" w:hAnsi="Verdana"/>
            <w:b/>
            <w:sz w:val="20"/>
          </w:rPr>
          <w:t xml:space="preserve"> </w:t>
        </w:r>
        <w:r w:rsidRPr="00BF2F4F">
          <w:rPr>
            <w:rFonts w:ascii="Verdana" w:hAnsi="Verdana"/>
            <w:b/>
            <w:sz w:val="20"/>
          </w:rPr>
          <w:t xml:space="preserve">Χρηματοδοτικά </w:t>
        </w:r>
        <w:r w:rsidRPr="00BA5763">
          <w:rPr>
            <w:rFonts w:ascii="Verdana" w:hAnsi="Verdana"/>
            <w:b/>
            <w:sz w:val="20"/>
          </w:rPr>
          <w:t>Μέσα</w:t>
        </w:r>
        <w:r w:rsidRPr="00BF2F4F">
          <w:rPr>
            <w:rFonts w:ascii="Verdana" w:hAnsi="Verdana"/>
            <w:b/>
            <w:sz w:val="20"/>
          </w:rPr>
          <w:t>)</w:t>
        </w:r>
      </w:ins>
    </w:p>
    <w:p w14:paraId="7B08D372" w14:textId="77777777" w:rsidR="00162AB2" w:rsidRPr="00162AB2" w:rsidRDefault="00162AB2" w:rsidP="00162AB2">
      <w:pPr>
        <w:numPr>
          <w:ilvl w:val="1"/>
          <w:numId w:val="14"/>
        </w:numPr>
        <w:ind w:left="426" w:hanging="426"/>
        <w:jc w:val="both"/>
        <w:rPr>
          <w:ins w:id="2531" w:author="ΕΥΘΥ" w:date="2018-12-10T15:33:00Z"/>
          <w:rFonts w:ascii="Verdana" w:eastAsia="Calibri" w:hAnsi="Verdana" w:cs="Arial"/>
          <w:sz w:val="20"/>
          <w:szCs w:val="20"/>
        </w:rPr>
      </w:pPr>
      <w:bookmarkStart w:id="2532" w:name="_Toc422385423"/>
      <w:bookmarkStart w:id="2533" w:name="_Toc422385787"/>
      <w:bookmarkStart w:id="2534" w:name="_Toc422900413"/>
      <w:bookmarkStart w:id="2535" w:name="_Toc445141402"/>
      <w:ins w:id="2536" w:author="ΕΥΘΥ" w:date="2018-12-10T15:33:00Z">
        <w:r w:rsidRPr="00162AB2">
          <w:rPr>
            <w:rFonts w:ascii="Verdana" w:eastAsia="Calibri" w:hAnsi="Verdana" w:cs="Arial"/>
            <w:sz w:val="20"/>
            <w:szCs w:val="20"/>
          </w:rPr>
          <w:t>Τα Ταμεία μπορούν να χρησιμοποιούνται για την υποστήριξη Χρηματοοικονομικών Μέσων (εφεξής ΧΜ) βάσει ενός ή περισσοτέρων προγραμμάτων, ακόμη και όταν οργανώνονται μέσω ταμείων χαρτοφυλακίου, για να συμβάλουν στην επίτευξη ειδικών στόχων που ορίζονται στο πλαίσιο μιας προτεραιότητας.</w:t>
        </w:r>
      </w:ins>
    </w:p>
    <w:p w14:paraId="1CA4C6A9" w14:textId="77777777" w:rsidR="00162AB2" w:rsidRPr="00162AB2" w:rsidRDefault="00162AB2" w:rsidP="00162AB2">
      <w:pPr>
        <w:autoSpaceDE w:val="0"/>
        <w:autoSpaceDN w:val="0"/>
        <w:adjustRightInd w:val="0"/>
        <w:ind w:left="426"/>
        <w:jc w:val="both"/>
        <w:rPr>
          <w:ins w:id="2537" w:author="ΕΥΘΥ" w:date="2018-12-10T15:33:00Z"/>
          <w:rFonts w:ascii="Verdana" w:eastAsia="Times New Roman" w:hAnsi="Verdana" w:cs="Tahoma"/>
          <w:sz w:val="20"/>
          <w:szCs w:val="20"/>
          <w:lang w:eastAsia="en-GB"/>
        </w:rPr>
      </w:pPr>
      <w:ins w:id="2538" w:author="ΕΥΘΥ" w:date="2018-12-10T15:33:00Z">
        <w:r w:rsidRPr="00162AB2">
          <w:rPr>
            <w:rFonts w:ascii="Verdana" w:eastAsia="Times New Roman" w:hAnsi="Verdana" w:cs="Tahoma"/>
            <w:sz w:val="20"/>
            <w:szCs w:val="20"/>
            <w:lang w:eastAsia="en-GB"/>
          </w:rPr>
          <w:t>Όπου ΧΜ εννοείται «μέτρο της Ένωσης για χρηματοδοτική στήριξη που παρέχεται από τον προϋπολογισμό για την επίτευξη ενός ή περισσότερων συγκεκριμένων στόχων πολιτικής της Ένωσης, το οποίο είναι δυνατόν να έχει τη μορφή επενδύσεων μετοχικού ή οιονεί μετοχικού κεφαλαίου, δανείων ή εγγυήσεων, ή άλλων μέσων επιμερισμού κινδύνου, και το οποίο είναι δυνατόν να συνδυάζεται, εφόσον ενδείκνυται, με άλλες μορφές χρηματοδοτικής στήριξης ή με κονδύλια υπό καθεστώς επιμερισμένης διαχείρισης ή με κονδύλια του Ευρωπαϊκού Ταμείου Ανάπτυξης (ΕΤΑ)».</w:t>
        </w:r>
      </w:ins>
    </w:p>
    <w:p w14:paraId="7865F9D0" w14:textId="77777777" w:rsidR="00162AB2" w:rsidRPr="00162AB2" w:rsidRDefault="00162AB2" w:rsidP="00162AB2">
      <w:pPr>
        <w:numPr>
          <w:ilvl w:val="1"/>
          <w:numId w:val="14"/>
        </w:numPr>
        <w:ind w:left="426" w:hanging="426"/>
        <w:jc w:val="both"/>
        <w:rPr>
          <w:ins w:id="2539" w:author="ΕΥΘΥ" w:date="2018-12-10T15:33:00Z"/>
          <w:rFonts w:ascii="Verdana" w:eastAsia="Times New Roman" w:hAnsi="Verdana" w:cs="Tahoma"/>
          <w:sz w:val="20"/>
          <w:szCs w:val="20"/>
        </w:rPr>
      </w:pPr>
      <w:ins w:id="2540" w:author="ΕΥΘΥ" w:date="2018-12-10T15:33:00Z">
        <w:r w:rsidRPr="00162AB2">
          <w:rPr>
            <w:rFonts w:ascii="Verdana" w:eastAsia="Times New Roman" w:hAnsi="Verdana" w:cs="Tahoma"/>
            <w:sz w:val="20"/>
            <w:szCs w:val="20"/>
          </w:rPr>
          <w:t>Τα ΧΜ εφαρμόζονται για να υποστηρίξουν επενδύσεις που αναμένεται να είναι οικονομικά βιώσιμες και δεν συγκεντρώνουν επαρκή χρηματοδότηση από πηγές της αγοράς. Οι διαχειριστικές αρχές, οι φορείς που διαχειρίζονται τα ταμεία χαρτοφυλακίου, καθώς και οι φορείς που υλοποιούν ΧΜ συμμορφώνονται με το εφαρμοστέο δίκαιο, ιδίως όσον αφορά τις κρατικές ενισχύσεις και την ανάθεση δημοσίων συμβάσεων.</w:t>
        </w:r>
      </w:ins>
    </w:p>
    <w:p w14:paraId="7B2D9825" w14:textId="77777777" w:rsidR="00162AB2" w:rsidRPr="00162AB2" w:rsidRDefault="00162AB2" w:rsidP="00162AB2">
      <w:pPr>
        <w:numPr>
          <w:ilvl w:val="1"/>
          <w:numId w:val="14"/>
        </w:numPr>
        <w:ind w:left="426" w:hanging="426"/>
        <w:jc w:val="both"/>
        <w:rPr>
          <w:ins w:id="2541" w:author="ΕΥΘΥ" w:date="2018-12-10T15:33:00Z"/>
          <w:rFonts w:ascii="Verdana" w:eastAsia="Times New Roman" w:hAnsi="Verdana" w:cs="Tahoma"/>
          <w:sz w:val="20"/>
          <w:szCs w:val="20"/>
        </w:rPr>
      </w:pPr>
      <w:ins w:id="2542" w:author="ΕΥΘΥ" w:date="2018-12-10T15:33:00Z">
        <w:r w:rsidRPr="00162AB2">
          <w:rPr>
            <w:rFonts w:ascii="Verdana" w:eastAsia="Times New Roman" w:hAnsi="Verdana" w:cs="Tahoma"/>
            <w:sz w:val="20"/>
            <w:szCs w:val="20"/>
          </w:rPr>
          <w:t>Στο πλαίσιο των ΧΜ:</w:t>
        </w:r>
      </w:ins>
    </w:p>
    <w:p w14:paraId="1F32BFC0" w14:textId="77777777" w:rsidR="00162AB2" w:rsidRPr="00162AB2" w:rsidRDefault="00162AB2" w:rsidP="00162AB2">
      <w:pPr>
        <w:autoSpaceDE w:val="0"/>
        <w:autoSpaceDN w:val="0"/>
        <w:adjustRightInd w:val="0"/>
        <w:ind w:left="709" w:hanging="283"/>
        <w:jc w:val="both"/>
        <w:rPr>
          <w:ins w:id="2543" w:author="ΕΥΘΥ" w:date="2018-12-10T15:33:00Z"/>
          <w:rFonts w:ascii="Verdana" w:eastAsia="Times New Roman" w:hAnsi="Verdana" w:cs="Tahoma"/>
          <w:sz w:val="20"/>
          <w:szCs w:val="20"/>
          <w:lang w:eastAsia="en-GB"/>
        </w:rPr>
      </w:pPr>
      <w:ins w:id="2544" w:author="ΕΥΘΥ" w:date="2018-12-10T15:33:00Z">
        <w:r w:rsidRPr="00162AB2">
          <w:rPr>
            <w:rFonts w:ascii="Verdana" w:eastAsia="Times New Roman" w:hAnsi="Verdana" w:cs="Tahoma"/>
            <w:sz w:val="20"/>
            <w:szCs w:val="20"/>
            <w:lang w:eastAsia="en-GB"/>
          </w:rPr>
          <w:t>α)</w:t>
        </w:r>
        <w:r w:rsidRPr="00162AB2">
          <w:rPr>
            <w:rFonts w:ascii="Verdana" w:eastAsia="Times New Roman" w:hAnsi="Verdana" w:cs="Tahoma"/>
            <w:sz w:val="20"/>
            <w:szCs w:val="20"/>
            <w:lang w:eastAsia="en-GB"/>
          </w:rPr>
          <w:tab/>
          <w:t xml:space="preserve">η «πράξη» συνίσταται στις χρηματοδοτικές συνεισφορές από ένα ή περισσότερα προγράμματα σε ΧΜ και στη συνακόλουθη χρηματοδότηση που παρέχουν τα εν λόγω μέσα. Στην περίπτωση ΧΜ που εφαρμόζονται μέσω ταμείου χαρτοφυλακίου, η πράξη αποτελείται από τη συνεισφορά του/των προγράμματος/προγραμμάτων στο ταμείο χαρτοφυλακίου, τις ακόλουθες συνεισφορές στους Ενδιάμεσους Χρηματοδοτικούς Οργανισμούς (εφεξής ΕΧΟ) και τις ακόλουθες επενδύσεις στους τελικούς αποδέκτες,   </w:t>
        </w:r>
      </w:ins>
    </w:p>
    <w:p w14:paraId="78F2E969" w14:textId="77777777" w:rsidR="00162AB2" w:rsidRPr="00162AB2" w:rsidRDefault="00162AB2" w:rsidP="00162AB2">
      <w:pPr>
        <w:autoSpaceDE w:val="0"/>
        <w:autoSpaceDN w:val="0"/>
        <w:adjustRightInd w:val="0"/>
        <w:ind w:left="709" w:hanging="283"/>
        <w:jc w:val="both"/>
        <w:rPr>
          <w:ins w:id="2545" w:author="ΕΥΘΥ" w:date="2018-12-10T15:33:00Z"/>
          <w:rFonts w:ascii="Verdana" w:eastAsia="Times New Roman" w:hAnsi="Verdana" w:cs="Tahoma"/>
          <w:sz w:val="20"/>
          <w:szCs w:val="20"/>
          <w:lang w:eastAsia="en-GB"/>
        </w:rPr>
      </w:pPr>
      <w:ins w:id="2546" w:author="ΕΥΘΥ" w:date="2018-12-10T15:33:00Z">
        <w:r w:rsidRPr="00162AB2">
          <w:rPr>
            <w:rFonts w:ascii="Verdana" w:eastAsia="Times New Roman" w:hAnsi="Verdana" w:cs="Tahoma"/>
            <w:sz w:val="20"/>
            <w:szCs w:val="20"/>
            <w:lang w:eastAsia="en-GB"/>
          </w:rPr>
          <w:t>β)</w:t>
        </w:r>
        <w:r w:rsidRPr="00162AB2">
          <w:rPr>
            <w:rFonts w:ascii="Verdana" w:eastAsia="Times New Roman" w:hAnsi="Verdana" w:cs="Tahoma"/>
            <w:sz w:val="20"/>
            <w:szCs w:val="20"/>
            <w:lang w:eastAsia="en-GB"/>
          </w:rPr>
          <w:tab/>
          <w:t>το «ταμείο χαρτοφυλακίου» είναι ταμείο που έχει συσταθεί με στόχο να συνεισφέρει στήριξη από ένα ή περισσότερα προγράμματα σε διάφορα ΧΜ,</w:t>
        </w:r>
      </w:ins>
    </w:p>
    <w:p w14:paraId="19F157FC" w14:textId="77777777" w:rsidR="00162AB2" w:rsidRPr="00162AB2" w:rsidRDefault="00162AB2" w:rsidP="00162AB2">
      <w:pPr>
        <w:autoSpaceDE w:val="0"/>
        <w:autoSpaceDN w:val="0"/>
        <w:adjustRightInd w:val="0"/>
        <w:ind w:left="709" w:hanging="283"/>
        <w:jc w:val="both"/>
        <w:rPr>
          <w:ins w:id="2547" w:author="ΕΥΘΥ" w:date="2018-12-10T15:33:00Z"/>
          <w:rFonts w:ascii="Verdana" w:eastAsia="Times New Roman" w:hAnsi="Verdana" w:cs="Tahoma"/>
          <w:sz w:val="20"/>
          <w:szCs w:val="20"/>
          <w:lang w:eastAsia="en-GB"/>
        </w:rPr>
      </w:pPr>
      <w:ins w:id="2548" w:author="ΕΥΘΥ" w:date="2018-12-10T15:33:00Z">
        <w:r w:rsidRPr="00162AB2">
          <w:rPr>
            <w:rFonts w:ascii="Verdana" w:eastAsia="Times New Roman" w:hAnsi="Verdana" w:cs="Tahoma"/>
            <w:sz w:val="20"/>
            <w:szCs w:val="20"/>
            <w:lang w:eastAsia="en-GB"/>
          </w:rPr>
          <w:t>γ)</w:t>
        </w:r>
        <w:r w:rsidRPr="00162AB2">
          <w:rPr>
            <w:rFonts w:ascii="Verdana" w:eastAsia="Times New Roman" w:hAnsi="Verdana" w:cs="Tahoma"/>
            <w:sz w:val="20"/>
            <w:szCs w:val="20"/>
            <w:lang w:eastAsia="en-GB"/>
          </w:rPr>
          <w:tab/>
          <w:t xml:space="preserve">«δικαιούχος» είναι είτε ο φορέας που εφαρμόζει το ΧΜ είτε το ταμείο χαρτοφυλακίου, κατά περίπτωση. Στην περίπτωση που τα ΧΜ εφαρμόζονται μέσω δομής που περιλαμβάνει ταμείο χαρτοφυλακίου, τότε ο φορέας που εφαρμόζει το ταμείο χαρτοφυλακίου είναι ο μόνος δικαιούχος της πράξης, </w:t>
        </w:r>
      </w:ins>
    </w:p>
    <w:p w14:paraId="5AC9152B" w14:textId="77777777" w:rsidR="00162AB2" w:rsidRPr="00162AB2" w:rsidRDefault="00162AB2" w:rsidP="00162AB2">
      <w:pPr>
        <w:autoSpaceDE w:val="0"/>
        <w:autoSpaceDN w:val="0"/>
        <w:adjustRightInd w:val="0"/>
        <w:ind w:left="709" w:hanging="283"/>
        <w:jc w:val="both"/>
        <w:rPr>
          <w:ins w:id="2549" w:author="ΕΥΘΥ" w:date="2018-12-10T15:33:00Z"/>
          <w:rFonts w:ascii="Verdana" w:eastAsia="Times New Roman" w:hAnsi="Verdana" w:cs="Tahoma"/>
          <w:sz w:val="20"/>
          <w:szCs w:val="20"/>
          <w:lang w:eastAsia="en-GB"/>
        </w:rPr>
      </w:pPr>
      <w:ins w:id="2550" w:author="ΕΥΘΥ" w:date="2018-12-10T15:33:00Z">
        <w:r w:rsidRPr="00162AB2">
          <w:rPr>
            <w:rFonts w:ascii="Verdana" w:eastAsia="Times New Roman" w:hAnsi="Verdana" w:cs="Tahoma"/>
            <w:sz w:val="20"/>
            <w:szCs w:val="20"/>
            <w:lang w:eastAsia="en-GB"/>
          </w:rPr>
          <w:t>δ)</w:t>
        </w:r>
        <w:r w:rsidRPr="00162AB2">
          <w:rPr>
            <w:rFonts w:ascii="Verdana" w:eastAsia="Times New Roman" w:hAnsi="Verdana" w:cs="Tahoma"/>
            <w:sz w:val="20"/>
            <w:szCs w:val="20"/>
            <w:lang w:eastAsia="en-GB"/>
          </w:rPr>
          <w:tab/>
          <w:t>«τελικός αποδέκτης» είναι το νομικό ή φυσικό πρόσωπο που λαμβάνει χρηματοδότηση μέσω ΧΜ,</w:t>
        </w:r>
      </w:ins>
    </w:p>
    <w:p w14:paraId="6F3DFC6B" w14:textId="77777777" w:rsidR="00162AB2" w:rsidRPr="00162AB2" w:rsidRDefault="00162AB2" w:rsidP="00162AB2">
      <w:pPr>
        <w:ind w:left="709" w:hanging="283"/>
        <w:jc w:val="both"/>
        <w:rPr>
          <w:ins w:id="2551" w:author="ΕΥΘΥ" w:date="2018-12-10T15:33:00Z"/>
          <w:rFonts w:ascii="Verdana" w:eastAsia="Times New Roman" w:hAnsi="Verdana" w:cs="Tahoma"/>
          <w:sz w:val="20"/>
          <w:szCs w:val="20"/>
        </w:rPr>
      </w:pPr>
      <w:ins w:id="2552" w:author="ΕΥΘΥ" w:date="2018-12-10T15:33:00Z">
        <w:r w:rsidRPr="00162AB2">
          <w:rPr>
            <w:rFonts w:ascii="Verdana" w:eastAsia="Times New Roman" w:hAnsi="Verdana" w:cs="Tahoma"/>
            <w:sz w:val="20"/>
            <w:szCs w:val="20"/>
          </w:rPr>
          <w:t>ε)</w:t>
        </w:r>
        <w:r w:rsidRPr="00162AB2">
          <w:rPr>
            <w:rFonts w:ascii="Verdana" w:eastAsia="Times New Roman" w:hAnsi="Verdana" w:cs="Tahoma"/>
            <w:sz w:val="20"/>
            <w:szCs w:val="20"/>
          </w:rPr>
          <w:tab/>
          <w:t>«λογαριασμός υπό μεσεγγύηση» είναι τραπεζικός λογαριασμός που καλύπτεται από γραπτή συμφωνία μεταξύ της διαχειριστικής αρχής ή του ενδιάμεσου φορέα και του φορέα που εφαρμόζει το ΧΜ, που έχει συσταθεί ειδικά για να διατηρεί κεφάλαια που πρέπει να καταβληθούν μετά την περίοδο επιλεξιμότητας, αποκλειστικά για τους σκοπούς της παραγράφου 14.1 στοιχείο γ), της παραγράφου 14.2 και της παραγράφου 14.3 του παρόντος άρθρου, ή τραπεζικός λογαριασμός που έχει συσταθεί με όρους που παρέχουν ισοδύναμες εγγυήσεις σχετικά με τις πληρωμές από τα κεφάλαια.</w:t>
        </w:r>
      </w:ins>
    </w:p>
    <w:p w14:paraId="380980FE" w14:textId="77777777" w:rsidR="00162AB2" w:rsidRPr="00162AB2" w:rsidRDefault="00162AB2" w:rsidP="00162AB2">
      <w:pPr>
        <w:numPr>
          <w:ilvl w:val="1"/>
          <w:numId w:val="14"/>
        </w:numPr>
        <w:ind w:left="426" w:hanging="426"/>
        <w:jc w:val="both"/>
        <w:rPr>
          <w:ins w:id="2553" w:author="ΕΥΘΥ" w:date="2018-12-10T15:33:00Z"/>
          <w:rFonts w:ascii="Verdana" w:eastAsia="Times New Roman" w:hAnsi="Verdana" w:cs="Tahoma"/>
          <w:sz w:val="20"/>
          <w:szCs w:val="20"/>
        </w:rPr>
      </w:pPr>
      <w:ins w:id="2554" w:author="ΕΥΘΥ" w:date="2018-12-10T15:33:00Z">
        <w:r w:rsidRPr="00162AB2">
          <w:rPr>
            <w:rFonts w:ascii="Verdana" w:eastAsia="Times New Roman" w:hAnsi="Verdana" w:cs="Tahoma"/>
            <w:sz w:val="20"/>
            <w:szCs w:val="20"/>
          </w:rPr>
          <w:t>Σε περίπτωση που τα ΧΜ παρέχουν χρηματοδοτική στήριξη προς τις επιχειρήσεις, συμπεριλαμβανομένων των ΜΜΕ, η στήριξη αυτή έχει στόχο τη δημιουργία νέων επιχειρήσεων, την παροχή κεφαλαίων εκκίνησης, δηλαδή, κεφάλαια σποράς και κεφάλαια έναρξης επιχείρησης, κεφάλαια επέκτασης, κεφάλαια για την ενίσχυση των γενικών δραστηριοτήτων της επιχείρησης, ή της υλοποίησης νέων έργων, της διείσδυσης σε νέες αγορές ή της ανάπτυξης νέων αγαθών/υπηρεσιών από υφιστάμενες επιχειρήσεις, με την επιφύλαξη των εφαρμοστέων κανόνων της Ένωσης περί κρατικών ενισχύσεων και, σύμφωνα με τους ειδικούς κανόνες για κάθε Ταμείο. Η στήριξη μπορεί να περιλαμβάνει επενδύσεις τόσο σε υλικά όσο και σε άυλα πάγια περιουσιακά στοιχεία, καθώς και κεφάλαια κίνησης εντός των ορίων των ισχυόντων κανόνων της Ένωσης περί κρατικών ενισχύσεων και με στόχο την προσέλκυση κεφαλαίων του ιδιωτικού τομέα για τη χρηματοδότηση των επιχειρήσεων. Μπορεί επίσης να περιλαμβάνει τις δαπάνες μεταφοράς των δικαιωμάτων ιδιοκτησίας σε επιχειρήσεις υπό την προϋπόθεση ότι η μεταφορά αυτή πραγματοποιείται μεταξύ ανεξάρτητων επενδυτών.</w:t>
        </w:r>
      </w:ins>
    </w:p>
    <w:p w14:paraId="5FA66E4F" w14:textId="77777777" w:rsidR="00162AB2" w:rsidRPr="00162AB2" w:rsidRDefault="00162AB2" w:rsidP="00162AB2">
      <w:pPr>
        <w:numPr>
          <w:ilvl w:val="1"/>
          <w:numId w:val="14"/>
        </w:numPr>
        <w:ind w:left="426" w:hanging="426"/>
        <w:jc w:val="both"/>
        <w:rPr>
          <w:ins w:id="2555" w:author="ΕΥΘΥ" w:date="2018-12-10T15:33:00Z"/>
          <w:rFonts w:ascii="Verdana" w:eastAsia="Times New Roman" w:hAnsi="Verdana" w:cs="Segoe UI"/>
          <w:sz w:val="20"/>
          <w:szCs w:val="20"/>
          <w:lang w:eastAsia="el-GR"/>
        </w:rPr>
      </w:pPr>
      <w:ins w:id="2556" w:author="ΕΥΘΥ" w:date="2018-12-10T15:33:00Z">
        <w:r w:rsidRPr="00162AB2">
          <w:rPr>
            <w:rFonts w:ascii="Verdana" w:eastAsia="Times New Roman" w:hAnsi="Verdana" w:cs="Segoe UI"/>
            <w:sz w:val="20"/>
            <w:szCs w:val="20"/>
            <w:lang w:eastAsia="el-GR"/>
          </w:rPr>
          <w:t xml:space="preserve">Οι </w:t>
        </w:r>
        <w:r w:rsidRPr="00162AB2">
          <w:rPr>
            <w:rFonts w:ascii="Verdana" w:eastAsia="Times New Roman" w:hAnsi="Verdana" w:cs="Tahoma"/>
            <w:sz w:val="20"/>
            <w:szCs w:val="20"/>
          </w:rPr>
          <w:t>επενδύσεις</w:t>
        </w:r>
        <w:r w:rsidRPr="00162AB2">
          <w:rPr>
            <w:rFonts w:ascii="Verdana" w:eastAsia="Times New Roman" w:hAnsi="Verdana" w:cs="Segoe UI"/>
            <w:sz w:val="20"/>
            <w:szCs w:val="20"/>
            <w:lang w:eastAsia="el-GR"/>
          </w:rPr>
          <w:t xml:space="preserve"> που πρόκειται να στηριχθούν μέσω ΧΜ δεν πρέπει να έχουν ολοκληρωθεί ως προς το φυσικό αντικείμενο ή να έχουν εκτελεστεί πλήρως κατά την ημερομηνία έκδοσης της απόφασης για τη στήριξη της επένδυσης. </w:t>
        </w:r>
      </w:ins>
    </w:p>
    <w:p w14:paraId="0EE2A4F8" w14:textId="77777777" w:rsidR="00162AB2" w:rsidRPr="00162AB2" w:rsidRDefault="00162AB2" w:rsidP="00162AB2">
      <w:pPr>
        <w:numPr>
          <w:ilvl w:val="1"/>
          <w:numId w:val="14"/>
        </w:numPr>
        <w:ind w:left="426" w:hanging="426"/>
        <w:jc w:val="both"/>
        <w:rPr>
          <w:ins w:id="2557" w:author="ΕΥΘΥ" w:date="2018-12-10T15:33:00Z"/>
          <w:rFonts w:ascii="Verdana" w:eastAsia="Times New Roman" w:hAnsi="Verdana" w:cs="Segoe UI"/>
          <w:sz w:val="20"/>
          <w:szCs w:val="20"/>
          <w:lang w:eastAsia="el-GR"/>
        </w:rPr>
      </w:pPr>
      <w:ins w:id="2558" w:author="ΕΥΘΥ" w:date="2018-12-10T15:33:00Z">
        <w:r w:rsidRPr="00162AB2">
          <w:rPr>
            <w:rFonts w:ascii="Verdana" w:eastAsia="Times New Roman" w:hAnsi="Verdana" w:cs="Segoe UI"/>
            <w:sz w:val="20"/>
            <w:szCs w:val="20"/>
            <w:lang w:eastAsia="el-GR"/>
          </w:rPr>
          <w:t>Όταν ΧΜ παρέχουν στήριξη σε τελικούς αποδέκτες και αφορούν επενδύσεις υποδομών με σκοπό τη στήριξη της αστικής ανάπτυξης ή της αστικής αναγέννησης ή παρόμοιων επενδύσεων υποδομών με σκοπό τη διαφοροποίηση μη γεωργικών δραστηριοτήτων σε αγροτικές περιοχές, η στήριξη αυτή δύναται να περιλαμβάνει το ποσό που είναι αναγκαίο για την αναδιάρθρωση του χαρτοφυλακίου δανείων που αφορά την υποδομή που αποτελεί τμήμα της νέας επένδυσης, κατ’ ανώτατο όριο μέχρι το 20% του συνολικού ποσού της στήριξης του προγράμματος από το ΧΜ στην επένδυση.</w:t>
        </w:r>
      </w:ins>
    </w:p>
    <w:p w14:paraId="27DF7086" w14:textId="77777777" w:rsidR="00162AB2" w:rsidRPr="00162AB2" w:rsidRDefault="00162AB2" w:rsidP="00162AB2">
      <w:pPr>
        <w:numPr>
          <w:ilvl w:val="1"/>
          <w:numId w:val="14"/>
        </w:numPr>
        <w:ind w:left="426" w:hanging="426"/>
        <w:jc w:val="both"/>
        <w:rPr>
          <w:ins w:id="2559" w:author="ΕΥΘΥ" w:date="2018-12-10T15:33:00Z"/>
          <w:rFonts w:ascii="Verdana" w:eastAsia="Times New Roman" w:hAnsi="Verdana" w:cs="Segoe UI"/>
          <w:sz w:val="20"/>
          <w:szCs w:val="20"/>
          <w:lang w:eastAsia="el-GR"/>
        </w:rPr>
      </w:pPr>
      <w:ins w:id="2560" w:author="ΕΥΘΥ" w:date="2018-12-10T15:33:00Z">
        <w:r w:rsidRPr="00162AB2">
          <w:rPr>
            <w:rFonts w:ascii="Verdana" w:eastAsia="Times New Roman" w:hAnsi="Verdana" w:cs="Segoe UI"/>
            <w:sz w:val="20"/>
            <w:szCs w:val="20"/>
            <w:lang w:eastAsia="el-GR"/>
          </w:rPr>
          <w:t xml:space="preserve">Τα ΧΜ μπορούν να συνδυάζονται με επιχορηγήσεις, επιδοτήσεις επιτοκίου και επιδοτήσεις προμηθειών εγγύησης. Σε περίπτωση που η στήριξη από τα Ταμεία παρέχεται μέσω ΧΜ και συνδυάζεται σε μία ενιαία πράξη, με άλλες μορφές στήριξης οι οποίες συνδέονται άμεσα με τα ΧΜ έχοντας στόχο τους ίδιους τελικούς αποδέκτες, συμπεριλαμβανομένης της τεχνικής υποστήριξης (μόνο για την τεχνική προετοιμασία της προγραμματιζόμενης επένδυσης προς όφελος του τελικού αποδέκτη που θα στηριχθεί από το εν λόγω ΧΜ), των επιδοτήσεων επιτοκίου και των επιδοτήσεων προμηθειών εγγύησης, οι διατάξεις που ισχύουν για τα ΧΜ εφαρμόζονται σε όλες τις μορφές στήριξης στο πλαίσιο της εν λόγω πράξης. </w:t>
        </w:r>
      </w:ins>
    </w:p>
    <w:p w14:paraId="41EC8186" w14:textId="77777777" w:rsidR="00162AB2" w:rsidRPr="00162AB2" w:rsidRDefault="00162AB2" w:rsidP="00162AB2">
      <w:pPr>
        <w:ind w:left="426"/>
        <w:jc w:val="both"/>
        <w:rPr>
          <w:ins w:id="2561" w:author="ΕΥΘΥ" w:date="2018-12-10T15:33:00Z"/>
          <w:rFonts w:ascii="Verdana" w:eastAsia="Times New Roman" w:hAnsi="Verdana" w:cs="Segoe UI"/>
          <w:sz w:val="20"/>
          <w:szCs w:val="20"/>
          <w:lang w:eastAsia="el-GR"/>
        </w:rPr>
      </w:pPr>
      <w:ins w:id="2562" w:author="ΕΥΘΥ" w:date="2018-12-10T15:33:00Z">
        <w:r w:rsidRPr="00162AB2">
          <w:rPr>
            <w:rFonts w:ascii="Verdana" w:eastAsia="Times New Roman" w:hAnsi="Verdana" w:cs="Segoe UI"/>
            <w:sz w:val="20"/>
            <w:szCs w:val="20"/>
            <w:lang w:eastAsia="el-GR"/>
          </w:rPr>
          <w:t xml:space="preserve">Στις περιπτώσεις αυτές, πρέπει να τηρούνται οι ισχύοντες κανόνες της Ένωσης περί κρατικών ενισχύσεων και να τηρούνται χωριστές λογιστικές εγγραφές για την κάθε μορφή στήριξης.  </w:t>
        </w:r>
      </w:ins>
    </w:p>
    <w:p w14:paraId="2931B80A" w14:textId="77777777" w:rsidR="00BD0CE7" w:rsidRDefault="00162AB2" w:rsidP="00162AB2">
      <w:pPr>
        <w:numPr>
          <w:ilvl w:val="1"/>
          <w:numId w:val="14"/>
        </w:numPr>
        <w:ind w:left="426" w:hanging="426"/>
        <w:jc w:val="both"/>
        <w:rPr>
          <w:ins w:id="2563" w:author="ΕΥΘΥ" w:date="2018-12-10T15:33:00Z"/>
          <w:rFonts w:ascii="Verdana" w:eastAsia="Times New Roman" w:hAnsi="Verdana" w:cs="Segoe UI"/>
          <w:sz w:val="20"/>
          <w:szCs w:val="20"/>
          <w:lang w:eastAsia="el-GR"/>
        </w:rPr>
      </w:pPr>
      <w:ins w:id="2564" w:author="ΕΥΘΥ" w:date="2018-12-10T15:33:00Z">
        <w:r w:rsidRPr="00162AB2">
          <w:rPr>
            <w:rFonts w:ascii="Verdana" w:eastAsia="Times New Roman" w:hAnsi="Verdana" w:cs="Segoe UI"/>
            <w:sz w:val="20"/>
            <w:szCs w:val="20"/>
            <w:lang w:eastAsia="el-GR"/>
          </w:rPr>
          <w:t xml:space="preserve">Οι τελικοί αποδέκτες που λαμβάνουν στήριξη από ΧΜ μπορούν επίσης να λάβουν βοήθεια από άλλη προτεραιότητα ή πρόγραμμα των Ταμείων ή από άλλο μέσο που χρηματοδοτείται από τον προϋπολογισμό της Ένωσης, μεταξύ άλλων από το Ευρωπαϊκό Ταμείο Στρατηγικών Επενδύσεων (ΕΤΣΕ) που καθορίστηκε με τον κανονισμό (ΕΕ) 2015/1017 του Ευρωπαϊκού Κοινοβουλίου και του Συμβουλίου, σύμφωνα με τους ισχύοντες κανόνες της Ένωσης περί κρατικών ενισχύσεων, κατά περίπτωση. </w:t>
        </w:r>
      </w:ins>
    </w:p>
    <w:p w14:paraId="736E209C" w14:textId="77777777" w:rsidR="00162AB2" w:rsidRPr="00162AB2" w:rsidRDefault="00162AB2" w:rsidP="00BD0CE7">
      <w:pPr>
        <w:ind w:left="426"/>
        <w:jc w:val="both"/>
        <w:rPr>
          <w:ins w:id="2565" w:author="ΕΥΘΥ" w:date="2018-12-10T15:33:00Z"/>
          <w:rFonts w:ascii="Verdana" w:eastAsia="Times New Roman" w:hAnsi="Verdana" w:cs="Segoe UI"/>
          <w:sz w:val="20"/>
          <w:szCs w:val="20"/>
          <w:lang w:eastAsia="el-GR"/>
        </w:rPr>
      </w:pPr>
      <w:ins w:id="2566" w:author="ΕΥΘΥ" w:date="2018-12-10T15:33:00Z">
        <w:r w:rsidRPr="00162AB2">
          <w:rPr>
            <w:rFonts w:ascii="Verdana" w:eastAsia="Times New Roman" w:hAnsi="Verdana" w:cs="Segoe UI"/>
            <w:sz w:val="20"/>
            <w:szCs w:val="20"/>
            <w:lang w:eastAsia="el-GR"/>
          </w:rPr>
          <w:t>Σε αυτή την περίπτωση, τηρούνται ξεχωριστά αρχεία για κάθε πηγή βοήθειας και η στήριξη από ΧΜ αποτελεί μέρος μιας πράξης με επιλέξιμες δαπάνες ξεχωριστές από τις άλλες πηγές βοήθειας.</w:t>
        </w:r>
      </w:ins>
    </w:p>
    <w:p w14:paraId="62E5FDBA" w14:textId="77777777" w:rsidR="00162AB2" w:rsidRPr="00162AB2" w:rsidRDefault="00162AB2" w:rsidP="00162AB2">
      <w:pPr>
        <w:numPr>
          <w:ilvl w:val="1"/>
          <w:numId w:val="14"/>
        </w:numPr>
        <w:ind w:left="426" w:hanging="426"/>
        <w:jc w:val="both"/>
        <w:rPr>
          <w:ins w:id="2567" w:author="ΕΥΘΥ" w:date="2018-12-10T15:33:00Z"/>
          <w:rFonts w:ascii="Verdana" w:eastAsia="Times New Roman" w:hAnsi="Verdana" w:cs="Segoe UI"/>
          <w:sz w:val="20"/>
          <w:szCs w:val="20"/>
          <w:lang w:eastAsia="el-GR"/>
        </w:rPr>
      </w:pPr>
      <w:ins w:id="2568" w:author="ΕΥΘΥ" w:date="2018-12-10T15:33:00Z">
        <w:r w:rsidRPr="00162AB2">
          <w:rPr>
            <w:rFonts w:ascii="Verdana" w:eastAsia="Times New Roman" w:hAnsi="Verdana" w:cs="Segoe UI"/>
            <w:sz w:val="20"/>
            <w:szCs w:val="20"/>
            <w:lang w:eastAsia="el-GR"/>
          </w:rPr>
          <w:t xml:space="preserve">Ο συνδυασμός της στήριξης που παρέχεται μέσω επιχορηγήσεων και ΧΜ όπως αναφέρονται στις παραγράφους 7 και 8, μπορεί, στο πλαίσιο των ισχυόντων κανόνων της Ένωσης για τις κρατικές ενισχύσεις, να καλύπτει την ίδια </w:t>
        </w:r>
        <w:r w:rsidRPr="00917023">
          <w:rPr>
            <w:rFonts w:ascii="Verdana" w:eastAsia="Times New Roman" w:hAnsi="Verdana" w:cs="Segoe UI"/>
            <w:sz w:val="20"/>
            <w:szCs w:val="20"/>
            <w:lang w:eastAsia="el-GR"/>
          </w:rPr>
          <w:t>δαπάνη, υπό τον όρο ότι το άθροισμα όλων των συνδυασμένων μορφών στήριξης δεν υπερβαίνει το συνολικό ποσό της εν λόγω δαπάνης. Οι</w:t>
        </w:r>
        <w:r w:rsidRPr="00162AB2">
          <w:rPr>
            <w:rFonts w:ascii="Verdana" w:eastAsia="Times New Roman" w:hAnsi="Verdana" w:cs="Segoe UI"/>
            <w:sz w:val="20"/>
            <w:szCs w:val="20"/>
            <w:lang w:eastAsia="el-GR"/>
          </w:rPr>
          <w:t xml:space="preserve"> επιχορηγήσεις δεν χρησιμοποιούνται για την αποπληρωμή στήριξης που ελήφθη από ΧΜ. Τα ΧΜ δεν χρησιμοποιούνται για την προχρηματοδότηση επιχορηγήσεων.</w:t>
        </w:r>
      </w:ins>
    </w:p>
    <w:p w14:paraId="2C43A88E" w14:textId="77777777" w:rsidR="00162AB2" w:rsidRPr="00162AB2" w:rsidRDefault="00162AB2" w:rsidP="00162AB2">
      <w:pPr>
        <w:numPr>
          <w:ilvl w:val="1"/>
          <w:numId w:val="14"/>
        </w:numPr>
        <w:ind w:left="426" w:hanging="426"/>
        <w:jc w:val="both"/>
        <w:rPr>
          <w:ins w:id="2569" w:author="ΕΥΘΥ" w:date="2018-12-10T15:33:00Z"/>
          <w:rFonts w:ascii="Verdana" w:eastAsia="Times New Roman" w:hAnsi="Verdana" w:cs="Segoe UI"/>
          <w:sz w:val="20"/>
          <w:szCs w:val="20"/>
          <w:lang w:eastAsia="el-GR"/>
        </w:rPr>
      </w:pPr>
      <w:ins w:id="2570" w:author="ΕΥΘΥ" w:date="2018-12-10T15:33:00Z">
        <w:r w:rsidRPr="00162AB2">
          <w:rPr>
            <w:rFonts w:ascii="Verdana" w:eastAsia="Times New Roman" w:hAnsi="Verdana" w:cs="Segoe UI"/>
            <w:sz w:val="20"/>
            <w:szCs w:val="20"/>
            <w:lang w:eastAsia="el-GR"/>
          </w:rPr>
          <w:t xml:space="preserve">Οι εισφορές σε είδος δεν αποτελούν επιλέξιμες δαπάνες ως προς τα ΧΜ, με εξαίρεση τις εισφορές σε γη ή ακίνητα για επενδύσεις με στόχο την υποστήριξη της αγροτικής ανάπτυξης, της αστικής ανάπτυξης ή της αστικής αναγέννησης, όταν η γη ή το ακίνητο αποτελούν μέρος της επένδυσης. Τέτοιες εισφορές σε γη ή ακίνητα είναι επιλέξιμες υπό την προϋπόθεση ότι πληρούνται οι όροι του άρθρου 14 της παρούσης. </w:t>
        </w:r>
      </w:ins>
    </w:p>
    <w:p w14:paraId="3AA61D36" w14:textId="77777777" w:rsidR="00162AB2" w:rsidRPr="00162AB2" w:rsidRDefault="00162AB2" w:rsidP="00162AB2">
      <w:pPr>
        <w:numPr>
          <w:ilvl w:val="1"/>
          <w:numId w:val="14"/>
        </w:numPr>
        <w:ind w:left="426" w:hanging="426"/>
        <w:jc w:val="both"/>
        <w:rPr>
          <w:ins w:id="2571" w:author="ΕΥΘΥ" w:date="2018-12-10T15:33:00Z"/>
          <w:rFonts w:ascii="Verdana" w:eastAsia="Times New Roman" w:hAnsi="Verdana" w:cs="Segoe UI"/>
          <w:sz w:val="20"/>
          <w:szCs w:val="20"/>
          <w:lang w:eastAsia="el-GR"/>
        </w:rPr>
      </w:pPr>
      <w:bookmarkStart w:id="2572" w:name="_Toc445141406"/>
      <w:ins w:id="2573" w:author="ΕΥΘΥ" w:date="2018-12-10T15:33:00Z">
        <w:r w:rsidRPr="00162AB2">
          <w:rPr>
            <w:rFonts w:ascii="Verdana" w:eastAsia="Times New Roman" w:hAnsi="Verdana" w:cs="Segoe UI"/>
            <w:sz w:val="20"/>
            <w:szCs w:val="20"/>
            <w:lang w:eastAsia="el-GR"/>
          </w:rPr>
          <w:t xml:space="preserve">Ειδικοί κανόνες για την αγορά γης: </w:t>
        </w:r>
      </w:ins>
    </w:p>
    <w:p w14:paraId="11BB815A" w14:textId="77777777" w:rsidR="00162AB2" w:rsidRPr="00162AB2" w:rsidRDefault="00162AB2" w:rsidP="00162AB2">
      <w:pPr>
        <w:numPr>
          <w:ilvl w:val="0"/>
          <w:numId w:val="37"/>
        </w:numPr>
        <w:ind w:left="709" w:hanging="709"/>
        <w:jc w:val="both"/>
        <w:rPr>
          <w:ins w:id="2574" w:author="ΕΥΘΥ" w:date="2018-12-10T15:33:00Z"/>
          <w:rFonts w:ascii="Verdana" w:eastAsia="Times New Roman" w:hAnsi="Verdana" w:cs="Segoe UI"/>
          <w:sz w:val="20"/>
          <w:szCs w:val="20"/>
          <w:lang w:eastAsia="el-GR"/>
        </w:rPr>
      </w:pPr>
      <w:ins w:id="2575" w:author="ΕΥΘΥ" w:date="2018-12-10T15:33:00Z">
        <w:r w:rsidRPr="00162AB2">
          <w:rPr>
            <w:rFonts w:ascii="Verdana" w:eastAsia="Times New Roman" w:hAnsi="Verdana" w:cs="Segoe UI"/>
            <w:sz w:val="20"/>
            <w:szCs w:val="20"/>
            <w:lang w:eastAsia="el-GR"/>
          </w:rPr>
          <w:t xml:space="preserve">Τα ΧΜ που χρηματοδοτούνται από το ΕΤΠΑ, το Ταμείο Συνοχής και το ΕΓΤΑΑ μπορούν να υποστηρίζουν επενδύσεις που περιλαμβάνουν την αγορά μη οικοδομημένης και οικοδομημένης γης για ποσό που δεν υπερβαίνει το 10% της συνεισφοράς του προγράμματος που καταβλήθηκε στον τελικό αποδέκτη. Σε περίπτωση εγγυήσεων, το εν λόγω ποσοστό εφαρμόζεται στο ποσό του υποκείμενου δανείου ή άλλων μέσων που συνεπάγονται την ανάληψη κινδύνου. </w:t>
        </w:r>
      </w:ins>
    </w:p>
    <w:p w14:paraId="615E2047" w14:textId="77777777" w:rsidR="00162AB2" w:rsidRPr="00162AB2" w:rsidRDefault="00162AB2" w:rsidP="00162AB2">
      <w:pPr>
        <w:numPr>
          <w:ilvl w:val="0"/>
          <w:numId w:val="37"/>
        </w:numPr>
        <w:ind w:left="709" w:hanging="709"/>
        <w:jc w:val="both"/>
        <w:rPr>
          <w:ins w:id="2576" w:author="ΕΥΘΥ" w:date="2018-12-10T15:33:00Z"/>
          <w:rFonts w:ascii="Verdana" w:eastAsia="Times New Roman" w:hAnsi="Verdana" w:cs="Segoe UI"/>
          <w:sz w:val="20"/>
          <w:szCs w:val="20"/>
          <w:lang w:eastAsia="el-GR"/>
        </w:rPr>
      </w:pPr>
      <w:ins w:id="2577" w:author="ΕΥΘΥ" w:date="2018-12-10T15:33:00Z">
        <w:r w:rsidRPr="00162AB2">
          <w:rPr>
            <w:rFonts w:ascii="Verdana" w:eastAsia="Times New Roman" w:hAnsi="Verdana" w:cs="Segoe UI"/>
            <w:sz w:val="20"/>
            <w:szCs w:val="20"/>
            <w:lang w:eastAsia="el-GR"/>
          </w:rPr>
          <w:t xml:space="preserve">Όταν τα ΧΜ παρέχουν στήριξη σε τελικούς αποδέκτες για επενδύσεις υποδομών με στόχο την υποστήριξη δραστηριοτήτων αστικής ανάπτυξης ή αστικής αναγέννησης, το όριο που αναφέρεται στην παράγραφο 11.1 ορίζεται σε 20%. </w:t>
        </w:r>
      </w:ins>
    </w:p>
    <w:p w14:paraId="730921AD" w14:textId="77777777" w:rsidR="00162AB2" w:rsidRPr="00162AB2" w:rsidRDefault="00162AB2" w:rsidP="00162AB2">
      <w:pPr>
        <w:numPr>
          <w:ilvl w:val="0"/>
          <w:numId w:val="37"/>
        </w:numPr>
        <w:ind w:left="709" w:hanging="709"/>
        <w:jc w:val="both"/>
        <w:rPr>
          <w:ins w:id="2578" w:author="ΕΥΘΥ" w:date="2018-12-10T15:33:00Z"/>
          <w:rFonts w:ascii="Verdana" w:eastAsia="Times New Roman" w:hAnsi="Verdana" w:cs="Segoe UI"/>
          <w:sz w:val="20"/>
          <w:szCs w:val="20"/>
          <w:lang w:eastAsia="el-GR"/>
        </w:rPr>
      </w:pPr>
      <w:ins w:id="2579" w:author="ΕΥΘΥ" w:date="2018-12-10T15:33:00Z">
        <w:r w:rsidRPr="00162AB2">
          <w:rPr>
            <w:rFonts w:ascii="Verdana" w:eastAsia="Times New Roman" w:hAnsi="Verdana" w:cs="Segoe UI"/>
            <w:sz w:val="20"/>
            <w:szCs w:val="20"/>
            <w:lang w:eastAsia="el-GR"/>
          </w:rPr>
          <w:t xml:space="preserve">Σε εξαιρετικές και δεόντως αιτιολογημένες περιπτώσεις, η διαχειριστική αρχή μπορεί να παρεκκλίνει από τα όρια των παραγράφων 11.1 και 11.2 για πράξεις που αφορούν τη διατήρηση του περιβάλλοντος. </w:t>
        </w:r>
      </w:ins>
    </w:p>
    <w:bookmarkEnd w:id="2572"/>
    <w:p w14:paraId="405DDA8A" w14:textId="77777777" w:rsidR="00162AB2" w:rsidRPr="00E110AE" w:rsidRDefault="00162AB2" w:rsidP="00162AB2">
      <w:pPr>
        <w:numPr>
          <w:ilvl w:val="1"/>
          <w:numId w:val="14"/>
        </w:numPr>
        <w:ind w:left="426" w:hanging="426"/>
        <w:jc w:val="both"/>
        <w:rPr>
          <w:ins w:id="2580" w:author="ΕΥΘΥ" w:date="2018-12-10T15:33:00Z"/>
          <w:rFonts w:ascii="Verdana" w:eastAsia="Times New Roman" w:hAnsi="Verdana" w:cs="Segoe UI"/>
          <w:sz w:val="20"/>
          <w:szCs w:val="20"/>
          <w:lang w:eastAsia="el-GR"/>
        </w:rPr>
      </w:pPr>
      <w:ins w:id="2581" w:author="ΕΥΘΥ" w:date="2018-12-10T15:33:00Z">
        <w:r w:rsidRPr="00E110AE">
          <w:rPr>
            <w:rFonts w:ascii="Verdana" w:eastAsia="Times New Roman" w:hAnsi="Verdana" w:cs="Segoe UI"/>
            <w:sz w:val="20"/>
            <w:szCs w:val="20"/>
            <w:lang w:eastAsia="el-GR"/>
          </w:rPr>
          <w:t xml:space="preserve">Ο ΦΠΑ δεν αποτελεί επιλέξιμη δαπάνη μιας πράξης ΧΜ, εκτός από την περίπτωση του ΦΠΑ που είναι μη ανακτήσιμος δυνάμει της εθνικής νομοθεσίας για τον ΦΠΑ. </w:t>
        </w:r>
        <w:r w:rsidRPr="00E110AE">
          <w:rPr>
            <w:rFonts w:ascii="Verdana" w:eastAsia="Times New Roman" w:hAnsi="Verdana" w:cs="Times New Roman"/>
            <w:sz w:val="20"/>
            <w:szCs w:val="20"/>
          </w:rPr>
          <w:t xml:space="preserve">Ο ΦΠΑ στο επίπεδο των επενδύσεων που πραγματοποιούνται από τους τελικούς αποδέκτες </w:t>
        </w:r>
        <w:r w:rsidR="00E110AE" w:rsidRPr="00E110AE">
          <w:rPr>
            <w:rFonts w:ascii="Verdana" w:eastAsia="Times New Roman" w:hAnsi="Verdana" w:cs="Times New Roman"/>
            <w:sz w:val="20"/>
            <w:szCs w:val="20"/>
          </w:rPr>
          <w:t>αποτελεί</w:t>
        </w:r>
        <w:r w:rsidRPr="00E110AE">
          <w:rPr>
            <w:rFonts w:ascii="Verdana" w:eastAsia="Times New Roman" w:hAnsi="Verdana" w:cs="Times New Roman"/>
            <w:sz w:val="20"/>
            <w:szCs w:val="20"/>
          </w:rPr>
          <w:t xml:space="preserve"> επιλέξιμη δαπάνη, ανεξάρτητα από το καθεστώς ΦΠΑ του τελικού αποδέκτη.</w:t>
        </w:r>
        <w:r w:rsidRPr="00E110AE">
          <w:rPr>
            <w:rFonts w:ascii="Verdana" w:eastAsia="Times New Roman" w:hAnsi="Verdana" w:cs="Segoe UI"/>
            <w:sz w:val="20"/>
            <w:szCs w:val="20"/>
            <w:lang w:eastAsia="el-GR"/>
          </w:rPr>
          <w:t xml:space="preserve"> Όταν τα ΧΜ συνδυάζονται με επιχορηγήσεις σύμφωνα με τις παραγράφους 7 και 8 του παρόντος άρθρου, οι διατάξεις του άρθρου 22 και του άρθρου 17 εφαρμόζονται στην επιχορήγηση.</w:t>
        </w:r>
      </w:ins>
    </w:p>
    <w:p w14:paraId="6B95C12A" w14:textId="77777777" w:rsidR="00162AB2" w:rsidRPr="00162AB2" w:rsidRDefault="00162AB2" w:rsidP="00162AB2">
      <w:pPr>
        <w:numPr>
          <w:ilvl w:val="1"/>
          <w:numId w:val="14"/>
        </w:numPr>
        <w:ind w:left="426" w:hanging="426"/>
        <w:jc w:val="both"/>
        <w:rPr>
          <w:ins w:id="2582" w:author="ΕΥΘΥ" w:date="2018-12-10T15:33:00Z"/>
          <w:rFonts w:ascii="Verdana" w:eastAsia="Times New Roman" w:hAnsi="Verdana" w:cs="Segoe UI"/>
          <w:sz w:val="20"/>
          <w:szCs w:val="20"/>
          <w:lang w:eastAsia="el-GR"/>
        </w:rPr>
      </w:pPr>
      <w:ins w:id="2583" w:author="ΕΥΘΥ" w:date="2018-12-10T15:33:00Z">
        <w:r w:rsidRPr="00162AB2">
          <w:rPr>
            <w:rFonts w:ascii="Verdana" w:eastAsia="Times New Roman" w:hAnsi="Verdana" w:cs="Segoe UI"/>
            <w:sz w:val="20"/>
            <w:szCs w:val="20"/>
            <w:lang w:eastAsia="el-GR"/>
          </w:rPr>
          <w:t>Για τους σκοπούς της εφαρμογής του παρόντος άρθρου, οι εφαρμοστέοι κανόνες της Ένωσης περί κρατικών ενισχύσεων θα είναι εκείνοι που ισχύουν κατά τη στιγμή που η διαχειριστική αρχή ή ο φορέας που υλοποιεί το ταμείο χαρτοφυλακίου δεσμευτεί συμβατικά να παράσχει συνεισφορές από πρόγραμμα σε ΧΜ, ή όταν το ΧΜ δεσμευτεί συμβατικά να παράσχει συνεισφορές από πρόγραμμα σε τελικούς αποδέκτες, ανάλογα με την περίπτωση.</w:t>
        </w:r>
      </w:ins>
    </w:p>
    <w:p w14:paraId="6B204AB6" w14:textId="77777777" w:rsidR="00162AB2" w:rsidRPr="00162AB2" w:rsidRDefault="00162AB2" w:rsidP="00162AB2">
      <w:pPr>
        <w:numPr>
          <w:ilvl w:val="1"/>
          <w:numId w:val="14"/>
        </w:numPr>
        <w:ind w:left="426" w:hanging="426"/>
        <w:jc w:val="both"/>
        <w:rPr>
          <w:ins w:id="2584" w:author="ΕΥΘΥ" w:date="2018-12-10T15:33:00Z"/>
          <w:rFonts w:ascii="Verdana" w:eastAsia="Times New Roman" w:hAnsi="Verdana" w:cs="Tahoma"/>
          <w:bCs/>
          <w:sz w:val="20"/>
          <w:szCs w:val="20"/>
        </w:rPr>
      </w:pPr>
      <w:ins w:id="2585" w:author="ΕΥΘΥ" w:date="2018-12-10T15:33:00Z">
        <w:r w:rsidRPr="00162AB2">
          <w:rPr>
            <w:rFonts w:ascii="Verdana" w:eastAsia="Times New Roman" w:hAnsi="Verdana" w:cs="Tahoma"/>
            <w:bCs/>
            <w:sz w:val="20"/>
            <w:szCs w:val="20"/>
          </w:rPr>
          <w:t>Επιλέξιμες δαπάνες κατά το κλείσιμο ενός προγράμματος:</w:t>
        </w:r>
      </w:ins>
    </w:p>
    <w:p w14:paraId="50DF1BE1" w14:textId="77777777" w:rsidR="00162AB2" w:rsidRPr="00162AB2" w:rsidRDefault="00162AB2" w:rsidP="00162AB2">
      <w:pPr>
        <w:numPr>
          <w:ilvl w:val="0"/>
          <w:numId w:val="38"/>
        </w:numPr>
        <w:ind w:left="709" w:hanging="709"/>
        <w:jc w:val="both"/>
        <w:rPr>
          <w:ins w:id="2586" w:author="ΕΥΘΥ" w:date="2018-12-10T15:33:00Z"/>
          <w:rFonts w:ascii="Verdana" w:eastAsia="Times New Roman" w:hAnsi="Verdana" w:cs="Tahoma"/>
          <w:bCs/>
          <w:sz w:val="20"/>
          <w:szCs w:val="20"/>
        </w:rPr>
      </w:pPr>
      <w:ins w:id="2587" w:author="ΕΥΘΥ" w:date="2018-12-10T15:33:00Z">
        <w:r w:rsidRPr="00162AB2">
          <w:rPr>
            <w:rFonts w:ascii="Verdana" w:eastAsia="Times New Roman" w:hAnsi="Verdana" w:cs="Tahoma"/>
            <w:bCs/>
            <w:sz w:val="20"/>
            <w:szCs w:val="20"/>
          </w:rPr>
          <w:t>Κατά το κλείσιμο ενός προγράμματος, οι επιλέξιμες δαπάνες του ΧΜ είναι το συνολικό ποσό των συνεισφορών των προγραμμάτων που πράγματι καταβλήθηκαν ή, σε περίπτωση εγγυήσεων, που δεσμεύτηκαν από το ΧΜ εντός της περιόδου επιλεξιμότητας, το οποίο αντιστοιχεί σε:</w:t>
        </w:r>
      </w:ins>
    </w:p>
    <w:p w14:paraId="1A3D7902" w14:textId="77777777" w:rsidR="00162AB2" w:rsidRPr="00162AB2" w:rsidRDefault="00162AB2" w:rsidP="00162AB2">
      <w:pPr>
        <w:ind w:left="993" w:hanging="284"/>
        <w:jc w:val="both"/>
        <w:rPr>
          <w:ins w:id="2588" w:author="ΕΥΘΥ" w:date="2018-12-10T15:33:00Z"/>
          <w:rFonts w:ascii="Verdana" w:eastAsia="Times New Roman" w:hAnsi="Verdana" w:cs="Tahoma"/>
          <w:bCs/>
          <w:sz w:val="20"/>
          <w:szCs w:val="20"/>
        </w:rPr>
      </w:pPr>
      <w:ins w:id="2589" w:author="ΕΥΘΥ" w:date="2018-12-10T15:33:00Z">
        <w:r w:rsidRPr="00162AB2">
          <w:rPr>
            <w:rFonts w:ascii="Verdana" w:eastAsia="Times New Roman" w:hAnsi="Verdana" w:cs="Tahoma"/>
            <w:bCs/>
            <w:sz w:val="20"/>
            <w:szCs w:val="20"/>
          </w:rPr>
          <w:t>α)</w:t>
        </w:r>
        <w:r w:rsidR="00E110AE">
          <w:rPr>
            <w:rFonts w:ascii="Verdana" w:eastAsia="Times New Roman" w:hAnsi="Verdana" w:cs="Tahoma"/>
            <w:bCs/>
            <w:sz w:val="20"/>
            <w:szCs w:val="20"/>
          </w:rPr>
          <w:t xml:space="preserve"> </w:t>
        </w:r>
        <w:r w:rsidRPr="00162AB2">
          <w:rPr>
            <w:rFonts w:ascii="Verdana" w:eastAsia="Times New Roman" w:hAnsi="Verdana" w:cs="Tahoma"/>
            <w:bCs/>
            <w:sz w:val="20"/>
            <w:szCs w:val="20"/>
          </w:rPr>
          <w:t>πληρωμές στους τελικούς αποδέκτες και, στις περιπτώσεις που αναφέρονται στην παράγραφο 7 του παρόντος άρθρου, πληρωμές προς όφελος των τελικών αποδεκτών,</w:t>
        </w:r>
      </w:ins>
    </w:p>
    <w:p w14:paraId="4357F547" w14:textId="77777777" w:rsidR="00162AB2" w:rsidRPr="00162AB2" w:rsidRDefault="00162AB2" w:rsidP="00162AB2">
      <w:pPr>
        <w:ind w:left="993" w:hanging="284"/>
        <w:jc w:val="both"/>
        <w:rPr>
          <w:ins w:id="2590" w:author="ΕΥΘΥ" w:date="2018-12-10T15:33:00Z"/>
          <w:rFonts w:ascii="Verdana" w:eastAsia="Times New Roman" w:hAnsi="Verdana" w:cs="Tahoma"/>
          <w:bCs/>
          <w:sz w:val="20"/>
          <w:szCs w:val="20"/>
        </w:rPr>
      </w:pPr>
      <w:ins w:id="2591" w:author="ΕΥΘΥ" w:date="2018-12-10T15:33:00Z">
        <w:r w:rsidRPr="00162AB2">
          <w:rPr>
            <w:rFonts w:ascii="Verdana" w:eastAsia="Times New Roman" w:hAnsi="Verdana" w:cs="Tahoma"/>
            <w:bCs/>
            <w:sz w:val="20"/>
            <w:szCs w:val="20"/>
          </w:rPr>
          <w:t>β)</w:t>
        </w:r>
        <w:r w:rsidR="00E110AE">
          <w:rPr>
            <w:rFonts w:ascii="Verdana" w:eastAsia="Times New Roman" w:hAnsi="Verdana" w:cs="Tahoma"/>
            <w:bCs/>
            <w:sz w:val="20"/>
            <w:szCs w:val="20"/>
          </w:rPr>
          <w:t xml:space="preserve"> </w:t>
        </w:r>
        <w:r w:rsidRPr="00162AB2">
          <w:rPr>
            <w:rFonts w:ascii="Verdana" w:eastAsia="Times New Roman" w:hAnsi="Verdana" w:cs="Tahoma"/>
            <w:bCs/>
            <w:sz w:val="20"/>
            <w:szCs w:val="20"/>
          </w:rPr>
          <w:t xml:space="preserve">πόρους που δεσμεύτηκαν για συμβάσεις εγγυήσεων, ανεξαρτήτως αν είναι εκκρεμείς ή έχουν λήξει, για την εκτέλεση πιθανών καταπτώσεων εγγυήσεων για ζημίες, που υπολογίζονται επί τη βάσει συνετής εκ των προτέρων αξιολόγησης κινδύνου, που καλύπτουν πολλαπλό ποσό υποκείμενων νέων δανείων ή άλλων μέσων </w:t>
        </w:r>
        <w:r w:rsidRPr="00162AB2">
          <w:rPr>
            <w:rFonts w:ascii="Verdana" w:eastAsia="Times New Roman" w:hAnsi="Verdana" w:cs="Segoe UI"/>
            <w:sz w:val="20"/>
            <w:szCs w:val="20"/>
            <w:lang w:eastAsia="el-GR"/>
          </w:rPr>
          <w:t>ανάληψης κινδύνου</w:t>
        </w:r>
        <w:r w:rsidRPr="00162AB2">
          <w:rPr>
            <w:rFonts w:ascii="Verdana" w:eastAsia="Times New Roman" w:hAnsi="Verdana" w:cs="Tahoma"/>
            <w:bCs/>
            <w:sz w:val="20"/>
            <w:szCs w:val="20"/>
          </w:rPr>
          <w:t xml:space="preserve"> για νέες επενδύσεις σε τελικούς αποδέκτες, </w:t>
        </w:r>
      </w:ins>
    </w:p>
    <w:p w14:paraId="20697D6F" w14:textId="77777777" w:rsidR="00162AB2" w:rsidRPr="00162AB2" w:rsidRDefault="00162AB2" w:rsidP="00162AB2">
      <w:pPr>
        <w:ind w:left="993" w:hanging="284"/>
        <w:jc w:val="both"/>
        <w:rPr>
          <w:ins w:id="2592" w:author="ΕΥΘΥ" w:date="2018-12-10T15:33:00Z"/>
          <w:rFonts w:ascii="Verdana" w:eastAsia="Times New Roman" w:hAnsi="Verdana" w:cs="Tahoma"/>
          <w:bCs/>
          <w:sz w:val="20"/>
          <w:szCs w:val="20"/>
        </w:rPr>
      </w:pPr>
      <w:ins w:id="2593" w:author="ΕΥΘΥ" w:date="2018-12-10T15:33:00Z">
        <w:r w:rsidRPr="00162AB2">
          <w:rPr>
            <w:rFonts w:ascii="Verdana" w:eastAsia="Times New Roman" w:hAnsi="Verdana" w:cs="Tahoma"/>
            <w:bCs/>
            <w:sz w:val="20"/>
            <w:szCs w:val="20"/>
          </w:rPr>
          <w:t>γ)</w:t>
        </w:r>
        <w:r w:rsidR="00E110AE">
          <w:rPr>
            <w:rFonts w:ascii="Verdana" w:eastAsia="Times New Roman" w:hAnsi="Verdana" w:cs="Tahoma"/>
            <w:bCs/>
            <w:sz w:val="20"/>
            <w:szCs w:val="20"/>
          </w:rPr>
          <w:t xml:space="preserve"> </w:t>
        </w:r>
        <w:r w:rsidRPr="00162AB2">
          <w:rPr>
            <w:rFonts w:ascii="Verdana" w:eastAsia="Times New Roman" w:hAnsi="Verdana" w:cs="Tahoma"/>
            <w:bCs/>
            <w:sz w:val="20"/>
            <w:szCs w:val="20"/>
          </w:rPr>
          <w:t xml:space="preserve">κεφαλαιοποιημένες επιδοτήσεις επιτοκίου ή επιδοτήσεις προμηθειών εγγύησης, που πρέπει να καταβληθούν για περίοδο που δεν υπερβαίνει τα 10 έτη μετά την περίοδο επιλεξιμότητας, οι οποίες έχουν χρησιμοποιηθεί σε συνδυασμό με τα ΧΜ, έχουν καταβληθεί σε λογαριασμό υπό μεσεγγύηση που συστάθηκε ειδικά γι’ αυτόν τον σκοπό, για την αποτελεσματική εκταμίευση μετά την περίοδο επιλεξιμότητας, που όμως αφορούν δάνεια ή άλλα μέσα </w:t>
        </w:r>
        <w:r w:rsidRPr="00162AB2">
          <w:rPr>
            <w:rFonts w:ascii="Verdana" w:eastAsia="Times New Roman" w:hAnsi="Verdana" w:cs="Segoe UI"/>
            <w:sz w:val="20"/>
            <w:szCs w:val="20"/>
            <w:lang w:eastAsia="el-GR"/>
          </w:rPr>
          <w:t>ανάληψης κινδύνου</w:t>
        </w:r>
        <w:r w:rsidRPr="00162AB2">
          <w:rPr>
            <w:rFonts w:ascii="Verdana" w:eastAsia="Times New Roman" w:hAnsi="Verdana" w:cs="Tahoma"/>
            <w:bCs/>
            <w:sz w:val="20"/>
            <w:szCs w:val="20"/>
          </w:rPr>
          <w:t xml:space="preserve"> που εκταμιεύθηκαν για επενδύσεις σε τελικούς αποδέκτες εντός της περιόδου επιλεξιμότητας,</w:t>
        </w:r>
      </w:ins>
    </w:p>
    <w:p w14:paraId="09FDE099" w14:textId="77777777" w:rsidR="00162AB2" w:rsidRPr="00162AB2" w:rsidRDefault="00162AB2" w:rsidP="00162AB2">
      <w:pPr>
        <w:ind w:left="993" w:hanging="284"/>
        <w:jc w:val="both"/>
        <w:rPr>
          <w:ins w:id="2594" w:author="ΕΥΘΥ" w:date="2018-12-10T15:33:00Z"/>
          <w:rFonts w:ascii="Verdana" w:eastAsia="Times New Roman" w:hAnsi="Verdana" w:cs="Tahoma"/>
          <w:bCs/>
          <w:sz w:val="20"/>
          <w:szCs w:val="20"/>
        </w:rPr>
      </w:pPr>
      <w:ins w:id="2595" w:author="ΕΥΘΥ" w:date="2018-12-10T15:33:00Z">
        <w:r w:rsidRPr="00162AB2">
          <w:rPr>
            <w:rFonts w:ascii="Verdana" w:eastAsia="Times New Roman" w:hAnsi="Verdana" w:cs="Tahoma"/>
            <w:bCs/>
            <w:sz w:val="20"/>
            <w:szCs w:val="20"/>
          </w:rPr>
          <w:t>δ)</w:t>
        </w:r>
        <w:r w:rsidR="00E110AE">
          <w:rPr>
            <w:rFonts w:ascii="Verdana" w:eastAsia="Times New Roman" w:hAnsi="Verdana" w:cs="Tahoma"/>
            <w:bCs/>
            <w:sz w:val="20"/>
            <w:szCs w:val="20"/>
          </w:rPr>
          <w:t xml:space="preserve"> </w:t>
        </w:r>
        <w:r w:rsidRPr="00162AB2">
          <w:rPr>
            <w:rFonts w:ascii="Verdana" w:eastAsia="Times New Roman" w:hAnsi="Verdana" w:cs="Tahoma"/>
            <w:bCs/>
            <w:sz w:val="20"/>
            <w:szCs w:val="20"/>
          </w:rPr>
          <w:t xml:space="preserve">αποζημίωση δαπανών διαχείρισης που έχουν πραγματοποιηθεί ή πληρωμή αμοιβών διαχείρισης του ΧΜ. </w:t>
        </w:r>
      </w:ins>
    </w:p>
    <w:p w14:paraId="6B9DF5D1" w14:textId="77777777" w:rsidR="00162AB2" w:rsidRPr="00162AB2" w:rsidRDefault="00162AB2" w:rsidP="00162AB2">
      <w:pPr>
        <w:ind w:left="709"/>
        <w:jc w:val="both"/>
        <w:rPr>
          <w:ins w:id="2596" w:author="ΕΥΘΥ" w:date="2018-12-10T15:33:00Z"/>
          <w:rFonts w:ascii="Verdana" w:eastAsia="Times New Roman" w:hAnsi="Verdana" w:cs="Tahoma"/>
          <w:bCs/>
          <w:sz w:val="20"/>
          <w:szCs w:val="20"/>
        </w:rPr>
      </w:pPr>
      <w:ins w:id="2597" w:author="ΕΥΘΥ" w:date="2018-12-10T15:33:00Z">
        <w:r w:rsidRPr="00162AB2">
          <w:rPr>
            <w:rFonts w:ascii="Verdana" w:eastAsia="Times New Roman" w:hAnsi="Verdana" w:cs="Tahoma"/>
            <w:bCs/>
            <w:sz w:val="20"/>
            <w:szCs w:val="20"/>
          </w:rPr>
          <w:t xml:space="preserve">Οι κεφαλαιοποιημένες επιδοτήσεις επιτοκίου και επιδοτήσεις προμηθειών εγγύησης, που αναφέρονται στο στοιχείο γ) ανωτέρω, υπολογίζονται στο τέλος της περιόδου επιλεξιμότητας ως το σύνολο των προεξοφλημένων υποχρεώσεων πληρωμής για τους σκοπούς και τις περιόδους που καθορίζονται στο εν λόγω στοιχείο, και σύμφωνα με τις σχετικές συμφωνίες χρηματοδότησης. </w:t>
        </w:r>
      </w:ins>
    </w:p>
    <w:p w14:paraId="25EC4186" w14:textId="77777777" w:rsidR="00162AB2" w:rsidRPr="00162AB2" w:rsidRDefault="00162AB2" w:rsidP="00162AB2">
      <w:pPr>
        <w:ind w:left="709"/>
        <w:jc w:val="both"/>
        <w:rPr>
          <w:ins w:id="2598" w:author="ΕΥΘΥ" w:date="2018-12-10T15:33:00Z"/>
          <w:rFonts w:ascii="Verdana" w:eastAsia="Times New Roman" w:hAnsi="Verdana" w:cs="Tahoma"/>
          <w:bCs/>
          <w:sz w:val="20"/>
          <w:szCs w:val="20"/>
        </w:rPr>
      </w:pPr>
      <w:ins w:id="2599" w:author="ΕΥΘΥ" w:date="2018-12-10T15:33:00Z">
        <w:r w:rsidRPr="00162AB2">
          <w:rPr>
            <w:rFonts w:ascii="Verdana" w:eastAsia="Times New Roman" w:hAnsi="Verdana" w:cs="Tahoma"/>
            <w:bCs/>
            <w:sz w:val="20"/>
            <w:szCs w:val="20"/>
          </w:rPr>
          <w:t>Οι πόροι που παραμένουν στον λογαριασμό υπό μεσεγγύηση μετά την περίοδο που αναφέρεται στο στοιχείο γ) ανωτέρω ή ως αποτέλεσμα μη αναμενόμενης εκκαθάρισης του ΧΜ πριν από τη λήξη της περιόδου αυτής, χρησιμοποιούνται σύμφωνα με το άρθρο 45 του Καν. 1303/2013.</w:t>
        </w:r>
      </w:ins>
    </w:p>
    <w:p w14:paraId="739A690D" w14:textId="77777777" w:rsidR="00162AB2" w:rsidRPr="00162AB2" w:rsidRDefault="00162AB2" w:rsidP="00162AB2">
      <w:pPr>
        <w:numPr>
          <w:ilvl w:val="0"/>
          <w:numId w:val="38"/>
        </w:numPr>
        <w:ind w:left="709" w:hanging="709"/>
        <w:jc w:val="both"/>
        <w:rPr>
          <w:ins w:id="2600" w:author="ΕΥΘΥ" w:date="2018-12-10T15:33:00Z"/>
          <w:rFonts w:ascii="Verdana" w:eastAsia="Times New Roman" w:hAnsi="Verdana" w:cs="Tahoma"/>
          <w:bCs/>
          <w:sz w:val="20"/>
          <w:szCs w:val="20"/>
        </w:rPr>
      </w:pPr>
      <w:ins w:id="2601" w:author="ΕΥΘΥ" w:date="2018-12-10T15:33:00Z">
        <w:r w:rsidRPr="00162AB2">
          <w:rPr>
            <w:rFonts w:ascii="Verdana" w:eastAsia="Times New Roman" w:hAnsi="Verdana" w:cs="Tahoma"/>
            <w:bCs/>
            <w:sz w:val="20"/>
            <w:szCs w:val="20"/>
          </w:rPr>
          <w:t xml:space="preserve">Στην περίπτωση ΧΜ συμμετοχών κεφαλαίου και </w:t>
        </w:r>
        <w:proofErr w:type="spellStart"/>
        <w:r w:rsidRPr="00162AB2">
          <w:rPr>
            <w:rFonts w:ascii="Verdana" w:eastAsia="Times New Roman" w:hAnsi="Verdana" w:cs="Tahoma"/>
            <w:bCs/>
            <w:sz w:val="20"/>
            <w:szCs w:val="20"/>
          </w:rPr>
          <w:t>μικροπιστώσεων</w:t>
        </w:r>
        <w:proofErr w:type="spellEnd"/>
        <w:r w:rsidRPr="00162AB2">
          <w:rPr>
            <w:rFonts w:ascii="Verdana" w:eastAsia="Times New Roman" w:hAnsi="Verdana" w:cs="Tahoma"/>
            <w:bCs/>
            <w:sz w:val="20"/>
            <w:szCs w:val="20"/>
          </w:rPr>
          <w:t xml:space="preserve">, οι κεφαλαιοποιημένες δαπάνες ή αμοιβές διαχείρισης που θα πρέπει να καταβληθούν για περίοδο που δεν υπερβαίνει τα έξι έτη μετά την περίοδο επιλεξιμότητας και αφορούν επενδύσεις σε τελικούς αποδέκτες οι οποίες πραγματοποιήθηκαν εντός της περιόδου επιλεξιμότητας, οι οποίες δεν μπορούν να καλυφθούν από τις διατάξεις των άρθρων 44 ή 45 του Καν. 1303/2013, μπορούν να θεωρηθούν επιλέξιμες δαπάνες όταν καταβάλλονται σε λογαριασμό υπό μεσεγγύηση που δημιουργείται ειδικά προς τον σκοπό αυτό. </w:t>
        </w:r>
      </w:ins>
    </w:p>
    <w:p w14:paraId="05BCFA7B" w14:textId="77777777" w:rsidR="00162AB2" w:rsidRPr="00162AB2" w:rsidRDefault="00162AB2" w:rsidP="00162AB2">
      <w:pPr>
        <w:numPr>
          <w:ilvl w:val="0"/>
          <w:numId w:val="38"/>
        </w:numPr>
        <w:ind w:left="709" w:hanging="709"/>
        <w:jc w:val="both"/>
        <w:rPr>
          <w:ins w:id="2602" w:author="ΕΥΘΥ" w:date="2018-12-10T15:33:00Z"/>
          <w:rFonts w:ascii="Verdana" w:eastAsia="Times New Roman" w:hAnsi="Verdana" w:cs="Tahoma"/>
          <w:bCs/>
          <w:sz w:val="20"/>
          <w:szCs w:val="20"/>
        </w:rPr>
      </w:pPr>
      <w:ins w:id="2603" w:author="ΕΥΘΥ" w:date="2018-12-10T15:33:00Z">
        <w:r w:rsidRPr="00162AB2">
          <w:rPr>
            <w:rFonts w:ascii="Verdana" w:eastAsia="Times New Roman" w:hAnsi="Verdana" w:cs="Tahoma"/>
            <w:bCs/>
            <w:sz w:val="20"/>
            <w:szCs w:val="20"/>
          </w:rPr>
          <w:t xml:space="preserve">Στην περίπτωση ΧΜ συμμετοχών κεφαλαίου που στοχεύουν σε επιχειρήσεις που αναφέρονται στο άρθρο 37 παρ. 4 του Καν. 1303/2013 για τα οποία η συμφωνία χρηματοδότησης που αναφέρεται στο άρθρο 38 παρ. 7 στοιχείο β) του Καν. 1303/2013 υπεγράφη πριν από </w:t>
        </w:r>
        <w:r w:rsidRPr="00E110AE">
          <w:rPr>
            <w:rFonts w:ascii="Verdana" w:eastAsia="Times New Roman" w:hAnsi="Verdana" w:cs="Tahoma"/>
            <w:bCs/>
            <w:sz w:val="20"/>
            <w:szCs w:val="20"/>
          </w:rPr>
          <w:t>τις 31 Δεκεμβρίου 2018,</w:t>
        </w:r>
        <w:r w:rsidRPr="00162AB2">
          <w:rPr>
            <w:rFonts w:ascii="Verdana" w:eastAsia="Times New Roman" w:hAnsi="Verdana" w:cs="Tahoma"/>
            <w:bCs/>
            <w:sz w:val="20"/>
            <w:szCs w:val="20"/>
          </w:rPr>
          <w:t xml:space="preserve"> τα οποία έως το τέλος της περιόδου επιλεξιμότητας επένδυσαν τουλάχιστον το 55% των πόρων του προγράμματος που είχαν δεσμευθεί με την αντίστοιχη συμφωνία χρηματοδότησης, ένα περιορισμένο ποσό των πληρωμών για επενδύσεις στους τελικούς αποδέκτες που πρόκειται να πραγματοποιηθούν εντός περιόδου που δεν υπερβαίνει τα τέσσερα έτη μετά τη λήξη της περιόδου επιλεξιμότητας, μπορούν να θεωρηθούν επιλέξιμες δαπάνες, εφόσον καταβληθούν σε λογαριασμό υπό μεσεγγύηση που έχει συσταθεί για τον σκοπό αυτό, με την προϋπόθεση ότι πληρούνται, αφενός οι κανόνες περί κρατικών ενισχύσεων και, αφετέρου, όλες οι προϋποθέσεις που παρατίθενται κατωτέρω. </w:t>
        </w:r>
      </w:ins>
    </w:p>
    <w:p w14:paraId="3DE20398" w14:textId="77777777" w:rsidR="00162AB2" w:rsidRPr="00162AB2" w:rsidRDefault="00162AB2" w:rsidP="00162AB2">
      <w:pPr>
        <w:ind w:left="709"/>
        <w:jc w:val="both"/>
        <w:rPr>
          <w:ins w:id="2604" w:author="ΕΥΘΥ" w:date="2018-12-10T15:33:00Z"/>
          <w:rFonts w:ascii="Verdana" w:eastAsia="Times New Roman" w:hAnsi="Verdana" w:cs="Tahoma"/>
          <w:bCs/>
          <w:sz w:val="20"/>
          <w:szCs w:val="20"/>
        </w:rPr>
      </w:pPr>
      <w:ins w:id="2605" w:author="ΕΥΘΥ" w:date="2018-12-10T15:33:00Z">
        <w:r w:rsidRPr="00162AB2">
          <w:rPr>
            <w:rFonts w:ascii="Verdana" w:eastAsia="Times New Roman" w:hAnsi="Verdana" w:cs="Tahoma"/>
            <w:bCs/>
            <w:sz w:val="20"/>
            <w:szCs w:val="20"/>
          </w:rPr>
          <w:t>Τα ποσά που καταβάλλονται στο λογαριασμό υπό μεσεγγύηση:</w:t>
        </w:r>
      </w:ins>
    </w:p>
    <w:p w14:paraId="22B0BFED" w14:textId="77777777" w:rsidR="00162AB2" w:rsidRPr="00162AB2" w:rsidRDefault="00162AB2" w:rsidP="00162AB2">
      <w:pPr>
        <w:ind w:left="993" w:hanging="284"/>
        <w:jc w:val="both"/>
        <w:rPr>
          <w:ins w:id="2606" w:author="ΕΥΘΥ" w:date="2018-12-10T15:33:00Z"/>
          <w:rFonts w:ascii="Verdana" w:eastAsia="Times New Roman" w:hAnsi="Verdana" w:cs="Tahoma"/>
          <w:bCs/>
          <w:sz w:val="20"/>
          <w:szCs w:val="20"/>
        </w:rPr>
      </w:pPr>
      <w:ins w:id="2607" w:author="ΕΥΘΥ" w:date="2018-12-10T15:33:00Z">
        <w:r w:rsidRPr="00162AB2">
          <w:rPr>
            <w:rFonts w:ascii="Verdana" w:eastAsia="Times New Roman" w:hAnsi="Verdana" w:cs="Tahoma"/>
            <w:bCs/>
            <w:sz w:val="20"/>
            <w:szCs w:val="20"/>
          </w:rPr>
          <w:t>α)</w:t>
        </w:r>
        <w:r w:rsidRPr="00162AB2">
          <w:rPr>
            <w:rFonts w:ascii="Verdana" w:eastAsia="Times New Roman" w:hAnsi="Verdana" w:cs="Tahoma"/>
            <w:bCs/>
            <w:sz w:val="20"/>
            <w:szCs w:val="20"/>
          </w:rPr>
          <w:tab/>
          <w:t xml:space="preserve">χρησιμοποιούνται αποκλειστικά για επακόλουθες επενδύσεις σε τελικούς αποδέκτες που έλαβαν τις αρχικές επενδύσεις μετοχικού κεφαλαίου από το ΧΜ κατά τη διάρκεια της περιόδου επιλεξιμότητας, οι οποίες εξακολουθούν να εκκρεμούν εν </w:t>
        </w:r>
        <w:proofErr w:type="spellStart"/>
        <w:r w:rsidRPr="00162AB2">
          <w:rPr>
            <w:rFonts w:ascii="Verdana" w:eastAsia="Times New Roman" w:hAnsi="Verdana" w:cs="Tahoma"/>
            <w:bCs/>
            <w:sz w:val="20"/>
            <w:szCs w:val="20"/>
          </w:rPr>
          <w:t>όλω</w:t>
        </w:r>
        <w:proofErr w:type="spellEnd"/>
        <w:r w:rsidRPr="00162AB2">
          <w:rPr>
            <w:rFonts w:ascii="Verdana" w:eastAsia="Times New Roman" w:hAnsi="Verdana" w:cs="Tahoma"/>
            <w:bCs/>
            <w:sz w:val="20"/>
            <w:szCs w:val="20"/>
          </w:rPr>
          <w:t xml:space="preserve"> ή εν μέρει,</w:t>
        </w:r>
      </w:ins>
    </w:p>
    <w:p w14:paraId="71BFBB8A" w14:textId="77777777" w:rsidR="00162AB2" w:rsidRPr="00162AB2" w:rsidRDefault="00162AB2" w:rsidP="00162AB2">
      <w:pPr>
        <w:ind w:left="993" w:hanging="284"/>
        <w:jc w:val="both"/>
        <w:rPr>
          <w:ins w:id="2608" w:author="ΕΥΘΥ" w:date="2018-12-10T15:33:00Z"/>
          <w:rFonts w:ascii="Verdana" w:eastAsia="Times New Roman" w:hAnsi="Verdana" w:cs="Tahoma"/>
          <w:bCs/>
          <w:sz w:val="20"/>
          <w:szCs w:val="20"/>
        </w:rPr>
      </w:pPr>
      <w:ins w:id="2609" w:author="ΕΥΘΥ" w:date="2018-12-10T15:33:00Z">
        <w:r w:rsidRPr="00162AB2">
          <w:rPr>
            <w:rFonts w:ascii="Verdana" w:eastAsia="Times New Roman" w:hAnsi="Verdana" w:cs="Tahoma"/>
            <w:bCs/>
            <w:sz w:val="20"/>
            <w:szCs w:val="20"/>
          </w:rPr>
          <w:t>β)</w:t>
        </w:r>
        <w:r w:rsidRPr="00162AB2">
          <w:rPr>
            <w:rFonts w:ascii="Verdana" w:eastAsia="Times New Roman" w:hAnsi="Verdana" w:cs="Tahoma"/>
            <w:bCs/>
            <w:sz w:val="20"/>
            <w:szCs w:val="20"/>
          </w:rPr>
          <w:tab/>
          <w:t>χρησιμοποιούνται αποκλειστικά για επακόλουθες επενδύσεις που θα πραγματοποιηθούν σύμφωνα με τα πρότυπα της αγοράς και τις τυποποιημένες συμβατικές ρυθμίσεις της αγοράς και περιορίζονται στο απολύτως αναγκαίο για την τόνωση των συν-επενδύσεων του ιδιωτικού τομέα, ενώ ταυτόχρονα διασφαλίζουν τη συνέχεια της χρηματοδότησης των επιχειρήσεων-στόχων, ώστε να μπορούν τόσο οι επενδυτές του δημόσιου τομέα όσο και οι ιδιώτες επενδυτές να επωφεληθούν από τις επενδύσεις,</w:t>
        </w:r>
      </w:ins>
    </w:p>
    <w:p w14:paraId="638A922B" w14:textId="77777777" w:rsidR="00162AB2" w:rsidRPr="00162AB2" w:rsidRDefault="00162AB2" w:rsidP="00162AB2">
      <w:pPr>
        <w:ind w:left="993" w:hanging="284"/>
        <w:jc w:val="both"/>
        <w:rPr>
          <w:ins w:id="2610" w:author="ΕΥΘΥ" w:date="2018-12-10T15:33:00Z"/>
          <w:rFonts w:ascii="Verdana" w:eastAsia="Times New Roman" w:hAnsi="Verdana" w:cs="Tahoma"/>
          <w:bCs/>
          <w:sz w:val="20"/>
          <w:szCs w:val="20"/>
        </w:rPr>
      </w:pPr>
      <w:ins w:id="2611" w:author="ΕΥΘΥ" w:date="2018-12-10T15:33:00Z">
        <w:r w:rsidRPr="00162AB2">
          <w:rPr>
            <w:rFonts w:ascii="Verdana" w:eastAsia="Times New Roman" w:hAnsi="Verdana" w:cs="Tahoma"/>
            <w:bCs/>
            <w:sz w:val="20"/>
            <w:szCs w:val="20"/>
          </w:rPr>
          <w:t>γ)</w:t>
        </w:r>
        <w:r w:rsidRPr="00162AB2">
          <w:rPr>
            <w:rFonts w:ascii="Verdana" w:eastAsia="Times New Roman" w:hAnsi="Verdana" w:cs="Tahoma"/>
            <w:bCs/>
            <w:sz w:val="20"/>
            <w:szCs w:val="20"/>
          </w:rPr>
          <w:tab/>
          <w:t>δεν υπερβαίνουν το 20% των επιλέξιμων δαπανών του ΧΜ συμμετοχών κεφαλαίου που αναφέρεται στην παρ. 14.1 πρώτο εδάφιο στοιχείο α) από το οποίο αφαιρούνται τα ανώτατα κεφάλαια και έσοδα που επιστρέφονται στο εν λόγω ΧΜ εντός της περιόδου επιλεξιμότητας.</w:t>
        </w:r>
      </w:ins>
    </w:p>
    <w:p w14:paraId="5616712F" w14:textId="77777777" w:rsidR="00162AB2" w:rsidRPr="00162AB2" w:rsidRDefault="00162AB2" w:rsidP="00162AB2">
      <w:pPr>
        <w:ind w:left="720"/>
        <w:jc w:val="both"/>
        <w:rPr>
          <w:ins w:id="2612" w:author="ΕΥΘΥ" w:date="2018-12-10T15:33:00Z"/>
          <w:rFonts w:ascii="Verdana" w:eastAsia="Times New Roman" w:hAnsi="Verdana" w:cs="Tahoma"/>
          <w:bCs/>
          <w:sz w:val="20"/>
          <w:szCs w:val="20"/>
        </w:rPr>
      </w:pPr>
      <w:ins w:id="2613" w:author="ΕΥΘΥ" w:date="2018-12-10T15:33:00Z">
        <w:r w:rsidRPr="00162AB2">
          <w:rPr>
            <w:rFonts w:ascii="Verdana" w:eastAsia="Times New Roman" w:hAnsi="Verdana" w:cs="Tahoma"/>
            <w:bCs/>
            <w:sz w:val="20"/>
            <w:szCs w:val="20"/>
          </w:rPr>
          <w:t>Τα ποσά που καταβάλλονται στον λογαριασμό υπό μεσεγγύηση και τα οποία δεν θα χρησιμοποιηθούν για επενδύσεις σε τελικούς αποδέκτες που καταβάλλονται εντός της περιόδου που αναφέρεται στο πρώτο εδάφιο, χρησιμοποιούνται σύμφωνα με το άρθρο 45 του Καν. 1303/2013.</w:t>
        </w:r>
      </w:ins>
    </w:p>
    <w:p w14:paraId="3600F1B0" w14:textId="77777777" w:rsidR="00162AB2" w:rsidRPr="00162AB2" w:rsidRDefault="00162AB2" w:rsidP="00162AB2">
      <w:pPr>
        <w:numPr>
          <w:ilvl w:val="0"/>
          <w:numId w:val="38"/>
        </w:numPr>
        <w:ind w:left="709" w:hanging="709"/>
        <w:jc w:val="both"/>
        <w:rPr>
          <w:ins w:id="2614" w:author="ΕΥΘΥ" w:date="2018-12-10T15:33:00Z"/>
          <w:rFonts w:ascii="Verdana" w:eastAsia="Times New Roman" w:hAnsi="Verdana" w:cs="Tahoma"/>
          <w:bCs/>
          <w:sz w:val="20"/>
          <w:szCs w:val="20"/>
        </w:rPr>
      </w:pPr>
      <w:ins w:id="2615" w:author="ΕΥΘΥ" w:date="2018-12-10T15:33:00Z">
        <w:r w:rsidRPr="00162AB2">
          <w:rPr>
            <w:rFonts w:ascii="Verdana" w:eastAsia="Times New Roman" w:hAnsi="Verdana" w:cs="Tahoma"/>
            <w:bCs/>
            <w:sz w:val="20"/>
            <w:szCs w:val="20"/>
          </w:rPr>
          <w:t>Οι επιλέξιμες δαπάνες που δηλώνονται σύμφωνα με τις παραγράφους 14.1, 14.2 και 14.3 δεν υπερβαίνουν το άθροισμα α) του συνολικού ποσού της στήριξης από τα Ταμεία που καταβάλλεται για τους σκοπούς των παραγράφων 14.1, 14.2 και 14.3 και β) το αντίστοιχο ποσό της εθνικής συμμετοχής.</w:t>
        </w:r>
      </w:ins>
    </w:p>
    <w:p w14:paraId="5D44D011" w14:textId="77777777" w:rsidR="00162AB2" w:rsidRPr="00162AB2" w:rsidRDefault="00162AB2" w:rsidP="00162AB2">
      <w:pPr>
        <w:numPr>
          <w:ilvl w:val="0"/>
          <w:numId w:val="38"/>
        </w:numPr>
        <w:ind w:left="709" w:hanging="709"/>
        <w:jc w:val="both"/>
        <w:rPr>
          <w:ins w:id="2616" w:author="ΕΥΘΥ" w:date="2018-12-10T15:33:00Z"/>
          <w:rFonts w:ascii="Verdana" w:eastAsia="Times New Roman" w:hAnsi="Verdana" w:cs="Tahoma"/>
          <w:bCs/>
          <w:sz w:val="20"/>
          <w:szCs w:val="20"/>
        </w:rPr>
      </w:pPr>
      <w:ins w:id="2617" w:author="ΕΥΘΥ" w:date="2018-12-10T15:33:00Z">
        <w:r w:rsidRPr="00162AB2">
          <w:rPr>
            <w:rFonts w:ascii="Verdana" w:eastAsia="Times New Roman" w:hAnsi="Verdana" w:cs="Tahoma"/>
            <w:bCs/>
            <w:sz w:val="20"/>
            <w:szCs w:val="20"/>
          </w:rPr>
          <w:t>Εάν οι δαπάνες και οι αμοιβές διαχείρισης που αναφέρονται στις παραγράφους 14.1 στοιχείο δ) και 14.2 του παρόντος άρθρου χρεώνονται από τον φορέα που εφαρμόζει το ταμείο χαρτοφυλακίου ή τους φορείς που εφαρμόζουν τα ΧΜ σύμφωνα με το άρθρο 38 παρ. 1 στοιχείο γ) και το άρθρο 38 παρ. 4 στοιχεία α), β</w:t>
        </w:r>
        <w:r w:rsidRPr="00E110AE">
          <w:rPr>
            <w:rFonts w:ascii="Verdana" w:eastAsia="Times New Roman" w:hAnsi="Verdana" w:cs="Tahoma"/>
            <w:bCs/>
            <w:sz w:val="20"/>
            <w:szCs w:val="20"/>
          </w:rPr>
          <w:t>) και γ)</w:t>
        </w:r>
        <w:r w:rsidRPr="00162AB2">
          <w:rPr>
            <w:rFonts w:ascii="Verdana" w:eastAsia="Times New Roman" w:hAnsi="Verdana" w:cs="Tahoma"/>
            <w:bCs/>
            <w:sz w:val="20"/>
            <w:szCs w:val="20"/>
          </w:rPr>
          <w:t xml:space="preserve"> του Καν. 1303/2013, δεν επιτρέπεται να υπερβούν τα όρια που ορίζονται στα άρθρα 13 και 14 του Καν.480/2014. Ενώ οι δαπάνες διαχείρισης περιλαμβάνουν στοιχεία άμεσων ή έμμεσων δαπανών που αποζημιώνονται βάσει δικαιολογητικών, οι αμοιβές διαχείρισης αφορούν τη συμφωνημένη αμοιβή για παροχή υπηρεσιών που έχει καθοριστεί στο πλαίσιο μιας ανταγωνιστικής διαδικασίας σε όρους αγοράς, όπου απαιτείται. Οι δαπάνες και οι αμοιβές διαχείρισης βασίζονται σε μεθοδολογία υπολογισμού που εξαρτάται από τις επιδόσεις (άρθρο 12, Καν.480/2014).</w:t>
        </w:r>
      </w:ins>
    </w:p>
    <w:p w14:paraId="33EF01EE" w14:textId="77777777" w:rsidR="00162AB2" w:rsidRPr="00162AB2" w:rsidRDefault="00162AB2" w:rsidP="00162AB2">
      <w:pPr>
        <w:ind w:left="710"/>
        <w:jc w:val="both"/>
        <w:rPr>
          <w:ins w:id="2618" w:author="ΕΥΘΥ" w:date="2018-12-10T15:33:00Z"/>
          <w:rFonts w:ascii="Verdana" w:eastAsia="Times New Roman" w:hAnsi="Verdana" w:cs="Tahoma"/>
          <w:bCs/>
          <w:sz w:val="20"/>
          <w:szCs w:val="20"/>
        </w:rPr>
      </w:pPr>
      <w:ins w:id="2619" w:author="ΕΥΘΥ" w:date="2018-12-10T15:33:00Z">
        <w:r w:rsidRPr="00162AB2">
          <w:rPr>
            <w:rFonts w:ascii="Verdana" w:eastAsia="Times New Roman" w:hAnsi="Verdana" w:cs="Tahoma"/>
            <w:bCs/>
            <w:sz w:val="20"/>
            <w:szCs w:val="20"/>
          </w:rPr>
          <w:t xml:space="preserve">Οι δαπάνες και οι αμοιβές διαχείρισης μπορούν να περιλαμβάνουν τα τέλη διακανονισμού. Στην περίπτωση που τα τέλη διακανονισμού ή μέρος τους επιβαρύνουν τους τελικούς αποδέκτες, δεν δηλώνονται ως επιλέξιμες δαπάνες. </w:t>
        </w:r>
      </w:ins>
    </w:p>
    <w:p w14:paraId="7329D48F" w14:textId="77777777" w:rsidR="00162AB2" w:rsidRPr="00162AB2" w:rsidRDefault="00162AB2" w:rsidP="00162AB2">
      <w:pPr>
        <w:ind w:left="710"/>
        <w:jc w:val="both"/>
        <w:rPr>
          <w:ins w:id="2620" w:author="ΕΥΘΥ" w:date="2018-12-10T15:33:00Z"/>
          <w:rFonts w:ascii="Verdana" w:eastAsia="Times New Roman" w:hAnsi="Verdana" w:cs="Tahoma"/>
          <w:bCs/>
          <w:sz w:val="20"/>
          <w:szCs w:val="20"/>
        </w:rPr>
      </w:pPr>
      <w:ins w:id="2621" w:author="ΕΥΘΥ" w:date="2018-12-10T15:33:00Z">
        <w:r w:rsidRPr="00162AB2">
          <w:rPr>
            <w:rFonts w:ascii="Verdana" w:eastAsia="Times New Roman" w:hAnsi="Verdana" w:cs="Tahoma"/>
            <w:bCs/>
            <w:sz w:val="20"/>
            <w:szCs w:val="20"/>
          </w:rPr>
          <w:t>Οι δαπάνες και οι αμοιβές διαχείρισης, συμπεριλαμβανομένων αυτών που πραγματοποιήθηκαν για προπαρασκευαστικές εργασίες σε σχέση με το ΧΜ πριν από την υπογραφή της σχετικής συμφωνίας χρηματοδότησης, είναι επιλέξιμες από την ημερομηνία υπογραφής της σχετικής συμφωνίας χρηματοδότησης.</w:t>
        </w:r>
      </w:ins>
    </w:p>
    <w:p w14:paraId="26CC6EA2" w14:textId="77777777" w:rsidR="00162AB2" w:rsidRPr="00162AB2" w:rsidRDefault="00162AB2" w:rsidP="00162AB2">
      <w:pPr>
        <w:numPr>
          <w:ilvl w:val="1"/>
          <w:numId w:val="14"/>
        </w:numPr>
        <w:ind w:left="426" w:hanging="426"/>
        <w:jc w:val="both"/>
        <w:rPr>
          <w:ins w:id="2622" w:author="ΕΥΘΥ" w:date="2018-12-10T15:33:00Z"/>
          <w:rFonts w:ascii="Verdana" w:eastAsia="Times New Roman" w:hAnsi="Verdana" w:cs="Tahoma"/>
          <w:bCs/>
          <w:sz w:val="20"/>
          <w:szCs w:val="20"/>
        </w:rPr>
      </w:pPr>
      <w:ins w:id="2623" w:author="ΕΥΘΥ" w:date="2018-12-10T15:33:00Z">
        <w:r w:rsidRPr="00162AB2">
          <w:rPr>
            <w:rFonts w:ascii="Verdana" w:eastAsia="Times New Roman" w:hAnsi="Verdana" w:cs="Tahoma"/>
            <w:bCs/>
            <w:sz w:val="20"/>
            <w:szCs w:val="20"/>
          </w:rPr>
          <w:t xml:space="preserve">Όταν τα ΧΜ παρέχουν εγγυήσεις, πρέπει να πληρούνται οι ακόλουθες απαιτήσεις: </w:t>
        </w:r>
      </w:ins>
    </w:p>
    <w:p w14:paraId="0BBCF9EC" w14:textId="77777777" w:rsidR="00162AB2" w:rsidRPr="00162AB2" w:rsidRDefault="00162AB2" w:rsidP="00162AB2">
      <w:pPr>
        <w:ind w:left="710" w:hanging="284"/>
        <w:jc w:val="both"/>
        <w:rPr>
          <w:ins w:id="2624" w:author="ΕΥΘΥ" w:date="2018-12-10T15:33:00Z"/>
          <w:rFonts w:ascii="Verdana" w:eastAsia="Times New Roman" w:hAnsi="Verdana" w:cs="Tahoma"/>
          <w:bCs/>
          <w:sz w:val="20"/>
          <w:szCs w:val="20"/>
        </w:rPr>
      </w:pPr>
      <w:ins w:id="2625" w:author="ΕΥΘΥ" w:date="2018-12-10T15:33:00Z">
        <w:r w:rsidRPr="00162AB2">
          <w:rPr>
            <w:rFonts w:ascii="Verdana" w:eastAsia="Times New Roman" w:hAnsi="Verdana" w:cs="Tahoma"/>
            <w:sz w:val="20"/>
            <w:szCs w:val="20"/>
            <w:lang w:eastAsia="en-GB"/>
          </w:rPr>
          <w:t>α)</w:t>
        </w:r>
        <w:r w:rsidRPr="00162AB2">
          <w:rPr>
            <w:rFonts w:ascii="Verdana" w:eastAsia="Times New Roman" w:hAnsi="Verdana" w:cs="Tahoma"/>
            <w:sz w:val="20"/>
            <w:szCs w:val="20"/>
            <w:lang w:eastAsia="en-GB"/>
          </w:rPr>
          <w:tab/>
          <w:t>να επιτυγχάνεται κατάλληλος δείκτης πολλαπλασιαστικού αποτελέσματος μεταξύ του ποσού της συνεισφοράς του προγράμματος που δεσμεύεται για την κάλυψη των αναμενόμενων και των μη αναμενόμενων ζημιών από</w:t>
        </w:r>
        <w:r w:rsidRPr="00162AB2">
          <w:rPr>
            <w:rFonts w:ascii="Verdana" w:eastAsia="Times New Roman" w:hAnsi="Verdana" w:cs="Tahoma"/>
            <w:bCs/>
            <w:sz w:val="20"/>
            <w:szCs w:val="20"/>
          </w:rPr>
          <w:t xml:space="preserve"> νέα δάνεια ή άλλα μέσα επιμερισμού του κινδύνου που θα καλύπτονται από τις εγγυήσεις και της αξίας των αντίστοιχων εκταμιευόμενων νέων δανείων ή άλλων μέσων επιμερισμού του κινδύνου,</w:t>
        </w:r>
      </w:ins>
    </w:p>
    <w:p w14:paraId="6BCC87A2" w14:textId="77777777" w:rsidR="00162AB2" w:rsidRPr="00162AB2" w:rsidRDefault="00162AB2" w:rsidP="00162AB2">
      <w:pPr>
        <w:ind w:left="710" w:hanging="284"/>
        <w:jc w:val="both"/>
        <w:rPr>
          <w:ins w:id="2626" w:author="ΕΥΘΥ" w:date="2018-12-10T15:33:00Z"/>
          <w:rFonts w:ascii="Verdana" w:eastAsia="Times New Roman" w:hAnsi="Verdana" w:cs="Tahoma"/>
          <w:sz w:val="20"/>
          <w:szCs w:val="20"/>
          <w:lang w:eastAsia="en-GB"/>
        </w:rPr>
      </w:pPr>
      <w:ins w:id="2627" w:author="ΕΥΘΥ" w:date="2018-12-10T15:33:00Z">
        <w:r w:rsidRPr="00162AB2">
          <w:rPr>
            <w:rFonts w:ascii="Verdana" w:eastAsia="Times New Roman" w:hAnsi="Verdana" w:cs="Tahoma"/>
            <w:sz w:val="20"/>
            <w:szCs w:val="20"/>
            <w:lang w:eastAsia="en-GB"/>
          </w:rPr>
          <w:t>β)</w:t>
        </w:r>
        <w:r w:rsidR="00E110AE">
          <w:rPr>
            <w:rFonts w:ascii="Verdana" w:eastAsia="Times New Roman" w:hAnsi="Verdana" w:cs="Tahoma"/>
            <w:sz w:val="20"/>
            <w:szCs w:val="20"/>
            <w:lang w:eastAsia="en-GB"/>
          </w:rPr>
          <w:tab/>
        </w:r>
        <w:r w:rsidRPr="00162AB2">
          <w:rPr>
            <w:rFonts w:ascii="Verdana" w:eastAsia="Times New Roman" w:hAnsi="Verdana" w:cs="Tahoma"/>
            <w:sz w:val="20"/>
            <w:szCs w:val="20"/>
            <w:lang w:eastAsia="en-GB"/>
          </w:rPr>
          <w:t xml:space="preserve">ο δείκτης πολλαπλασιαστικού αποτελέσματος καθορίζεται με μια συνετή εκ των προτέρων </w:t>
        </w:r>
        <w:r w:rsidRPr="00162AB2">
          <w:rPr>
            <w:rFonts w:ascii="Verdana" w:eastAsia="Times New Roman" w:hAnsi="Verdana" w:cs="Tahoma"/>
            <w:bCs/>
            <w:sz w:val="20"/>
            <w:szCs w:val="20"/>
          </w:rPr>
          <w:t>αξιολόγηση κινδύνου</w:t>
        </w:r>
        <w:r w:rsidRPr="00162AB2">
          <w:rPr>
            <w:rFonts w:ascii="Verdana" w:eastAsia="Times New Roman" w:hAnsi="Verdana" w:cs="Tahoma"/>
            <w:sz w:val="20"/>
            <w:szCs w:val="20"/>
            <w:lang w:eastAsia="en-GB"/>
          </w:rPr>
          <w:t xml:space="preserve"> για το συγκεκριμένο προϊόν εγγύησης που θα προσφερθεί, λαμβάνοντας υπόψη τις ειδικές συνθήκες της αγοράς, την επενδυτική στρατηγική του ΧΜ και των αρχών της οικονομίας και της αποδοτικότητας. Η εκ των προτέρων </w:t>
        </w:r>
        <w:r w:rsidRPr="00162AB2">
          <w:rPr>
            <w:rFonts w:ascii="Verdana" w:eastAsia="Times New Roman" w:hAnsi="Verdana" w:cs="Tahoma"/>
            <w:bCs/>
            <w:sz w:val="20"/>
            <w:szCs w:val="20"/>
          </w:rPr>
          <w:t>αξιολόγηση κινδύνου</w:t>
        </w:r>
        <w:r w:rsidRPr="00162AB2">
          <w:rPr>
            <w:rFonts w:ascii="Verdana" w:eastAsia="Times New Roman" w:hAnsi="Verdana" w:cs="Tahoma"/>
            <w:sz w:val="20"/>
            <w:szCs w:val="20"/>
            <w:lang w:eastAsia="en-GB"/>
          </w:rPr>
          <w:t xml:space="preserve"> μπορεί να επανεξεταστεί, αν αυτό δικαιολογείται από τις μεταγενέστερες συνθήκες της αγοράς, </w:t>
        </w:r>
      </w:ins>
    </w:p>
    <w:p w14:paraId="207C34D6" w14:textId="77777777" w:rsidR="00162AB2" w:rsidRPr="00162AB2" w:rsidRDefault="00162AB2" w:rsidP="00162AB2">
      <w:pPr>
        <w:ind w:left="710" w:hanging="284"/>
        <w:jc w:val="both"/>
        <w:rPr>
          <w:ins w:id="2628" w:author="ΕΥΘΥ" w:date="2018-12-10T15:33:00Z"/>
          <w:rFonts w:ascii="Verdana" w:eastAsia="Times New Roman" w:hAnsi="Verdana" w:cs="Tahoma"/>
          <w:sz w:val="20"/>
          <w:szCs w:val="20"/>
          <w:lang w:eastAsia="en-GB"/>
        </w:rPr>
      </w:pPr>
      <w:ins w:id="2629" w:author="ΕΥΘΥ" w:date="2018-12-10T15:33:00Z">
        <w:r w:rsidRPr="00162AB2">
          <w:rPr>
            <w:rFonts w:ascii="Verdana" w:eastAsia="Times New Roman" w:hAnsi="Verdana" w:cs="Tahoma"/>
            <w:sz w:val="20"/>
            <w:szCs w:val="20"/>
            <w:lang w:eastAsia="en-GB"/>
          </w:rPr>
          <w:t>γ)</w:t>
        </w:r>
        <w:r w:rsidRPr="00162AB2">
          <w:rPr>
            <w:rFonts w:ascii="Verdana" w:eastAsia="Times New Roman" w:hAnsi="Verdana" w:cs="Tahoma"/>
            <w:sz w:val="20"/>
            <w:szCs w:val="20"/>
            <w:lang w:eastAsia="en-GB"/>
          </w:rPr>
          <w:tab/>
          <w:t xml:space="preserve">η συνεισφορά του προγράμματος η οποία δεσμεύεται για την εκτέλεση εγγυήσεων αντικατοπτρίζει την εν λόγω εκ των προτέρων </w:t>
        </w:r>
        <w:r w:rsidRPr="00162AB2">
          <w:rPr>
            <w:rFonts w:ascii="Verdana" w:eastAsia="Times New Roman" w:hAnsi="Verdana" w:cs="Tahoma"/>
            <w:bCs/>
            <w:sz w:val="20"/>
            <w:szCs w:val="20"/>
          </w:rPr>
          <w:t>αξιολόγηση κινδύνου</w:t>
        </w:r>
        <w:r w:rsidRPr="00162AB2">
          <w:rPr>
            <w:rFonts w:ascii="Verdana" w:eastAsia="Times New Roman" w:hAnsi="Verdana" w:cs="Tahoma"/>
            <w:sz w:val="20"/>
            <w:szCs w:val="20"/>
            <w:lang w:eastAsia="en-GB"/>
          </w:rPr>
          <w:t xml:space="preserve">, </w:t>
        </w:r>
      </w:ins>
    </w:p>
    <w:p w14:paraId="5803A745" w14:textId="77777777" w:rsidR="00162AB2" w:rsidRPr="00162AB2" w:rsidRDefault="00162AB2" w:rsidP="00162AB2">
      <w:pPr>
        <w:ind w:left="710" w:hanging="284"/>
        <w:jc w:val="both"/>
        <w:rPr>
          <w:ins w:id="2630" w:author="ΕΥΘΥ" w:date="2018-12-10T15:33:00Z"/>
          <w:rFonts w:ascii="Verdana" w:eastAsia="Times New Roman" w:hAnsi="Verdana" w:cs="Tahoma"/>
          <w:sz w:val="20"/>
          <w:szCs w:val="20"/>
          <w:lang w:eastAsia="en-GB"/>
        </w:rPr>
      </w:pPr>
      <w:ins w:id="2631" w:author="ΕΥΘΥ" w:date="2018-12-10T15:33:00Z">
        <w:r w:rsidRPr="00162AB2">
          <w:rPr>
            <w:rFonts w:ascii="Verdana" w:eastAsia="Times New Roman" w:hAnsi="Verdana" w:cs="Tahoma"/>
            <w:sz w:val="20"/>
            <w:szCs w:val="20"/>
            <w:lang w:eastAsia="en-GB"/>
          </w:rPr>
          <w:t>δ)</w:t>
        </w:r>
        <w:r w:rsidRPr="00162AB2">
          <w:rPr>
            <w:rFonts w:ascii="Verdana" w:eastAsia="Times New Roman" w:hAnsi="Verdana" w:cs="Tahoma"/>
            <w:sz w:val="20"/>
            <w:szCs w:val="20"/>
            <w:lang w:eastAsia="en-GB"/>
          </w:rPr>
          <w:tab/>
          <w:t>αν ο ΕΧΟ ή η οντότητα που επωφελείται από τις εγγυήσεις δεν έχει εκταμιεύσει το προγραμματισμένο ποσό των νέων δανείων ή άλλων μέσων επιμερισμού κινδύνου στους τελικούς αποδέκτες, η επιλέξιμη δαπάνη μειώνεται αναλογικά.</w:t>
        </w:r>
      </w:ins>
    </w:p>
    <w:p w14:paraId="1F34DE61" w14:textId="77777777" w:rsidR="00162AB2" w:rsidRPr="00162AB2" w:rsidRDefault="00162AB2" w:rsidP="00162AB2">
      <w:pPr>
        <w:numPr>
          <w:ilvl w:val="1"/>
          <w:numId w:val="14"/>
        </w:numPr>
        <w:ind w:left="426" w:hanging="426"/>
        <w:jc w:val="both"/>
        <w:rPr>
          <w:ins w:id="2632" w:author="ΕΥΘΥ" w:date="2018-12-10T15:33:00Z"/>
          <w:rFonts w:ascii="Verdana" w:eastAsia="Times New Roman" w:hAnsi="Verdana" w:cs="Tahoma"/>
          <w:sz w:val="20"/>
          <w:szCs w:val="20"/>
        </w:rPr>
      </w:pPr>
      <w:ins w:id="2633" w:author="ΕΥΘΥ" w:date="2018-12-10T15:33:00Z">
        <w:r w:rsidRPr="00162AB2">
          <w:rPr>
            <w:rFonts w:ascii="Verdana" w:eastAsia="Times New Roman" w:hAnsi="Verdana" w:cs="Tahoma"/>
            <w:sz w:val="20"/>
            <w:szCs w:val="20"/>
          </w:rPr>
          <w:t xml:space="preserve">Η συνεισφορά του προγράμματος καταβάλλεται στο ΧΜ εντός της περιόδου επιλεξιμότητας που καθορίζεται στο άρθρο 5 παράγραφος 1 της παρούσης και επιστρέφεται </w:t>
        </w:r>
        <w:r w:rsidRPr="00162AB2">
          <w:rPr>
            <w:rFonts w:ascii="Verdana" w:eastAsia="Times New Roman" w:hAnsi="Verdana" w:cs="Tahoma"/>
            <w:bCs/>
            <w:sz w:val="20"/>
            <w:szCs w:val="20"/>
          </w:rPr>
          <w:t xml:space="preserve">από την Επιτροπή μέσω τμηματικών αιτήσεων ενδιάμεσων πληρωμών </w:t>
        </w:r>
        <w:r w:rsidRPr="00162AB2">
          <w:rPr>
            <w:rFonts w:ascii="Verdana" w:eastAsia="Times New Roman" w:hAnsi="Verdana" w:cs="Tahoma"/>
            <w:sz w:val="20"/>
            <w:szCs w:val="20"/>
          </w:rPr>
          <w:t>σύμφωνα με τις διατάξεις του άρθρου 41 του Καν. 1303/2013.</w:t>
        </w:r>
      </w:ins>
    </w:p>
    <w:p w14:paraId="4A4400AF" w14:textId="77777777" w:rsidR="00162AB2" w:rsidRPr="00162AB2" w:rsidRDefault="00162AB2" w:rsidP="00162AB2">
      <w:pPr>
        <w:numPr>
          <w:ilvl w:val="1"/>
          <w:numId w:val="14"/>
        </w:numPr>
        <w:ind w:left="426" w:hanging="426"/>
        <w:jc w:val="both"/>
        <w:rPr>
          <w:ins w:id="2634" w:author="ΕΥΘΥ" w:date="2018-12-10T15:33:00Z"/>
          <w:rFonts w:ascii="Verdana" w:eastAsia="Times New Roman" w:hAnsi="Verdana" w:cs="Tahoma"/>
          <w:sz w:val="20"/>
          <w:szCs w:val="20"/>
        </w:rPr>
      </w:pPr>
      <w:ins w:id="2635" w:author="ΕΥΘΥ" w:date="2018-12-10T15:33:00Z">
        <w:r w:rsidRPr="00162AB2">
          <w:rPr>
            <w:rFonts w:ascii="Verdana" w:eastAsia="Times New Roman" w:hAnsi="Verdana" w:cs="Tahoma"/>
            <w:sz w:val="20"/>
            <w:szCs w:val="20"/>
          </w:rPr>
          <w:t>Η συνεισφορά που καταβάλλουν τα Ταμεία σε ΧΜ κατατίθεται σε λογαριασμούς σε χρηματοπιστωτικά ιδρύματα στα κράτη μέλη και επενδύονται σε προσωρινή βάση σύμφωνα με τις αρχές της χρηστής δημοσιονομικής διαχείρισης.</w:t>
        </w:r>
      </w:ins>
    </w:p>
    <w:p w14:paraId="2DDB246C" w14:textId="77777777" w:rsidR="00162AB2" w:rsidRPr="00162AB2" w:rsidRDefault="00162AB2" w:rsidP="00162AB2">
      <w:pPr>
        <w:ind w:left="426"/>
        <w:jc w:val="both"/>
        <w:rPr>
          <w:ins w:id="2636" w:author="ΕΥΘΥ" w:date="2018-12-10T15:33:00Z"/>
          <w:rFonts w:ascii="Verdana" w:eastAsia="Times New Roman" w:hAnsi="Verdana" w:cs="Tahoma"/>
          <w:sz w:val="20"/>
          <w:szCs w:val="20"/>
        </w:rPr>
      </w:pPr>
      <w:ins w:id="2637" w:author="ΕΥΘΥ" w:date="2018-12-10T15:33:00Z">
        <w:r w:rsidRPr="00162AB2">
          <w:rPr>
            <w:rFonts w:ascii="Verdana" w:eastAsia="Times New Roman" w:hAnsi="Verdana" w:cs="Tahoma"/>
            <w:sz w:val="20"/>
            <w:szCs w:val="20"/>
          </w:rPr>
          <w:t>Οι τόκοι και τα άλλα έσοδα που προκύπτουν από τη συνεισφορά που καταβάλλουν τα Ταμεία σε ΧΜ χρησιμοποιούνται για τους ίδιους σκοπούς, συμπεριλαμβανομένων της αποζημίωσης των  δαπανών διαχείρισης που έχουν πραγματοποιηθεί ή της πληρωμής αμοιβών διαχείρισης του ΧΜ σύμφωνα με την παράγραφο 14.1 στοιχείο δ) και σύμφωνα με τις παραγράφους 14.2 και 14.3, με αυτούς της αρχικής συνεισφοράς από τα Ταμεία, είτε εντός του ίδιου ΧΜ είτε, μετά την εκκαθάριση του ΧΜ, σε άλλα ΧΜ ή μορφές στήριξης σύμφωνα με τους ειδικούς στόχους που καθορίζονται στο πλαίσιο μιας προτεραιότητας, μέχρι τη λήξη της περιόδου επιλεξιμότητας.</w:t>
        </w:r>
      </w:ins>
    </w:p>
    <w:p w14:paraId="4B111DD3" w14:textId="77777777" w:rsidR="00162AB2" w:rsidRPr="00162AB2" w:rsidRDefault="00162AB2" w:rsidP="00162AB2">
      <w:pPr>
        <w:ind w:left="426"/>
        <w:jc w:val="both"/>
        <w:rPr>
          <w:ins w:id="2638" w:author="ΕΥΘΥ" w:date="2018-12-10T15:33:00Z"/>
          <w:rFonts w:ascii="Verdana" w:eastAsia="Times New Roman" w:hAnsi="Verdana" w:cs="Tahoma"/>
          <w:sz w:val="20"/>
          <w:szCs w:val="20"/>
        </w:rPr>
      </w:pPr>
      <w:ins w:id="2639" w:author="ΕΥΘΥ" w:date="2018-12-10T15:33:00Z">
        <w:r w:rsidRPr="00162AB2">
          <w:rPr>
            <w:rFonts w:ascii="Verdana" w:eastAsia="Times New Roman" w:hAnsi="Verdana" w:cs="Tahoma"/>
            <w:sz w:val="20"/>
            <w:szCs w:val="20"/>
          </w:rPr>
          <w:t>Η διαχειριστική αρχή διασφαλίζει την τήρηση των κατάλληλων αρχείων για τη χρήση των τόκων και των άλλων εσόδων.</w:t>
        </w:r>
      </w:ins>
    </w:p>
    <w:p w14:paraId="6AB1F247" w14:textId="77777777" w:rsidR="00162AB2" w:rsidRPr="007A4A0F" w:rsidRDefault="00162AB2" w:rsidP="00162AB2">
      <w:pPr>
        <w:numPr>
          <w:ilvl w:val="1"/>
          <w:numId w:val="14"/>
        </w:numPr>
        <w:ind w:left="426" w:hanging="426"/>
        <w:jc w:val="both"/>
        <w:rPr>
          <w:ins w:id="2640" w:author="ΕΥΘΥ" w:date="2018-12-10T15:33:00Z"/>
          <w:rFonts w:ascii="Verdana" w:eastAsia="Times New Roman" w:hAnsi="Verdana" w:cs="Tahoma"/>
          <w:sz w:val="20"/>
          <w:szCs w:val="20"/>
        </w:rPr>
      </w:pPr>
      <w:ins w:id="2641" w:author="ΕΥΘΥ" w:date="2018-12-10T15:33:00Z">
        <w:r w:rsidRPr="007A4A0F">
          <w:rPr>
            <w:rFonts w:ascii="Verdana" w:eastAsia="Times New Roman" w:hAnsi="Verdana" w:cs="Tahoma"/>
            <w:sz w:val="20"/>
            <w:szCs w:val="20"/>
          </w:rPr>
          <w:t xml:space="preserve">Τα ελάχιστα απαιτούμενα αποδεικτικά έγγραφα που επιτρέπουν την επαλήθευση της συμμόρφωσης με το </w:t>
        </w:r>
        <w:proofErr w:type="spellStart"/>
        <w:r w:rsidRPr="007A4A0F">
          <w:rPr>
            <w:rFonts w:ascii="Verdana" w:eastAsia="Times New Roman" w:hAnsi="Verdana" w:cs="Tahoma"/>
            <w:sz w:val="20"/>
            <w:szCs w:val="20"/>
          </w:rPr>
          <w:t>ενωσιακό</w:t>
        </w:r>
        <w:proofErr w:type="spellEnd"/>
        <w:r w:rsidRPr="007A4A0F">
          <w:rPr>
            <w:rFonts w:ascii="Verdana" w:eastAsia="Times New Roman" w:hAnsi="Verdana" w:cs="Tahoma"/>
            <w:sz w:val="20"/>
            <w:szCs w:val="20"/>
          </w:rPr>
          <w:t xml:space="preserve"> και το εθνικό δίκαιο και με τους όρους χρηματοδότησης ορίζονται στο άρθρο 9 παρ. 1 στοιχείο ε) του Καν. 480/2014.</w:t>
        </w:r>
      </w:ins>
    </w:p>
    <w:bookmarkEnd w:id="2532"/>
    <w:bookmarkEnd w:id="2533"/>
    <w:bookmarkEnd w:id="2534"/>
    <w:bookmarkEnd w:id="2535"/>
    <w:p w14:paraId="47A88AB3" w14:textId="77777777" w:rsidR="00075E3F" w:rsidRPr="000D17ED" w:rsidRDefault="00FA16C0" w:rsidP="00162AB2">
      <w:pPr>
        <w:pStyle w:val="a5"/>
        <w:autoSpaceDE w:val="0"/>
        <w:autoSpaceDN w:val="0"/>
        <w:adjustRightInd w:val="0"/>
        <w:ind w:left="426"/>
        <w:contextualSpacing w:val="0"/>
        <w:jc w:val="both"/>
        <w:rPr>
          <w:rFonts w:ascii="Verdana" w:hAnsi="Verdana"/>
          <w:sz w:val="20"/>
          <w:szCs w:val="20"/>
        </w:rPr>
      </w:pPr>
      <w:ins w:id="2642" w:author="ΕΥΘΥ" w:date="2018-12-10T15:33:00Z">
        <w:r w:rsidRPr="000D17ED">
          <w:rPr>
            <w:rFonts w:ascii="Verdana" w:hAnsi="Verdana"/>
            <w:sz w:val="20"/>
            <w:szCs w:val="20"/>
          </w:rPr>
          <w:t xml:space="preserve"> </w:t>
        </w:r>
        <w:r w:rsidR="00076614" w:rsidRPr="000D17ED">
          <w:rPr>
            <w:rFonts w:ascii="Verdana" w:hAnsi="Verdana"/>
            <w:sz w:val="20"/>
            <w:szCs w:val="20"/>
          </w:rPr>
          <w:br w:type="page"/>
        </w:r>
      </w:ins>
    </w:p>
    <w:p w14:paraId="27DDC700" w14:textId="77777777" w:rsidR="001344DB" w:rsidRDefault="0027472D" w:rsidP="00BA5207">
      <w:pPr>
        <w:pStyle w:val="msonospacing0"/>
        <w:spacing w:after="120" w:line="264" w:lineRule="auto"/>
        <w:jc w:val="center"/>
        <w:rPr>
          <w:rFonts w:ascii="Verdana" w:hAnsi="Verdana"/>
          <w:b/>
          <w:sz w:val="20"/>
          <w:szCs w:val="20"/>
        </w:rPr>
      </w:pPr>
      <w:r w:rsidRPr="0027472D">
        <w:rPr>
          <w:rFonts w:ascii="Verdana" w:hAnsi="Verdana"/>
          <w:b/>
          <w:sz w:val="20"/>
          <w:szCs w:val="20"/>
        </w:rPr>
        <w:t>ΜΕΡΟΣ ΔΕΥΤΕΡΟ</w:t>
      </w:r>
    </w:p>
    <w:p w14:paraId="022819E7" w14:textId="77777777" w:rsidR="001344DB" w:rsidRDefault="0027472D" w:rsidP="00BA5207">
      <w:pPr>
        <w:pStyle w:val="msonospacing0"/>
        <w:spacing w:after="120" w:line="264" w:lineRule="auto"/>
        <w:jc w:val="center"/>
        <w:rPr>
          <w:rFonts w:ascii="Verdana" w:hAnsi="Verdana"/>
          <w:b/>
          <w:sz w:val="20"/>
          <w:szCs w:val="20"/>
        </w:rPr>
      </w:pPr>
      <w:r w:rsidRPr="0027472D">
        <w:rPr>
          <w:rFonts w:ascii="Verdana" w:hAnsi="Verdana"/>
          <w:b/>
          <w:sz w:val="20"/>
          <w:szCs w:val="20"/>
        </w:rPr>
        <w:t>ΈΛΕΓΧΟΙ ΝΟΜΙΜΟΤΗΤΑΣ ΔΗΜΟΣΙΩΝ ΣΥΜΒΑΣΕΩΝ ΣΥΓΧΡΗΜΑΤΟΔΟΤΟΥΜΕΝΩΝ ΠΡΑΞΕΩΝ ΕΣΠΑ 2014-2020 ΑΠΟ ΑΡΧΕΣ ΔΙΑΧΕΙΡΙΣΗΣ ΚΑΙ ΕΝΔΙΑΜΕΣΟΥΣ ΦΟΡΕΙΣ</w:t>
      </w:r>
    </w:p>
    <w:p w14:paraId="577670A8" w14:textId="77777777" w:rsidR="001344DB" w:rsidRDefault="001344DB" w:rsidP="00075E3F">
      <w:pPr>
        <w:pStyle w:val="a"/>
      </w:pPr>
    </w:p>
    <w:p w14:paraId="75CCD0A5" w14:textId="77777777" w:rsidR="001344DB" w:rsidRDefault="0027472D" w:rsidP="00BA5207">
      <w:pPr>
        <w:jc w:val="center"/>
        <w:outlineLvl w:val="0"/>
        <w:rPr>
          <w:rFonts w:ascii="Verdana" w:hAnsi="Verdana"/>
          <w:b/>
          <w:bCs/>
          <w:sz w:val="20"/>
          <w:szCs w:val="20"/>
        </w:rPr>
      </w:pPr>
      <w:r w:rsidRPr="0027472D">
        <w:rPr>
          <w:rFonts w:ascii="Verdana" w:hAnsi="Verdana"/>
          <w:b/>
          <w:bCs/>
          <w:sz w:val="20"/>
          <w:szCs w:val="20"/>
        </w:rPr>
        <w:t xml:space="preserve">Σκοπός και έκταση ελέγχου </w:t>
      </w:r>
    </w:p>
    <w:p w14:paraId="4D6D4533" w14:textId="77777777" w:rsidR="001344DB" w:rsidRDefault="0027472D" w:rsidP="00C56FF9">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1. </w:t>
      </w:r>
      <w:r w:rsidR="00C56FF9"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Ο έλεγχος αφορά στη νομιμότητα των διαδικασιών ανάθεσης και εκτέλεσης των δημοσίων συμβάσεων που συγχρηματοδοτούνται στο πλαίσιο του ΕΣΠΑ 2014-2020 προκειμένου να διασφαλιστεί η επιλεξιμότητα των δαπανών τους.</w:t>
      </w:r>
    </w:p>
    <w:p w14:paraId="740487B9" w14:textId="77777777" w:rsidR="001344DB" w:rsidRPr="00F4062B" w:rsidRDefault="0027472D" w:rsidP="00C56FF9">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2. </w:t>
      </w:r>
      <w:r w:rsidR="00C56FF9"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 xml:space="preserve">Ο έλεγχος αποσκοπεί να επιβεβαιώσει ότι οι διαδικασίες ανάθεσης και εκτέλεσης των δημοσίων συμβάσεων διενεργούνται σύμφωνα με το ισχύον και εφαρμοζόμενο κατά περίπτωση εθνικό και </w:t>
      </w:r>
      <w:proofErr w:type="spellStart"/>
      <w:r w:rsidRPr="0027472D">
        <w:rPr>
          <w:rFonts w:ascii="Verdana" w:hAnsi="Verdana" w:cs="Courier New"/>
          <w:color w:val="000000"/>
          <w:sz w:val="20"/>
          <w:szCs w:val="20"/>
          <w:lang w:eastAsia="el-GR"/>
        </w:rPr>
        <w:t>ενωσιακό</w:t>
      </w:r>
      <w:proofErr w:type="spellEnd"/>
      <w:r w:rsidRPr="0027472D">
        <w:rPr>
          <w:rFonts w:ascii="Verdana" w:hAnsi="Verdana" w:cs="Courier New"/>
          <w:color w:val="000000"/>
          <w:sz w:val="20"/>
          <w:szCs w:val="20"/>
          <w:lang w:eastAsia="el-GR"/>
        </w:rPr>
        <w:t xml:space="preserve"> δίκαιο των δημοσίων συμβάσεων και ότι στις διαδικασίες αυτές τηρούνται οι</w:t>
      </w:r>
      <w:r w:rsidRPr="0027472D">
        <w:rPr>
          <w:rFonts w:ascii="Verdana" w:hAnsi="Verdana" w:cs="Courier New"/>
          <w:sz w:val="20"/>
          <w:szCs w:val="20"/>
          <w:lang w:eastAsia="el-GR"/>
        </w:rPr>
        <w:t xml:space="preserve"> αρχές των δημοσίων συμβάσεων, όπως και ενδεικτικά, της ίσης μεταχείρισης, της μη-διάκρισης, της διαφάνειας και της προστασίας του ανταγωνισμού</w:t>
      </w:r>
      <w:r w:rsidRPr="0027472D">
        <w:rPr>
          <w:rFonts w:ascii="Verdana" w:hAnsi="Verdana" w:cs="Courier New"/>
          <w:color w:val="000000"/>
          <w:sz w:val="20"/>
          <w:szCs w:val="20"/>
          <w:lang w:eastAsia="el-GR"/>
        </w:rPr>
        <w:t xml:space="preserve">. </w:t>
      </w:r>
    </w:p>
    <w:p w14:paraId="6CD7A802" w14:textId="11B824BE" w:rsidR="004756B7" w:rsidRDefault="0027472D" w:rsidP="0097388D">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3</w:t>
      </w:r>
      <w:r w:rsidR="0097388D">
        <w:rPr>
          <w:rFonts w:ascii="Verdana" w:hAnsi="Verdana" w:cs="Courier New"/>
          <w:color w:val="000000"/>
          <w:sz w:val="20"/>
          <w:szCs w:val="20"/>
          <w:lang w:eastAsia="el-GR"/>
        </w:rPr>
        <w:t>.</w:t>
      </w:r>
      <w:r w:rsidR="00E110AE">
        <w:rPr>
          <w:rFonts w:ascii="Verdana" w:hAnsi="Verdana" w:cs="Courier New"/>
          <w:color w:val="000000"/>
          <w:sz w:val="20"/>
          <w:szCs w:val="20"/>
          <w:lang w:eastAsia="el-GR"/>
        </w:rPr>
        <w:t xml:space="preserve"> </w:t>
      </w:r>
      <w:r w:rsidR="0097388D">
        <w:rPr>
          <w:rFonts w:ascii="Verdana" w:hAnsi="Verdana" w:cs="Courier New"/>
          <w:color w:val="000000"/>
          <w:sz w:val="20"/>
          <w:szCs w:val="20"/>
          <w:lang w:eastAsia="el-GR"/>
        </w:rPr>
        <w:tab/>
      </w:r>
      <w:r w:rsidRPr="0027472D">
        <w:rPr>
          <w:rFonts w:ascii="Verdana" w:hAnsi="Verdana" w:cs="Courier New"/>
          <w:color w:val="000000"/>
          <w:sz w:val="20"/>
          <w:szCs w:val="20"/>
          <w:lang w:eastAsia="el-GR"/>
        </w:rPr>
        <w:t>α.</w:t>
      </w:r>
      <w:r w:rsidR="0097388D">
        <w:rPr>
          <w:rFonts w:ascii="Verdana" w:hAnsi="Verdana" w:cs="Courier New"/>
          <w:color w:val="000000"/>
          <w:sz w:val="20"/>
          <w:szCs w:val="20"/>
          <w:lang w:eastAsia="el-GR"/>
        </w:rPr>
        <w:t xml:space="preserve"> </w:t>
      </w:r>
      <w:r w:rsidRPr="0027472D">
        <w:rPr>
          <w:rFonts w:ascii="Verdana" w:hAnsi="Verdana" w:cs="Courier New"/>
          <w:color w:val="000000"/>
          <w:sz w:val="20"/>
          <w:szCs w:val="20"/>
          <w:lang w:eastAsia="el-GR"/>
        </w:rPr>
        <w:t xml:space="preserve">Ο έλεγχος δεν υποκαθιστά την ελεγκτική αρμοδιότητα άλλων δικαιοδοτικών κλάδων. Στην περίπτωση που η εξεταζόμενη δημόσια σύμβαση ελέγχεται από άλλο κατά νόμο αρμόδιο όργανο, όπως το Ελεγκτικό Συνέδριο ή την Ενιαία Αρχή Δημοσίων Συμβάσεων, οι Διαχειριστικές Αρχές/ Ενδιάμεσοι Φορείς (εφεξής ΔΑ/ΕΦ) </w:t>
      </w:r>
      <w:del w:id="2643" w:author="ΕΥΘΥ" w:date="2018-12-10T15:33:00Z">
        <w:r w:rsidRPr="0027472D">
          <w:rPr>
            <w:rFonts w:ascii="Verdana" w:hAnsi="Verdana" w:cs="Courier New"/>
            <w:color w:val="000000"/>
            <w:sz w:val="20"/>
            <w:szCs w:val="20"/>
            <w:lang w:eastAsia="el-GR"/>
          </w:rPr>
          <w:delText>λαμβάνοντας</w:delText>
        </w:r>
      </w:del>
      <w:ins w:id="2644" w:author="ΕΥΘΥ" w:date="2018-12-10T15:33:00Z">
        <w:r w:rsidRPr="0027472D">
          <w:rPr>
            <w:rFonts w:ascii="Verdana" w:hAnsi="Verdana" w:cs="Courier New"/>
            <w:color w:val="000000"/>
            <w:sz w:val="20"/>
            <w:szCs w:val="20"/>
            <w:lang w:eastAsia="el-GR"/>
          </w:rPr>
          <w:t>λαμβάνο</w:t>
        </w:r>
        <w:r w:rsidR="00F4062B">
          <w:rPr>
            <w:rFonts w:ascii="Verdana" w:hAnsi="Verdana" w:cs="Courier New"/>
            <w:color w:val="000000"/>
            <w:sz w:val="20"/>
            <w:szCs w:val="20"/>
            <w:lang w:eastAsia="el-GR"/>
          </w:rPr>
          <w:t>υν</w:t>
        </w:r>
      </w:ins>
      <w:r w:rsidRPr="0027472D">
        <w:rPr>
          <w:rFonts w:ascii="Verdana" w:hAnsi="Verdana" w:cs="Courier New"/>
          <w:color w:val="000000"/>
          <w:sz w:val="20"/>
          <w:szCs w:val="20"/>
          <w:lang w:eastAsia="el-GR"/>
        </w:rPr>
        <w:t xml:space="preserve"> υπόψη τα αποτελέσματα των ελέγχων των οργάνων αυτών</w:t>
      </w:r>
      <w:del w:id="2645" w:author="ΕΥΘΥ" w:date="2018-12-10T15:33:00Z">
        <w:r w:rsidRPr="0027472D">
          <w:rPr>
            <w:rFonts w:ascii="Verdana" w:hAnsi="Verdana" w:cs="Courier New"/>
            <w:color w:val="000000"/>
            <w:sz w:val="20"/>
            <w:szCs w:val="20"/>
            <w:lang w:eastAsia="el-GR"/>
          </w:rPr>
          <w:delText>, δύνανται</w:delText>
        </w:r>
      </w:del>
      <w:ins w:id="2646" w:author="ΕΥΘΥ" w:date="2018-12-10T15:33:00Z">
        <w:r w:rsidR="00867D02">
          <w:rPr>
            <w:rFonts w:ascii="Verdana" w:hAnsi="Verdana" w:cs="Courier New"/>
            <w:color w:val="000000"/>
            <w:sz w:val="20"/>
            <w:szCs w:val="20"/>
            <w:lang w:eastAsia="el-GR"/>
          </w:rPr>
          <w:t xml:space="preserve"> </w:t>
        </w:r>
        <w:r w:rsidR="00F93E34">
          <w:rPr>
            <w:rFonts w:ascii="Verdana" w:hAnsi="Verdana" w:cs="Courier New"/>
            <w:color w:val="000000"/>
            <w:sz w:val="20"/>
            <w:szCs w:val="20"/>
            <w:lang w:eastAsia="el-GR"/>
          </w:rPr>
          <w:t xml:space="preserve">και </w:t>
        </w:r>
        <w:r w:rsidR="00867D02">
          <w:rPr>
            <w:rFonts w:ascii="Verdana" w:hAnsi="Verdana" w:cs="Courier New"/>
            <w:color w:val="000000"/>
            <w:sz w:val="20"/>
            <w:szCs w:val="20"/>
            <w:lang w:eastAsia="el-GR"/>
          </w:rPr>
          <w:t>δεν απαιτείται</w:t>
        </w:r>
      </w:ins>
      <w:r w:rsidR="00867D02">
        <w:rPr>
          <w:rFonts w:ascii="Verdana" w:hAnsi="Verdana" w:cs="Courier New"/>
          <w:color w:val="000000"/>
          <w:sz w:val="20"/>
          <w:szCs w:val="20"/>
          <w:lang w:eastAsia="el-GR"/>
        </w:rPr>
        <w:t xml:space="preserve"> να</w:t>
      </w:r>
      <w:del w:id="2647" w:author="ΕΥΘΥ" w:date="2018-12-10T15:33:00Z">
        <w:r w:rsidRPr="0027472D">
          <w:rPr>
            <w:rFonts w:ascii="Verdana" w:hAnsi="Verdana" w:cs="Courier New"/>
            <w:color w:val="000000"/>
            <w:sz w:val="20"/>
            <w:szCs w:val="20"/>
            <w:lang w:eastAsia="el-GR"/>
          </w:rPr>
          <w:delText xml:space="preserve"> μην</w:delText>
        </w:r>
      </w:del>
      <w:r w:rsidRPr="0027472D">
        <w:rPr>
          <w:rFonts w:ascii="Verdana" w:hAnsi="Verdana" w:cs="Courier New"/>
          <w:color w:val="000000"/>
          <w:sz w:val="20"/>
          <w:szCs w:val="20"/>
          <w:lang w:eastAsia="el-GR"/>
        </w:rPr>
        <w:t xml:space="preserve"> επαναλαμβάνουν τον έλεγχο νομιμότητας που </w:t>
      </w:r>
      <w:del w:id="2648" w:author="ΕΥΘΥ" w:date="2018-12-10T15:33:00Z">
        <w:r w:rsidRPr="0027472D">
          <w:rPr>
            <w:rFonts w:ascii="Verdana" w:hAnsi="Verdana" w:cs="Courier New"/>
            <w:color w:val="000000"/>
            <w:sz w:val="20"/>
            <w:szCs w:val="20"/>
            <w:lang w:eastAsia="el-GR"/>
          </w:rPr>
          <w:delText>διενήργησαν</w:delText>
        </w:r>
      </w:del>
      <w:ins w:id="2649" w:author="ΕΥΘΥ" w:date="2018-12-10T15:33:00Z">
        <w:r w:rsidRPr="0027472D">
          <w:rPr>
            <w:rFonts w:ascii="Verdana" w:hAnsi="Verdana" w:cs="Courier New"/>
            <w:color w:val="000000"/>
            <w:sz w:val="20"/>
            <w:szCs w:val="20"/>
            <w:lang w:eastAsia="el-GR"/>
          </w:rPr>
          <w:t>διεν</w:t>
        </w:r>
        <w:r w:rsidR="00867D02">
          <w:rPr>
            <w:rFonts w:ascii="Verdana" w:hAnsi="Verdana" w:cs="Courier New"/>
            <w:color w:val="000000"/>
            <w:sz w:val="20"/>
            <w:szCs w:val="20"/>
            <w:lang w:eastAsia="el-GR"/>
          </w:rPr>
          <w:t>εργήθηκε</w:t>
        </w:r>
      </w:ins>
      <w:r w:rsidRPr="0027472D">
        <w:rPr>
          <w:rFonts w:ascii="Verdana" w:hAnsi="Verdana" w:cs="Courier New"/>
          <w:color w:val="000000"/>
          <w:sz w:val="20"/>
          <w:szCs w:val="20"/>
          <w:lang w:eastAsia="el-GR"/>
        </w:rPr>
        <w:t xml:space="preserve">, και μέχρι την έκταση του ελέγχου αυτού. Δύναται ωστόσο να υπεισέρχονται σε έλεγχο στοιχείων που δεν εξετάστηκαν κατά την έκδοση των ελεγκτικών αποφάσεων των οργάνων αυτών, και ιδίως ως προς τις απαιτήσεις του ειδικού νομοθετικού, θεσμικού και διαχειριστικού πλαισίου που διέπει τις συγχρηματοδοτούμενες πράξεις του ΕΣΠΑ 2014-2020. </w:t>
      </w:r>
    </w:p>
    <w:p w14:paraId="285552D5" w14:textId="77777777" w:rsidR="001344DB" w:rsidRDefault="0027472D" w:rsidP="00C56FF9">
      <w:pPr>
        <w:ind w:left="426" w:right="-58"/>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β. Ο έλεγχος δεν υποκαθιστά τις ουσιαστικές ή τεχνικές κρίσεις που εξέφεραν τα όργανα της Αναθέτουσας Αρχής στο πλαίσιο της διαδικασίας που ελέγχεται, για τις οποίες ωστόσο γίνεται έλεγχος ότι φέρουν επαρκή αιτιολογία.</w:t>
      </w:r>
    </w:p>
    <w:p w14:paraId="6C5783D4" w14:textId="77777777" w:rsidR="001344DB" w:rsidRPr="00D02B81" w:rsidRDefault="0027472D" w:rsidP="00C56FF9">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4. </w:t>
      </w:r>
      <w:r w:rsidR="00C56FF9"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Διοικητικές ή ιδιωτικές διαφορές που ανέκυψαν λόγω ή με αφορμή την διαδικασία σύναψης ή εκτέλεσης δημόσιας συγχρηματοδοτούμενης σύμβασης δεν διέπονται από την παρούσα απόφαση και δεν εξετάζονται στο παρόν ελεγκτικό πλαίσιο.</w:t>
      </w:r>
    </w:p>
    <w:p w14:paraId="74693CAC" w14:textId="77777777" w:rsidR="001344DB" w:rsidRDefault="001344DB" w:rsidP="00C56FF9">
      <w:pPr>
        <w:pStyle w:val="a"/>
      </w:pPr>
    </w:p>
    <w:p w14:paraId="04497877" w14:textId="77777777" w:rsidR="001344DB" w:rsidRDefault="0027472D" w:rsidP="00BA5207">
      <w:pPr>
        <w:jc w:val="center"/>
        <w:outlineLvl w:val="0"/>
        <w:rPr>
          <w:rFonts w:ascii="Verdana" w:hAnsi="Verdana"/>
          <w:b/>
          <w:bCs/>
          <w:sz w:val="20"/>
          <w:szCs w:val="20"/>
        </w:rPr>
      </w:pPr>
      <w:r w:rsidRPr="0027472D">
        <w:rPr>
          <w:rFonts w:ascii="Verdana" w:hAnsi="Verdana"/>
          <w:b/>
          <w:bCs/>
          <w:sz w:val="20"/>
          <w:szCs w:val="20"/>
        </w:rPr>
        <w:t>Πεδίο εφαρμογής και στάδια ελέγχου</w:t>
      </w:r>
    </w:p>
    <w:p w14:paraId="119F28F4" w14:textId="77777777" w:rsidR="001344DB" w:rsidRDefault="0027472D" w:rsidP="00475F94">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1. </w:t>
      </w:r>
      <w:r w:rsidR="00475F94"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Ο έλεγχος διενεργείται πριν τη δημοσίευση της προκήρυξης του διαγωνισμού,</w:t>
      </w:r>
      <w:r w:rsidR="00EF2C97">
        <w:rPr>
          <w:rFonts w:ascii="Verdana" w:hAnsi="Verdana" w:cs="Courier New"/>
          <w:color w:val="000000"/>
          <w:sz w:val="20"/>
          <w:szCs w:val="20"/>
          <w:lang w:eastAsia="el-GR"/>
        </w:rPr>
        <w:t xml:space="preserve"> </w:t>
      </w:r>
      <w:r w:rsidRPr="0027472D">
        <w:rPr>
          <w:rFonts w:ascii="Verdana" w:hAnsi="Verdana" w:cs="Courier New"/>
          <w:color w:val="000000"/>
          <w:sz w:val="20"/>
          <w:szCs w:val="20"/>
          <w:lang w:eastAsia="el-GR"/>
        </w:rPr>
        <w:t>για:</w:t>
      </w:r>
    </w:p>
    <w:p w14:paraId="21F2C334" w14:textId="77777777" w:rsidR="001344DB" w:rsidRDefault="0027472D" w:rsidP="00475F94">
      <w:pPr>
        <w:ind w:left="851" w:right="-58" w:hanging="425"/>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α. </w:t>
      </w:r>
      <w:r w:rsidR="00475F94"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διαδικασίες ανάθεσης συμβάσεων έργων, προμηθειών ή υπηρεσιών που εμπίπτουν στο πεδίο εφαρμογής των κοινοτικών οδηγιών, και</w:t>
      </w:r>
    </w:p>
    <w:p w14:paraId="79375BF5" w14:textId="01AD9AD3" w:rsidR="001344DB" w:rsidRDefault="0027472D" w:rsidP="00475F94">
      <w:pPr>
        <w:ind w:left="851" w:right="-58" w:hanging="425"/>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β. </w:t>
      </w:r>
      <w:r w:rsidR="00475F94"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 xml:space="preserve">i) διαδικασίες ανάθεσης συμβάσεων προμηθειών ή υπηρεσιών οι οποίες δεν εμπίπτουν στο πεδίο εφαρμογής των οδηγιών της Ευρωπαϊκής Ένωσης (εφεξής ΕΕ) και έχουν </w:t>
      </w:r>
      <w:del w:id="2650" w:author="ΕΥΘΥ" w:date="2018-12-11T11:02:00Z">
        <w:r w:rsidRPr="0027472D" w:rsidDel="004E315B">
          <w:rPr>
            <w:rFonts w:ascii="Verdana" w:hAnsi="Verdana" w:cs="Courier New"/>
            <w:color w:val="000000"/>
            <w:sz w:val="20"/>
            <w:szCs w:val="20"/>
            <w:lang w:eastAsia="el-GR"/>
          </w:rPr>
          <w:delText xml:space="preserve">προϋπολογισμό </w:delText>
        </w:r>
      </w:del>
      <w:ins w:id="2651" w:author="ΕΥΘΥ" w:date="2018-12-11T11:02:00Z">
        <w:r w:rsidR="004E315B">
          <w:rPr>
            <w:rFonts w:ascii="Verdana" w:hAnsi="Verdana" w:cs="Courier New"/>
            <w:color w:val="000000"/>
            <w:sz w:val="20"/>
            <w:szCs w:val="20"/>
            <w:lang w:eastAsia="el-GR"/>
          </w:rPr>
          <w:t>εκτιμώμενη αξία</w:t>
        </w:r>
        <w:r w:rsidR="004E315B" w:rsidRPr="0027472D">
          <w:rPr>
            <w:rFonts w:ascii="Verdana" w:hAnsi="Verdana" w:cs="Courier New"/>
            <w:color w:val="000000"/>
            <w:sz w:val="20"/>
            <w:szCs w:val="20"/>
            <w:lang w:eastAsia="el-GR"/>
          </w:rPr>
          <w:t xml:space="preserve"> </w:t>
        </w:r>
      </w:ins>
      <w:del w:id="2652" w:author="ΕΥΘΥ" w:date="2018-12-11T11:09:00Z">
        <w:r w:rsidRPr="0027472D" w:rsidDel="00FE4123">
          <w:rPr>
            <w:rFonts w:ascii="Verdana" w:hAnsi="Verdana" w:cs="Courier New"/>
            <w:color w:val="000000"/>
            <w:sz w:val="20"/>
            <w:szCs w:val="20"/>
            <w:lang w:eastAsia="el-GR"/>
          </w:rPr>
          <w:delText xml:space="preserve">μεγαλύτερο </w:delText>
        </w:r>
      </w:del>
      <w:del w:id="2653" w:author="ΕΥΘΥ" w:date="2018-12-10T15:33:00Z">
        <w:r w:rsidRPr="0027472D">
          <w:rPr>
            <w:rFonts w:ascii="Verdana" w:hAnsi="Verdana" w:cs="Courier New"/>
            <w:color w:val="000000"/>
            <w:sz w:val="20"/>
            <w:szCs w:val="20"/>
            <w:lang w:eastAsia="el-GR"/>
          </w:rPr>
          <w:delText xml:space="preserve">ή ίσο </w:delText>
        </w:r>
      </w:del>
      <w:del w:id="2654" w:author="ΕΥΘΥ" w:date="2018-12-11T11:09:00Z">
        <w:r w:rsidRPr="0027472D" w:rsidDel="00FE4123">
          <w:rPr>
            <w:rFonts w:ascii="Verdana" w:hAnsi="Verdana" w:cs="Courier New"/>
            <w:color w:val="000000"/>
            <w:sz w:val="20"/>
            <w:szCs w:val="20"/>
            <w:lang w:eastAsia="el-GR"/>
          </w:rPr>
          <w:delText>του ποσού</w:delText>
        </w:r>
      </w:del>
      <w:ins w:id="2655" w:author="ΕΥΘΥ" w:date="2018-12-11T11:09:00Z">
        <w:r w:rsidR="00FE4123">
          <w:rPr>
            <w:rFonts w:ascii="Verdana" w:hAnsi="Verdana" w:cs="Courier New"/>
            <w:color w:val="000000"/>
            <w:sz w:val="20"/>
            <w:szCs w:val="20"/>
            <w:lang w:eastAsia="el-GR"/>
          </w:rPr>
          <w:t>ανώτερη</w:t>
        </w:r>
      </w:ins>
      <w:r w:rsidRPr="0027472D">
        <w:rPr>
          <w:rFonts w:ascii="Verdana" w:hAnsi="Verdana" w:cs="Courier New"/>
          <w:color w:val="000000"/>
          <w:sz w:val="20"/>
          <w:szCs w:val="20"/>
          <w:lang w:eastAsia="el-GR"/>
        </w:rPr>
        <w:t xml:space="preserve"> των </w:t>
      </w:r>
      <w:ins w:id="2656" w:author="ΕΥΘΥ" w:date="2018-12-11T11:07:00Z">
        <w:r w:rsidR="00964996" w:rsidRPr="004756B7">
          <w:rPr>
            <w:rFonts w:ascii="Verdana" w:hAnsi="Verdana" w:cs="Courier New"/>
            <w:sz w:val="20"/>
            <w:szCs w:val="20"/>
            <w:lang w:eastAsia="el-GR"/>
          </w:rPr>
          <w:t xml:space="preserve">εξήντα χιλιάδων </w:t>
        </w:r>
        <w:r w:rsidR="00964996">
          <w:rPr>
            <w:rFonts w:ascii="Verdana" w:hAnsi="Verdana" w:cs="Courier New"/>
            <w:sz w:val="20"/>
            <w:szCs w:val="20"/>
            <w:lang w:eastAsia="el-GR"/>
          </w:rPr>
          <w:t>(</w:t>
        </w:r>
      </w:ins>
      <w:r w:rsidRPr="0027472D">
        <w:rPr>
          <w:rFonts w:ascii="Verdana" w:hAnsi="Verdana" w:cs="Courier New"/>
          <w:color w:val="000000"/>
          <w:sz w:val="20"/>
          <w:szCs w:val="20"/>
          <w:lang w:eastAsia="el-GR"/>
        </w:rPr>
        <w:t>60.000</w:t>
      </w:r>
      <w:ins w:id="2657" w:author="ΕΥΘΥ" w:date="2018-12-11T11:07:00Z">
        <w:r w:rsidR="00964996">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 xml:space="preserve"> ευρώ, </w:t>
      </w:r>
      <w:del w:id="2658" w:author="ΕΥΘΥ" w:date="2018-12-11T11:03:00Z">
        <w:r w:rsidRPr="0027472D" w:rsidDel="004E315B">
          <w:rPr>
            <w:rFonts w:ascii="Verdana" w:hAnsi="Verdana" w:cs="Courier New"/>
            <w:color w:val="000000"/>
            <w:sz w:val="20"/>
            <w:szCs w:val="20"/>
            <w:lang w:eastAsia="el-GR"/>
          </w:rPr>
          <w:delText xml:space="preserve">άνευ </w:delText>
        </w:r>
      </w:del>
      <w:ins w:id="2659" w:author="ΕΥΘΥ" w:date="2018-12-11T11:03:00Z">
        <w:r w:rsidR="004E315B">
          <w:rPr>
            <w:rFonts w:ascii="Verdana" w:hAnsi="Verdana" w:cs="Courier New"/>
            <w:color w:val="000000"/>
            <w:sz w:val="20"/>
            <w:szCs w:val="20"/>
            <w:lang w:eastAsia="el-GR"/>
          </w:rPr>
          <w:t>χωρίς</w:t>
        </w:r>
        <w:r w:rsidR="004E315B" w:rsidRPr="0027472D">
          <w:rPr>
            <w:rFonts w:ascii="Verdana" w:hAnsi="Verdana" w:cs="Courier New"/>
            <w:color w:val="000000"/>
            <w:sz w:val="20"/>
            <w:szCs w:val="20"/>
            <w:lang w:eastAsia="el-GR"/>
          </w:rPr>
          <w:t xml:space="preserve"> </w:t>
        </w:r>
      </w:ins>
      <w:r w:rsidRPr="0027472D">
        <w:rPr>
          <w:rFonts w:ascii="Verdana" w:hAnsi="Verdana" w:cs="Courier New"/>
          <w:color w:val="000000"/>
          <w:sz w:val="20"/>
          <w:szCs w:val="20"/>
          <w:lang w:eastAsia="el-GR"/>
        </w:rPr>
        <w:t>ΦΠΑ, εφόσον δεν εφαρμόζεται η προβλεπόμενη στην παράγραφο 3 του παρόντος άρθρου μεθοδολογία εκτίμησης επικινδυνότητας</w:t>
      </w:r>
      <w:del w:id="2660" w:author="ΕΥΘΥ" w:date="2018-12-11T11:13:00Z">
        <w:r w:rsidRPr="0027472D" w:rsidDel="007A42E4">
          <w:rPr>
            <w:rFonts w:ascii="Verdana" w:hAnsi="Verdana" w:cs="Courier New"/>
            <w:color w:val="000000"/>
            <w:sz w:val="20"/>
            <w:szCs w:val="20"/>
            <w:lang w:eastAsia="el-GR"/>
          </w:rPr>
          <w:delText>.</w:delText>
        </w:r>
      </w:del>
      <w:ins w:id="2661" w:author="ΕΥΘΥ" w:date="2018-12-11T11:13:00Z">
        <w:r w:rsidR="007A42E4">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 xml:space="preserve"> </w:t>
      </w:r>
    </w:p>
    <w:p w14:paraId="5BCFBD70" w14:textId="37C39F7C" w:rsidR="001344DB" w:rsidRDefault="0027472D" w:rsidP="00475F94">
      <w:pPr>
        <w:ind w:left="851" w:right="-58"/>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ii) διαδικασίες ανάθεσης συμβάσεων έργων που δεν εμπίπτουν στο πεδίο εφαρμογής των οδηγιών της ΕΕ και έχουν </w:t>
      </w:r>
      <w:ins w:id="2662" w:author="ΕΥΘΥ" w:date="2018-12-11T11:02:00Z">
        <w:r w:rsidR="004E315B">
          <w:rPr>
            <w:rFonts w:ascii="Verdana" w:hAnsi="Verdana" w:cs="Courier New"/>
            <w:color w:val="000000"/>
            <w:sz w:val="20"/>
            <w:szCs w:val="20"/>
            <w:lang w:eastAsia="el-GR"/>
          </w:rPr>
          <w:t>εκτιμώμενη αξία</w:t>
        </w:r>
      </w:ins>
      <w:del w:id="2663" w:author="ΕΥΘΥ" w:date="2018-12-11T11:02:00Z">
        <w:r w:rsidRPr="0027472D" w:rsidDel="004E315B">
          <w:rPr>
            <w:rFonts w:ascii="Verdana" w:hAnsi="Verdana" w:cs="Courier New"/>
            <w:color w:val="000000"/>
            <w:sz w:val="20"/>
            <w:szCs w:val="20"/>
            <w:lang w:eastAsia="el-GR"/>
          </w:rPr>
          <w:delText>προϋπολογισμό</w:delText>
        </w:r>
      </w:del>
      <w:r w:rsidRPr="0027472D">
        <w:rPr>
          <w:rFonts w:ascii="Verdana" w:hAnsi="Verdana" w:cs="Courier New"/>
          <w:color w:val="000000"/>
          <w:sz w:val="20"/>
          <w:szCs w:val="20"/>
          <w:lang w:eastAsia="el-GR"/>
        </w:rPr>
        <w:t xml:space="preserve"> </w:t>
      </w:r>
      <w:del w:id="2664" w:author="ΕΥΘΥ" w:date="2018-12-11T11:14:00Z">
        <w:r w:rsidRPr="0027472D" w:rsidDel="007A42E4">
          <w:rPr>
            <w:rFonts w:ascii="Verdana" w:hAnsi="Verdana" w:cs="Courier New"/>
            <w:color w:val="000000"/>
            <w:sz w:val="20"/>
            <w:szCs w:val="20"/>
            <w:lang w:eastAsia="el-GR"/>
          </w:rPr>
          <w:delText>ίσο ή μεγαλύτερο του ποσού</w:delText>
        </w:r>
      </w:del>
      <w:ins w:id="2665" w:author="ΕΥΘΥ" w:date="2018-12-11T11:14:00Z">
        <w:r w:rsidR="007A42E4">
          <w:rPr>
            <w:rFonts w:ascii="Verdana" w:hAnsi="Verdana" w:cs="Courier New"/>
            <w:color w:val="000000"/>
            <w:sz w:val="20"/>
            <w:szCs w:val="20"/>
            <w:lang w:eastAsia="el-GR"/>
          </w:rPr>
          <w:t>ανώτερη</w:t>
        </w:r>
      </w:ins>
      <w:r w:rsidRPr="0027472D">
        <w:rPr>
          <w:rFonts w:ascii="Verdana" w:hAnsi="Verdana" w:cs="Courier New"/>
          <w:color w:val="000000"/>
          <w:sz w:val="20"/>
          <w:szCs w:val="20"/>
          <w:lang w:eastAsia="el-GR"/>
        </w:rPr>
        <w:t xml:space="preserve"> του </w:t>
      </w:r>
      <w:ins w:id="2666" w:author="ΕΥΘΥ" w:date="2018-12-11T11:06:00Z">
        <w:r w:rsidR="00964996" w:rsidRPr="004756B7">
          <w:rPr>
            <w:rFonts w:ascii="Verdana" w:hAnsi="Verdana" w:cs="Courier New"/>
            <w:sz w:val="20"/>
            <w:szCs w:val="20"/>
            <w:lang w:eastAsia="el-GR"/>
          </w:rPr>
          <w:t xml:space="preserve">ενός εκατομμυρίου </w:t>
        </w:r>
        <w:r w:rsidR="00964996">
          <w:rPr>
            <w:rFonts w:ascii="Verdana" w:hAnsi="Verdana" w:cs="Courier New"/>
            <w:sz w:val="20"/>
            <w:szCs w:val="20"/>
            <w:lang w:eastAsia="el-GR"/>
          </w:rPr>
          <w:t>(</w:t>
        </w:r>
      </w:ins>
      <w:r w:rsidRPr="0027472D">
        <w:rPr>
          <w:rFonts w:ascii="Verdana" w:hAnsi="Verdana" w:cs="Courier New"/>
          <w:color w:val="000000"/>
          <w:sz w:val="20"/>
          <w:szCs w:val="20"/>
          <w:lang w:eastAsia="el-GR"/>
        </w:rPr>
        <w:t>1.000.000</w:t>
      </w:r>
      <w:ins w:id="2667" w:author="ΕΥΘΥ" w:date="2018-12-11T11:06:00Z">
        <w:r w:rsidR="00964996">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 xml:space="preserve"> ευρώ, </w:t>
      </w:r>
      <w:ins w:id="2668" w:author="ΕΥΘΥ" w:date="2018-12-11T11:03:00Z">
        <w:r w:rsidR="004E315B">
          <w:rPr>
            <w:rFonts w:ascii="Verdana" w:hAnsi="Verdana" w:cs="Courier New"/>
            <w:color w:val="000000"/>
            <w:sz w:val="20"/>
            <w:szCs w:val="20"/>
            <w:lang w:eastAsia="el-GR"/>
          </w:rPr>
          <w:t>χωρίς</w:t>
        </w:r>
      </w:ins>
      <w:del w:id="2669" w:author="ΕΥΘΥ" w:date="2018-12-11T11:03:00Z">
        <w:r w:rsidRPr="0027472D" w:rsidDel="004E315B">
          <w:rPr>
            <w:rFonts w:ascii="Verdana" w:hAnsi="Verdana" w:cs="Courier New"/>
            <w:color w:val="000000"/>
            <w:sz w:val="20"/>
            <w:szCs w:val="20"/>
            <w:lang w:eastAsia="el-GR"/>
          </w:rPr>
          <w:delText>άνευ</w:delText>
        </w:r>
      </w:del>
      <w:r w:rsidRPr="0027472D">
        <w:rPr>
          <w:rFonts w:ascii="Verdana" w:hAnsi="Verdana" w:cs="Courier New"/>
          <w:color w:val="000000"/>
          <w:sz w:val="20"/>
          <w:szCs w:val="20"/>
          <w:lang w:eastAsia="el-GR"/>
        </w:rPr>
        <w:t xml:space="preserve"> ΦΠΑ</w:t>
      </w:r>
      <w:del w:id="2670" w:author="ΕΥΘΥ" w:date="2018-12-11T11:14:00Z">
        <w:r w:rsidRPr="0027472D" w:rsidDel="007A42E4">
          <w:rPr>
            <w:rFonts w:ascii="Verdana" w:hAnsi="Verdana" w:cs="Courier New"/>
            <w:color w:val="000000"/>
            <w:sz w:val="20"/>
            <w:szCs w:val="20"/>
            <w:lang w:eastAsia="el-GR"/>
          </w:rPr>
          <w:delText>.</w:delText>
        </w:r>
      </w:del>
      <w:ins w:id="2671" w:author="ΕΥΘΥ" w:date="2018-12-11T11:14:00Z">
        <w:r w:rsidR="007A42E4">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 xml:space="preserve"> </w:t>
      </w:r>
    </w:p>
    <w:p w14:paraId="4BA3600E" w14:textId="369B7B17" w:rsidR="001344DB" w:rsidRDefault="0027472D" w:rsidP="00475F94">
      <w:pPr>
        <w:ind w:left="851" w:right="-58"/>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iii) διαδικασίες ανάθεσης συμβάσεων έργων που δεν εμπίπτουν στο πεδίο εφαρμογής των οδηγιών της ΕΕ και έχουν </w:t>
      </w:r>
      <w:ins w:id="2672" w:author="ΕΥΘΥ" w:date="2018-12-11T11:02:00Z">
        <w:r w:rsidR="004E315B">
          <w:rPr>
            <w:rFonts w:ascii="Verdana" w:hAnsi="Verdana" w:cs="Courier New"/>
            <w:color w:val="000000"/>
            <w:sz w:val="20"/>
            <w:szCs w:val="20"/>
            <w:lang w:eastAsia="el-GR"/>
          </w:rPr>
          <w:t>εκτιμώμενη αξία</w:t>
        </w:r>
      </w:ins>
      <w:del w:id="2673" w:author="ΕΥΘΥ" w:date="2018-12-11T11:02:00Z">
        <w:r w:rsidRPr="0027472D" w:rsidDel="004E315B">
          <w:rPr>
            <w:rFonts w:ascii="Verdana" w:hAnsi="Verdana" w:cs="Courier New"/>
            <w:color w:val="000000"/>
            <w:sz w:val="20"/>
            <w:szCs w:val="20"/>
            <w:lang w:eastAsia="el-GR"/>
          </w:rPr>
          <w:delText>προϋπολογισμό</w:delText>
        </w:r>
      </w:del>
      <w:r w:rsidRPr="0027472D">
        <w:rPr>
          <w:rFonts w:ascii="Verdana" w:hAnsi="Verdana" w:cs="Courier New"/>
          <w:color w:val="000000"/>
          <w:sz w:val="20"/>
          <w:szCs w:val="20"/>
          <w:lang w:eastAsia="el-GR"/>
        </w:rPr>
        <w:t xml:space="preserve"> </w:t>
      </w:r>
      <w:ins w:id="2674" w:author="ΕΥΘΥ" w:date="2018-12-11T11:15:00Z">
        <w:r w:rsidR="00C14881">
          <w:rPr>
            <w:rFonts w:ascii="Verdana" w:hAnsi="Verdana" w:cs="Courier New"/>
            <w:color w:val="000000"/>
            <w:sz w:val="20"/>
            <w:szCs w:val="20"/>
            <w:lang w:eastAsia="el-GR"/>
          </w:rPr>
          <w:t>ίση ή κατώτερη</w:t>
        </w:r>
      </w:ins>
      <w:del w:id="2675" w:author="ΕΥΘΥ" w:date="2018-12-11T11:15:00Z">
        <w:r w:rsidRPr="0027472D" w:rsidDel="00C14881">
          <w:rPr>
            <w:rFonts w:ascii="Verdana" w:hAnsi="Verdana" w:cs="Courier New"/>
            <w:color w:val="000000"/>
            <w:sz w:val="20"/>
            <w:szCs w:val="20"/>
            <w:lang w:eastAsia="el-GR"/>
          </w:rPr>
          <w:delText>μικρότερο του ποσού</w:delText>
        </w:r>
      </w:del>
      <w:r w:rsidRPr="0027472D">
        <w:rPr>
          <w:rFonts w:ascii="Verdana" w:hAnsi="Verdana" w:cs="Courier New"/>
          <w:color w:val="000000"/>
          <w:sz w:val="20"/>
          <w:szCs w:val="20"/>
          <w:lang w:eastAsia="el-GR"/>
        </w:rPr>
        <w:t xml:space="preserve"> του </w:t>
      </w:r>
      <w:ins w:id="2676" w:author="ΕΥΘΥ" w:date="2018-12-11T11:06:00Z">
        <w:r w:rsidR="00964996" w:rsidRPr="004756B7">
          <w:rPr>
            <w:rFonts w:ascii="Verdana" w:hAnsi="Verdana" w:cs="Courier New"/>
            <w:sz w:val="20"/>
            <w:szCs w:val="20"/>
            <w:lang w:eastAsia="el-GR"/>
          </w:rPr>
          <w:t xml:space="preserve">ενός εκατομμυρίου </w:t>
        </w:r>
        <w:r w:rsidR="00964996">
          <w:rPr>
            <w:rFonts w:ascii="Verdana" w:hAnsi="Verdana" w:cs="Courier New"/>
            <w:sz w:val="20"/>
            <w:szCs w:val="20"/>
            <w:lang w:eastAsia="el-GR"/>
          </w:rPr>
          <w:t>(</w:t>
        </w:r>
      </w:ins>
      <w:r w:rsidRPr="0027472D">
        <w:rPr>
          <w:rFonts w:ascii="Verdana" w:hAnsi="Verdana" w:cs="Courier New"/>
          <w:color w:val="000000"/>
          <w:sz w:val="20"/>
          <w:szCs w:val="20"/>
          <w:lang w:eastAsia="el-GR"/>
        </w:rPr>
        <w:t>1.000.000</w:t>
      </w:r>
      <w:ins w:id="2677" w:author="ΕΥΘΥ" w:date="2018-12-11T11:06:00Z">
        <w:r w:rsidR="00964996">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 xml:space="preserve"> ευρώ, </w:t>
      </w:r>
      <w:ins w:id="2678" w:author="ΕΥΘΥ" w:date="2018-12-11T11:03:00Z">
        <w:r w:rsidR="004E315B">
          <w:rPr>
            <w:rFonts w:ascii="Verdana" w:hAnsi="Verdana" w:cs="Courier New"/>
            <w:color w:val="000000"/>
            <w:sz w:val="20"/>
            <w:szCs w:val="20"/>
            <w:lang w:eastAsia="el-GR"/>
          </w:rPr>
          <w:t>χωρίς</w:t>
        </w:r>
      </w:ins>
      <w:del w:id="2679" w:author="ΕΥΘΥ" w:date="2018-12-11T11:03:00Z">
        <w:r w:rsidRPr="0027472D" w:rsidDel="004E315B">
          <w:rPr>
            <w:rFonts w:ascii="Verdana" w:hAnsi="Verdana" w:cs="Courier New"/>
            <w:color w:val="000000"/>
            <w:sz w:val="20"/>
            <w:szCs w:val="20"/>
            <w:lang w:eastAsia="el-GR"/>
          </w:rPr>
          <w:delText>άνευ</w:delText>
        </w:r>
      </w:del>
      <w:r w:rsidRPr="0027472D">
        <w:rPr>
          <w:rFonts w:ascii="Verdana" w:hAnsi="Verdana" w:cs="Courier New"/>
          <w:color w:val="000000"/>
          <w:sz w:val="20"/>
          <w:szCs w:val="20"/>
          <w:lang w:eastAsia="el-GR"/>
        </w:rPr>
        <w:t xml:space="preserve"> ΦΠΑ, και </w:t>
      </w:r>
      <w:del w:id="2680" w:author="ΕΥΘΥ" w:date="2018-12-11T11:16:00Z">
        <w:r w:rsidRPr="0027472D" w:rsidDel="00C14881">
          <w:rPr>
            <w:rFonts w:ascii="Verdana" w:hAnsi="Verdana" w:cs="Courier New"/>
            <w:color w:val="000000"/>
            <w:sz w:val="20"/>
            <w:szCs w:val="20"/>
            <w:lang w:eastAsia="el-GR"/>
          </w:rPr>
          <w:delText xml:space="preserve">μεγαλύτερο </w:delText>
        </w:r>
      </w:del>
      <w:del w:id="2681" w:author="ΕΥΘΥ" w:date="2018-12-10T15:33:00Z">
        <w:r w:rsidRPr="0027472D">
          <w:rPr>
            <w:rFonts w:ascii="Verdana" w:hAnsi="Verdana" w:cs="Courier New"/>
            <w:color w:val="000000"/>
            <w:sz w:val="20"/>
            <w:szCs w:val="20"/>
            <w:lang w:eastAsia="el-GR"/>
          </w:rPr>
          <w:delText xml:space="preserve">ή ίσο </w:delText>
        </w:r>
      </w:del>
      <w:del w:id="2682" w:author="ΕΥΘΥ" w:date="2018-12-11T11:16:00Z">
        <w:r w:rsidRPr="0027472D" w:rsidDel="00C14881">
          <w:rPr>
            <w:rFonts w:ascii="Verdana" w:hAnsi="Verdana" w:cs="Courier New"/>
            <w:color w:val="000000"/>
            <w:sz w:val="20"/>
            <w:szCs w:val="20"/>
            <w:lang w:eastAsia="el-GR"/>
          </w:rPr>
          <w:delText>του ποσού</w:delText>
        </w:r>
      </w:del>
      <w:ins w:id="2683" w:author="ΕΥΘΥ" w:date="2018-12-11T11:16:00Z">
        <w:r w:rsidR="00C14881">
          <w:rPr>
            <w:rFonts w:ascii="Verdana" w:hAnsi="Verdana" w:cs="Courier New"/>
            <w:color w:val="000000"/>
            <w:sz w:val="20"/>
            <w:szCs w:val="20"/>
            <w:lang w:eastAsia="el-GR"/>
          </w:rPr>
          <w:t>ανώτερη</w:t>
        </w:r>
      </w:ins>
      <w:r w:rsidRPr="0027472D">
        <w:rPr>
          <w:rFonts w:ascii="Verdana" w:hAnsi="Verdana" w:cs="Courier New"/>
          <w:color w:val="000000"/>
          <w:sz w:val="20"/>
          <w:szCs w:val="20"/>
          <w:lang w:eastAsia="el-GR"/>
        </w:rPr>
        <w:t xml:space="preserve"> των </w:t>
      </w:r>
      <w:ins w:id="2684" w:author="ΕΥΘΥ" w:date="2018-12-11T11:07:00Z">
        <w:r w:rsidR="00964996" w:rsidRPr="004756B7">
          <w:rPr>
            <w:rFonts w:ascii="Verdana" w:hAnsi="Verdana" w:cs="Courier New"/>
            <w:sz w:val="20"/>
            <w:szCs w:val="20"/>
            <w:lang w:eastAsia="el-GR"/>
          </w:rPr>
          <w:t xml:space="preserve">εξήντα χιλιάδων </w:t>
        </w:r>
        <w:r w:rsidR="00964996">
          <w:rPr>
            <w:rFonts w:ascii="Verdana" w:hAnsi="Verdana" w:cs="Courier New"/>
            <w:sz w:val="20"/>
            <w:szCs w:val="20"/>
            <w:lang w:eastAsia="el-GR"/>
          </w:rPr>
          <w:t>(</w:t>
        </w:r>
      </w:ins>
      <w:r w:rsidRPr="0027472D">
        <w:rPr>
          <w:rFonts w:ascii="Verdana" w:hAnsi="Verdana" w:cs="Courier New"/>
          <w:color w:val="000000"/>
          <w:sz w:val="20"/>
          <w:szCs w:val="20"/>
          <w:lang w:eastAsia="el-GR"/>
        </w:rPr>
        <w:t>60.000</w:t>
      </w:r>
      <w:ins w:id="2685" w:author="ΕΥΘΥ" w:date="2018-12-11T11:07:00Z">
        <w:r w:rsidR="00964996">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 xml:space="preserve"> ευρώ, </w:t>
      </w:r>
      <w:ins w:id="2686" w:author="ΕΥΘΥ" w:date="2018-12-11T11:04:00Z">
        <w:r w:rsidR="004E315B">
          <w:rPr>
            <w:rFonts w:ascii="Verdana" w:hAnsi="Verdana" w:cs="Courier New"/>
            <w:color w:val="000000"/>
            <w:sz w:val="20"/>
            <w:szCs w:val="20"/>
            <w:lang w:eastAsia="el-GR"/>
          </w:rPr>
          <w:t>χωρίς</w:t>
        </w:r>
      </w:ins>
      <w:del w:id="2687" w:author="ΕΥΘΥ" w:date="2018-12-11T11:04:00Z">
        <w:r w:rsidRPr="0027472D" w:rsidDel="004E315B">
          <w:rPr>
            <w:rFonts w:ascii="Verdana" w:hAnsi="Verdana" w:cs="Courier New"/>
            <w:color w:val="000000"/>
            <w:sz w:val="20"/>
            <w:szCs w:val="20"/>
            <w:lang w:eastAsia="el-GR"/>
          </w:rPr>
          <w:delText>άνευ</w:delText>
        </w:r>
      </w:del>
      <w:r w:rsidRPr="0027472D">
        <w:rPr>
          <w:rFonts w:ascii="Verdana" w:hAnsi="Verdana" w:cs="Courier New"/>
          <w:color w:val="000000"/>
          <w:sz w:val="20"/>
          <w:szCs w:val="20"/>
          <w:lang w:eastAsia="el-GR"/>
        </w:rPr>
        <w:t xml:space="preserve"> ΦΠΑ, εφόσον δεν εφαρμόζεται η προβλεπόμενη στην παράγραφο 3 του παρόντος άρθρου μεθοδολογία εκτίμησης επικινδυνότητας.</w:t>
      </w:r>
    </w:p>
    <w:p w14:paraId="55A8E847" w14:textId="77777777" w:rsidR="001344DB" w:rsidRDefault="0027472D" w:rsidP="00475F94">
      <w:pPr>
        <w:tabs>
          <w:tab w:val="left" w:pos="426"/>
        </w:tabs>
        <w:ind w:right="-58"/>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2. </w:t>
      </w:r>
      <w:r w:rsidR="00475F94"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Ο έλεγχος διενεργείται πριν την υπογραφή της σύμβασης, για:</w:t>
      </w:r>
    </w:p>
    <w:p w14:paraId="4BE3DAE9" w14:textId="77777777" w:rsidR="001344DB" w:rsidRDefault="0027472D" w:rsidP="00475F94">
      <w:pPr>
        <w:ind w:left="851" w:right="-58" w:hanging="425"/>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α. </w:t>
      </w:r>
      <w:r w:rsidR="00C04648">
        <w:rPr>
          <w:rFonts w:ascii="Verdana" w:hAnsi="Verdana" w:cs="Courier New"/>
          <w:color w:val="000000"/>
          <w:sz w:val="20"/>
          <w:szCs w:val="20"/>
          <w:lang w:eastAsia="el-GR"/>
        </w:rPr>
        <w:tab/>
      </w:r>
      <w:r w:rsidRPr="0027472D">
        <w:rPr>
          <w:rFonts w:ascii="Verdana" w:hAnsi="Verdana" w:cs="Courier New"/>
          <w:color w:val="000000"/>
          <w:sz w:val="20"/>
          <w:szCs w:val="20"/>
          <w:lang w:eastAsia="el-GR"/>
        </w:rPr>
        <w:t>διαδικασίες ανάθεσης και σχέδια συμβάσεων έργων, προμηθειών ή υπηρεσιών που εμπίπτουν στο πεδίο εφαρμογής των κοινοτικών οδηγιών, και</w:t>
      </w:r>
    </w:p>
    <w:p w14:paraId="7F5204CB" w14:textId="3C5581E4" w:rsidR="001344DB" w:rsidRDefault="0027472D" w:rsidP="00475F94">
      <w:pPr>
        <w:ind w:left="851" w:right="-58" w:hanging="425"/>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β. </w:t>
      </w:r>
      <w:r w:rsidR="00475F94"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 xml:space="preserve">i) διαδικασίες ανάθεσης και σχέδια συμβάσεων προμηθειών ή υπηρεσιών οι οποίες δεν εμπίπτουν στο πεδίο εφαρμογής των οδηγιών της ΕΕ και έχουν </w:t>
      </w:r>
      <w:ins w:id="2688" w:author="ΕΥΘΥ" w:date="2018-12-11T11:02:00Z">
        <w:r w:rsidR="004E315B">
          <w:rPr>
            <w:rFonts w:ascii="Verdana" w:hAnsi="Verdana" w:cs="Courier New"/>
            <w:color w:val="000000"/>
            <w:sz w:val="20"/>
            <w:szCs w:val="20"/>
            <w:lang w:eastAsia="el-GR"/>
          </w:rPr>
          <w:t>εκτιμώμενη αξία</w:t>
        </w:r>
        <w:r w:rsidR="004E315B" w:rsidRPr="0027472D">
          <w:rPr>
            <w:rFonts w:ascii="Verdana" w:hAnsi="Verdana" w:cs="Courier New"/>
            <w:color w:val="000000"/>
            <w:sz w:val="20"/>
            <w:szCs w:val="20"/>
            <w:lang w:eastAsia="el-GR"/>
          </w:rPr>
          <w:t xml:space="preserve"> </w:t>
        </w:r>
      </w:ins>
      <w:del w:id="2689" w:author="ΕΥΘΥ" w:date="2018-12-11T11:02:00Z">
        <w:r w:rsidRPr="0027472D" w:rsidDel="004E315B">
          <w:rPr>
            <w:rFonts w:ascii="Verdana" w:hAnsi="Verdana" w:cs="Courier New"/>
            <w:color w:val="000000"/>
            <w:sz w:val="20"/>
            <w:szCs w:val="20"/>
            <w:lang w:eastAsia="el-GR"/>
          </w:rPr>
          <w:delText xml:space="preserve">προϋπολογισμό </w:delText>
        </w:r>
      </w:del>
      <w:del w:id="2690" w:author="ΕΥΘΥ" w:date="2018-12-11T11:17:00Z">
        <w:r w:rsidRPr="0027472D" w:rsidDel="00C14881">
          <w:rPr>
            <w:rFonts w:ascii="Verdana" w:hAnsi="Verdana" w:cs="Courier New"/>
            <w:color w:val="000000"/>
            <w:sz w:val="20"/>
            <w:szCs w:val="20"/>
            <w:lang w:eastAsia="el-GR"/>
          </w:rPr>
          <w:delText xml:space="preserve">μεγαλύτερο </w:delText>
        </w:r>
      </w:del>
      <w:del w:id="2691" w:author="ΕΥΘΥ" w:date="2018-12-10T15:33:00Z">
        <w:r w:rsidRPr="0027472D">
          <w:rPr>
            <w:rFonts w:ascii="Verdana" w:hAnsi="Verdana" w:cs="Courier New"/>
            <w:color w:val="000000"/>
            <w:sz w:val="20"/>
            <w:szCs w:val="20"/>
            <w:lang w:eastAsia="el-GR"/>
          </w:rPr>
          <w:delText xml:space="preserve">ή ίσο </w:delText>
        </w:r>
      </w:del>
      <w:del w:id="2692" w:author="ΕΥΘΥ" w:date="2018-12-11T11:17:00Z">
        <w:r w:rsidRPr="0027472D" w:rsidDel="00C14881">
          <w:rPr>
            <w:rFonts w:ascii="Verdana" w:hAnsi="Verdana" w:cs="Courier New"/>
            <w:color w:val="000000"/>
            <w:sz w:val="20"/>
            <w:szCs w:val="20"/>
            <w:lang w:eastAsia="el-GR"/>
          </w:rPr>
          <w:delText>του ποσού</w:delText>
        </w:r>
      </w:del>
      <w:ins w:id="2693" w:author="ΕΥΘΥ" w:date="2018-12-11T11:17:00Z">
        <w:r w:rsidR="00C14881">
          <w:rPr>
            <w:rFonts w:ascii="Verdana" w:hAnsi="Verdana" w:cs="Courier New"/>
            <w:color w:val="000000"/>
            <w:sz w:val="20"/>
            <w:szCs w:val="20"/>
            <w:lang w:eastAsia="el-GR"/>
          </w:rPr>
          <w:t>ανώτερη</w:t>
        </w:r>
      </w:ins>
      <w:r w:rsidRPr="0027472D">
        <w:rPr>
          <w:rFonts w:ascii="Verdana" w:hAnsi="Verdana" w:cs="Courier New"/>
          <w:color w:val="000000"/>
          <w:sz w:val="20"/>
          <w:szCs w:val="20"/>
          <w:lang w:eastAsia="el-GR"/>
        </w:rPr>
        <w:t xml:space="preserve"> των </w:t>
      </w:r>
      <w:ins w:id="2694" w:author="ΕΥΘΥ" w:date="2018-12-11T11:07:00Z">
        <w:r w:rsidR="00964996" w:rsidRPr="004756B7">
          <w:rPr>
            <w:rFonts w:ascii="Verdana" w:hAnsi="Verdana" w:cs="Courier New"/>
            <w:sz w:val="20"/>
            <w:szCs w:val="20"/>
            <w:lang w:eastAsia="el-GR"/>
          </w:rPr>
          <w:t xml:space="preserve">εξήντα χιλιάδων </w:t>
        </w:r>
        <w:r w:rsidR="00964996">
          <w:rPr>
            <w:rFonts w:ascii="Verdana" w:hAnsi="Verdana" w:cs="Courier New"/>
            <w:sz w:val="20"/>
            <w:szCs w:val="20"/>
            <w:lang w:eastAsia="el-GR"/>
          </w:rPr>
          <w:t>(</w:t>
        </w:r>
      </w:ins>
      <w:r w:rsidRPr="0027472D">
        <w:rPr>
          <w:rFonts w:ascii="Verdana" w:hAnsi="Verdana" w:cs="Courier New"/>
          <w:color w:val="000000"/>
          <w:sz w:val="20"/>
          <w:szCs w:val="20"/>
          <w:lang w:eastAsia="el-GR"/>
        </w:rPr>
        <w:t>60.000</w:t>
      </w:r>
      <w:ins w:id="2695" w:author="ΕΥΘΥ" w:date="2018-12-11T11:07:00Z">
        <w:r w:rsidR="00964996">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 xml:space="preserve"> ευρώ, </w:t>
      </w:r>
      <w:ins w:id="2696" w:author="ΕΥΘΥ" w:date="2018-12-11T11:04:00Z">
        <w:r w:rsidR="004E315B">
          <w:rPr>
            <w:rFonts w:ascii="Verdana" w:hAnsi="Verdana" w:cs="Courier New"/>
            <w:color w:val="000000"/>
            <w:sz w:val="20"/>
            <w:szCs w:val="20"/>
            <w:lang w:eastAsia="el-GR"/>
          </w:rPr>
          <w:t>χωρίς</w:t>
        </w:r>
      </w:ins>
      <w:del w:id="2697" w:author="ΕΥΘΥ" w:date="2018-12-11T11:04:00Z">
        <w:r w:rsidRPr="0027472D" w:rsidDel="004E315B">
          <w:rPr>
            <w:rFonts w:ascii="Verdana" w:hAnsi="Verdana" w:cs="Courier New"/>
            <w:color w:val="000000"/>
            <w:sz w:val="20"/>
            <w:szCs w:val="20"/>
            <w:lang w:eastAsia="el-GR"/>
          </w:rPr>
          <w:delText>άνευ</w:delText>
        </w:r>
      </w:del>
      <w:r w:rsidRPr="0027472D">
        <w:rPr>
          <w:rFonts w:ascii="Verdana" w:hAnsi="Verdana" w:cs="Courier New"/>
          <w:color w:val="000000"/>
          <w:sz w:val="20"/>
          <w:szCs w:val="20"/>
          <w:lang w:eastAsia="el-GR"/>
        </w:rPr>
        <w:t xml:space="preserve"> ΦΠΑ, εφόσον δεν εφαρμόζεται η προβλεπόμενη στην παράγραφο 3 του παρόντος άρθρου μεθοδολογία εκτίμησης επικινδυνότητας</w:t>
      </w:r>
      <w:del w:id="2698" w:author="ΕΥΘΥ" w:date="2018-12-11T11:17:00Z">
        <w:r w:rsidRPr="0027472D" w:rsidDel="00C14881">
          <w:rPr>
            <w:rFonts w:ascii="Verdana" w:hAnsi="Verdana" w:cs="Courier New"/>
            <w:color w:val="000000"/>
            <w:sz w:val="20"/>
            <w:szCs w:val="20"/>
            <w:lang w:eastAsia="el-GR"/>
          </w:rPr>
          <w:delText>.</w:delText>
        </w:r>
      </w:del>
      <w:ins w:id="2699" w:author="ΕΥΘΥ" w:date="2018-12-11T11:17:00Z">
        <w:r w:rsidR="00C14881">
          <w:rPr>
            <w:rFonts w:ascii="Verdana" w:hAnsi="Verdana" w:cs="Courier New"/>
            <w:color w:val="000000"/>
            <w:sz w:val="20"/>
            <w:szCs w:val="20"/>
            <w:lang w:eastAsia="el-GR"/>
          </w:rPr>
          <w:t>,</w:t>
        </w:r>
      </w:ins>
    </w:p>
    <w:p w14:paraId="088ECC05" w14:textId="58AEE892" w:rsidR="001344DB" w:rsidRDefault="0027472D" w:rsidP="00475F94">
      <w:pPr>
        <w:ind w:left="851" w:right="-58"/>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ii) διαδικασίες ανάθεσης και σχέδια συμβάσεων έργων που δεν εμπίπτουν στο πεδίο εφαρμογής των οδηγιών της ΕΕ και έχουν </w:t>
      </w:r>
      <w:ins w:id="2700" w:author="ΕΥΘΥ" w:date="2018-12-11T11:02:00Z">
        <w:r w:rsidR="004E315B">
          <w:rPr>
            <w:rFonts w:ascii="Verdana" w:hAnsi="Verdana" w:cs="Courier New"/>
            <w:color w:val="000000"/>
            <w:sz w:val="20"/>
            <w:szCs w:val="20"/>
            <w:lang w:eastAsia="el-GR"/>
          </w:rPr>
          <w:t>εκτιμώμενη αξία</w:t>
        </w:r>
      </w:ins>
      <w:del w:id="2701" w:author="ΕΥΘΥ" w:date="2018-12-11T11:02:00Z">
        <w:r w:rsidRPr="0027472D" w:rsidDel="004E315B">
          <w:rPr>
            <w:rFonts w:ascii="Verdana" w:hAnsi="Verdana" w:cs="Courier New"/>
            <w:color w:val="000000"/>
            <w:sz w:val="20"/>
            <w:szCs w:val="20"/>
            <w:lang w:eastAsia="el-GR"/>
          </w:rPr>
          <w:delText>προϋπολογισμό</w:delText>
        </w:r>
      </w:del>
      <w:r w:rsidRPr="0027472D">
        <w:rPr>
          <w:rFonts w:ascii="Verdana" w:hAnsi="Verdana" w:cs="Courier New"/>
          <w:color w:val="000000"/>
          <w:sz w:val="20"/>
          <w:szCs w:val="20"/>
          <w:lang w:eastAsia="el-GR"/>
        </w:rPr>
        <w:t xml:space="preserve"> </w:t>
      </w:r>
      <w:del w:id="2702" w:author="ΕΥΘΥ" w:date="2018-12-11T11:17:00Z">
        <w:r w:rsidRPr="0027472D" w:rsidDel="00C14881">
          <w:rPr>
            <w:rFonts w:ascii="Verdana" w:hAnsi="Verdana" w:cs="Courier New"/>
            <w:color w:val="000000"/>
            <w:sz w:val="20"/>
            <w:szCs w:val="20"/>
            <w:lang w:eastAsia="el-GR"/>
          </w:rPr>
          <w:delText>ίσο ή μεγαλύτερο του ποσού</w:delText>
        </w:r>
      </w:del>
      <w:ins w:id="2703" w:author="ΕΥΘΥ" w:date="2018-12-11T11:17:00Z">
        <w:r w:rsidR="00C14881">
          <w:rPr>
            <w:rFonts w:ascii="Verdana" w:hAnsi="Verdana" w:cs="Courier New"/>
            <w:color w:val="000000"/>
            <w:sz w:val="20"/>
            <w:szCs w:val="20"/>
            <w:lang w:eastAsia="el-GR"/>
          </w:rPr>
          <w:t>ανώτερη</w:t>
        </w:r>
      </w:ins>
      <w:r w:rsidRPr="0027472D">
        <w:rPr>
          <w:rFonts w:ascii="Verdana" w:hAnsi="Verdana" w:cs="Courier New"/>
          <w:color w:val="000000"/>
          <w:sz w:val="20"/>
          <w:szCs w:val="20"/>
          <w:lang w:eastAsia="el-GR"/>
        </w:rPr>
        <w:t xml:space="preserve"> του </w:t>
      </w:r>
      <w:ins w:id="2704" w:author="ΕΥΘΥ" w:date="2018-12-11T11:08:00Z">
        <w:r w:rsidR="00964996" w:rsidRPr="004756B7">
          <w:rPr>
            <w:rFonts w:ascii="Verdana" w:hAnsi="Verdana" w:cs="Courier New"/>
            <w:sz w:val="20"/>
            <w:szCs w:val="20"/>
            <w:lang w:eastAsia="el-GR"/>
          </w:rPr>
          <w:t xml:space="preserve">ενός εκατομμυρίου </w:t>
        </w:r>
        <w:r w:rsidR="00964996">
          <w:rPr>
            <w:rFonts w:ascii="Verdana" w:hAnsi="Verdana" w:cs="Courier New"/>
            <w:sz w:val="20"/>
            <w:szCs w:val="20"/>
            <w:lang w:eastAsia="el-GR"/>
          </w:rPr>
          <w:t>(</w:t>
        </w:r>
      </w:ins>
      <w:r w:rsidRPr="0027472D">
        <w:rPr>
          <w:rFonts w:ascii="Verdana" w:hAnsi="Verdana" w:cs="Courier New"/>
          <w:color w:val="000000"/>
          <w:sz w:val="20"/>
          <w:szCs w:val="20"/>
          <w:lang w:eastAsia="el-GR"/>
        </w:rPr>
        <w:t>1.000.000</w:t>
      </w:r>
      <w:ins w:id="2705" w:author="ΕΥΘΥ" w:date="2018-12-11T11:08:00Z">
        <w:r w:rsidR="00964996">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 xml:space="preserve"> ευρώ, </w:t>
      </w:r>
      <w:ins w:id="2706" w:author="ΕΥΘΥ" w:date="2018-12-11T11:04:00Z">
        <w:r w:rsidR="004E315B">
          <w:rPr>
            <w:rFonts w:ascii="Verdana" w:hAnsi="Verdana" w:cs="Courier New"/>
            <w:color w:val="000000"/>
            <w:sz w:val="20"/>
            <w:szCs w:val="20"/>
            <w:lang w:eastAsia="el-GR"/>
          </w:rPr>
          <w:t>χωρίς</w:t>
        </w:r>
      </w:ins>
      <w:del w:id="2707" w:author="ΕΥΘΥ" w:date="2018-12-11T11:04:00Z">
        <w:r w:rsidRPr="0027472D" w:rsidDel="004E315B">
          <w:rPr>
            <w:rFonts w:ascii="Verdana" w:hAnsi="Verdana" w:cs="Courier New"/>
            <w:color w:val="000000"/>
            <w:sz w:val="20"/>
            <w:szCs w:val="20"/>
            <w:lang w:eastAsia="el-GR"/>
          </w:rPr>
          <w:delText>άνευ</w:delText>
        </w:r>
      </w:del>
      <w:r w:rsidRPr="0027472D">
        <w:rPr>
          <w:rFonts w:ascii="Verdana" w:hAnsi="Verdana" w:cs="Courier New"/>
          <w:color w:val="000000"/>
          <w:sz w:val="20"/>
          <w:szCs w:val="20"/>
          <w:lang w:eastAsia="el-GR"/>
        </w:rPr>
        <w:t xml:space="preserve"> ΦΠΑ</w:t>
      </w:r>
      <w:del w:id="2708" w:author="ΕΥΘΥ" w:date="2018-12-11T11:18:00Z">
        <w:r w:rsidRPr="0027472D" w:rsidDel="00C14881">
          <w:rPr>
            <w:rFonts w:ascii="Verdana" w:hAnsi="Verdana" w:cs="Courier New"/>
            <w:color w:val="000000"/>
            <w:sz w:val="20"/>
            <w:szCs w:val="20"/>
            <w:lang w:eastAsia="el-GR"/>
          </w:rPr>
          <w:delText>.</w:delText>
        </w:r>
      </w:del>
      <w:ins w:id="2709" w:author="ΕΥΘΥ" w:date="2018-12-11T11:18:00Z">
        <w:r w:rsidR="00C14881">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 xml:space="preserve"> </w:t>
      </w:r>
    </w:p>
    <w:p w14:paraId="6935A16C" w14:textId="307C52AB" w:rsidR="001344DB" w:rsidRDefault="0027472D" w:rsidP="00475F94">
      <w:pPr>
        <w:ind w:left="851" w:right="-58"/>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iii) διαδικασίες ανάθεσης και σχέδια συμβάσεων έργων που δεν εμπίπτουν στο πεδίο εφαρμογής των οδηγιών της ΕΕ και έχουν </w:t>
      </w:r>
      <w:ins w:id="2710" w:author="ΕΥΘΥ" w:date="2018-12-11T11:02:00Z">
        <w:r w:rsidR="004E315B">
          <w:rPr>
            <w:rFonts w:ascii="Verdana" w:hAnsi="Verdana" w:cs="Courier New"/>
            <w:color w:val="000000"/>
            <w:sz w:val="20"/>
            <w:szCs w:val="20"/>
            <w:lang w:eastAsia="el-GR"/>
          </w:rPr>
          <w:t>εκτιμώμενη αξία</w:t>
        </w:r>
      </w:ins>
      <w:del w:id="2711" w:author="ΕΥΘΥ" w:date="2018-12-11T11:02:00Z">
        <w:r w:rsidRPr="0027472D" w:rsidDel="004E315B">
          <w:rPr>
            <w:rFonts w:ascii="Verdana" w:hAnsi="Verdana" w:cs="Courier New"/>
            <w:color w:val="000000"/>
            <w:sz w:val="20"/>
            <w:szCs w:val="20"/>
            <w:lang w:eastAsia="el-GR"/>
          </w:rPr>
          <w:delText>προϋπολογισμό</w:delText>
        </w:r>
      </w:del>
      <w:r w:rsidRPr="0027472D">
        <w:rPr>
          <w:rFonts w:ascii="Verdana" w:hAnsi="Verdana" w:cs="Courier New"/>
          <w:color w:val="000000"/>
          <w:sz w:val="20"/>
          <w:szCs w:val="20"/>
          <w:lang w:eastAsia="el-GR"/>
        </w:rPr>
        <w:t xml:space="preserve"> </w:t>
      </w:r>
      <w:ins w:id="2712" w:author="ΕΥΘΥ" w:date="2018-12-11T11:18:00Z">
        <w:r w:rsidR="00C14881">
          <w:rPr>
            <w:rFonts w:ascii="Verdana" w:hAnsi="Verdana" w:cs="Courier New"/>
            <w:color w:val="000000"/>
            <w:sz w:val="20"/>
            <w:szCs w:val="20"/>
            <w:lang w:eastAsia="el-GR"/>
          </w:rPr>
          <w:t xml:space="preserve">ίση ή </w:t>
        </w:r>
      </w:ins>
      <w:r w:rsidRPr="0027472D">
        <w:rPr>
          <w:rFonts w:ascii="Verdana" w:hAnsi="Verdana" w:cs="Courier New"/>
          <w:color w:val="000000"/>
          <w:sz w:val="20"/>
          <w:szCs w:val="20"/>
          <w:lang w:eastAsia="el-GR"/>
        </w:rPr>
        <w:t>κατώτερ</w:t>
      </w:r>
      <w:del w:id="2713" w:author="ΕΥΘΥ" w:date="2018-12-11T11:18:00Z">
        <w:r w:rsidRPr="0027472D" w:rsidDel="00C14881">
          <w:rPr>
            <w:rFonts w:ascii="Verdana" w:hAnsi="Verdana" w:cs="Courier New"/>
            <w:color w:val="000000"/>
            <w:sz w:val="20"/>
            <w:szCs w:val="20"/>
            <w:lang w:eastAsia="el-GR"/>
          </w:rPr>
          <w:delText>ο</w:delText>
        </w:r>
      </w:del>
      <w:ins w:id="2714" w:author="ΕΥΘΥ" w:date="2018-12-11T11:18:00Z">
        <w:r w:rsidR="00C14881">
          <w:rPr>
            <w:rFonts w:ascii="Verdana" w:hAnsi="Verdana" w:cs="Courier New"/>
            <w:color w:val="000000"/>
            <w:sz w:val="20"/>
            <w:szCs w:val="20"/>
            <w:lang w:eastAsia="el-GR"/>
          </w:rPr>
          <w:t>η</w:t>
        </w:r>
      </w:ins>
      <w:del w:id="2715" w:author="ΕΥΘΥ" w:date="2018-12-11T11:18:00Z">
        <w:r w:rsidRPr="0027472D" w:rsidDel="00C14881">
          <w:rPr>
            <w:rFonts w:ascii="Verdana" w:hAnsi="Verdana" w:cs="Courier New"/>
            <w:color w:val="000000"/>
            <w:sz w:val="20"/>
            <w:szCs w:val="20"/>
            <w:lang w:eastAsia="el-GR"/>
          </w:rPr>
          <w:delText xml:space="preserve"> του ποσού</w:delText>
        </w:r>
      </w:del>
      <w:r w:rsidRPr="0027472D">
        <w:rPr>
          <w:rFonts w:ascii="Verdana" w:hAnsi="Verdana" w:cs="Courier New"/>
          <w:color w:val="000000"/>
          <w:sz w:val="20"/>
          <w:szCs w:val="20"/>
          <w:lang w:eastAsia="el-GR"/>
        </w:rPr>
        <w:t xml:space="preserve"> του </w:t>
      </w:r>
      <w:ins w:id="2716" w:author="ΕΥΘΥ" w:date="2018-12-11T11:06:00Z">
        <w:r w:rsidR="00964996" w:rsidRPr="004756B7">
          <w:rPr>
            <w:rFonts w:ascii="Verdana" w:hAnsi="Verdana" w:cs="Courier New"/>
            <w:sz w:val="20"/>
            <w:szCs w:val="20"/>
            <w:lang w:eastAsia="el-GR"/>
          </w:rPr>
          <w:t xml:space="preserve">ενός εκατομμυρίου </w:t>
        </w:r>
        <w:r w:rsidR="00964996">
          <w:rPr>
            <w:rFonts w:ascii="Verdana" w:hAnsi="Verdana" w:cs="Courier New"/>
            <w:sz w:val="20"/>
            <w:szCs w:val="20"/>
            <w:lang w:eastAsia="el-GR"/>
          </w:rPr>
          <w:t>(</w:t>
        </w:r>
      </w:ins>
      <w:r w:rsidRPr="0027472D">
        <w:rPr>
          <w:rFonts w:ascii="Verdana" w:hAnsi="Verdana" w:cs="Courier New"/>
          <w:color w:val="000000"/>
          <w:sz w:val="20"/>
          <w:szCs w:val="20"/>
          <w:lang w:eastAsia="el-GR"/>
        </w:rPr>
        <w:t>1.000.000</w:t>
      </w:r>
      <w:ins w:id="2717" w:author="ΕΥΘΥ" w:date="2018-12-11T11:06:00Z">
        <w:r w:rsidR="00964996">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 xml:space="preserve"> ευρώ, </w:t>
      </w:r>
      <w:ins w:id="2718" w:author="ΕΥΘΥ" w:date="2018-12-11T11:04:00Z">
        <w:r w:rsidR="004E315B">
          <w:rPr>
            <w:rFonts w:ascii="Verdana" w:hAnsi="Verdana" w:cs="Courier New"/>
            <w:color w:val="000000"/>
            <w:sz w:val="20"/>
            <w:szCs w:val="20"/>
            <w:lang w:eastAsia="el-GR"/>
          </w:rPr>
          <w:t>χωρίς</w:t>
        </w:r>
      </w:ins>
      <w:del w:id="2719" w:author="ΕΥΘΥ" w:date="2018-12-11T11:04:00Z">
        <w:r w:rsidRPr="0027472D" w:rsidDel="004E315B">
          <w:rPr>
            <w:rFonts w:ascii="Verdana" w:hAnsi="Verdana" w:cs="Courier New"/>
            <w:color w:val="000000"/>
            <w:sz w:val="20"/>
            <w:szCs w:val="20"/>
            <w:lang w:eastAsia="el-GR"/>
          </w:rPr>
          <w:delText>άνευ</w:delText>
        </w:r>
      </w:del>
      <w:r w:rsidRPr="0027472D">
        <w:rPr>
          <w:rFonts w:ascii="Verdana" w:hAnsi="Verdana" w:cs="Courier New"/>
          <w:color w:val="000000"/>
          <w:sz w:val="20"/>
          <w:szCs w:val="20"/>
          <w:lang w:eastAsia="el-GR"/>
        </w:rPr>
        <w:t xml:space="preserve"> ΦΠΑ, και </w:t>
      </w:r>
      <w:del w:id="2720" w:author="ΕΥΘΥ" w:date="2018-12-11T11:18:00Z">
        <w:r w:rsidRPr="0027472D" w:rsidDel="00C14881">
          <w:rPr>
            <w:rFonts w:ascii="Verdana" w:hAnsi="Verdana" w:cs="Courier New"/>
            <w:color w:val="000000"/>
            <w:sz w:val="20"/>
            <w:szCs w:val="20"/>
            <w:lang w:eastAsia="el-GR"/>
          </w:rPr>
          <w:delText xml:space="preserve">μεγαλύτερο </w:delText>
        </w:r>
      </w:del>
      <w:del w:id="2721" w:author="ΕΥΘΥ" w:date="2018-12-10T15:33:00Z">
        <w:r w:rsidRPr="0027472D">
          <w:rPr>
            <w:rFonts w:ascii="Verdana" w:hAnsi="Verdana" w:cs="Courier New"/>
            <w:color w:val="000000"/>
            <w:sz w:val="20"/>
            <w:szCs w:val="20"/>
            <w:lang w:eastAsia="el-GR"/>
          </w:rPr>
          <w:delText xml:space="preserve">ή ίσο </w:delText>
        </w:r>
      </w:del>
      <w:del w:id="2722" w:author="ΕΥΘΥ" w:date="2018-12-11T11:18:00Z">
        <w:r w:rsidRPr="0027472D" w:rsidDel="00C14881">
          <w:rPr>
            <w:rFonts w:ascii="Verdana" w:hAnsi="Verdana" w:cs="Courier New"/>
            <w:color w:val="000000"/>
            <w:sz w:val="20"/>
            <w:szCs w:val="20"/>
            <w:lang w:eastAsia="el-GR"/>
          </w:rPr>
          <w:delText>του ποσού</w:delText>
        </w:r>
      </w:del>
      <w:ins w:id="2723" w:author="ΕΥΘΥ" w:date="2018-12-11T11:18:00Z">
        <w:r w:rsidR="00C14881">
          <w:rPr>
            <w:rFonts w:ascii="Verdana" w:hAnsi="Verdana" w:cs="Courier New"/>
            <w:color w:val="000000"/>
            <w:sz w:val="20"/>
            <w:szCs w:val="20"/>
            <w:lang w:eastAsia="el-GR"/>
          </w:rPr>
          <w:t>ανώτερη</w:t>
        </w:r>
      </w:ins>
      <w:r w:rsidRPr="0027472D">
        <w:rPr>
          <w:rFonts w:ascii="Verdana" w:hAnsi="Verdana" w:cs="Courier New"/>
          <w:color w:val="000000"/>
          <w:sz w:val="20"/>
          <w:szCs w:val="20"/>
          <w:lang w:eastAsia="el-GR"/>
        </w:rPr>
        <w:t xml:space="preserve"> των </w:t>
      </w:r>
      <w:ins w:id="2724" w:author="ΕΥΘΥ" w:date="2018-12-11T11:07:00Z">
        <w:r w:rsidR="00964996" w:rsidRPr="004756B7">
          <w:rPr>
            <w:rFonts w:ascii="Verdana" w:hAnsi="Verdana" w:cs="Courier New"/>
            <w:sz w:val="20"/>
            <w:szCs w:val="20"/>
            <w:lang w:eastAsia="el-GR"/>
          </w:rPr>
          <w:t xml:space="preserve">εξήντα χιλιάδων </w:t>
        </w:r>
        <w:r w:rsidR="00964996">
          <w:rPr>
            <w:rFonts w:ascii="Verdana" w:hAnsi="Verdana" w:cs="Courier New"/>
            <w:sz w:val="20"/>
            <w:szCs w:val="20"/>
            <w:lang w:eastAsia="el-GR"/>
          </w:rPr>
          <w:t>(</w:t>
        </w:r>
      </w:ins>
      <w:r w:rsidRPr="0027472D">
        <w:rPr>
          <w:rFonts w:ascii="Verdana" w:hAnsi="Verdana" w:cs="Courier New"/>
          <w:color w:val="000000"/>
          <w:sz w:val="20"/>
          <w:szCs w:val="20"/>
          <w:lang w:eastAsia="el-GR"/>
        </w:rPr>
        <w:t>60.000</w:t>
      </w:r>
      <w:ins w:id="2725" w:author="ΕΥΘΥ" w:date="2018-12-11T11:19:00Z">
        <w:r w:rsidR="00C14881">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 xml:space="preserve"> ευρώ, </w:t>
      </w:r>
      <w:ins w:id="2726" w:author="ΕΥΘΥ" w:date="2018-12-11T11:04:00Z">
        <w:r w:rsidR="004E315B">
          <w:rPr>
            <w:rFonts w:ascii="Verdana" w:hAnsi="Verdana" w:cs="Courier New"/>
            <w:color w:val="000000"/>
            <w:sz w:val="20"/>
            <w:szCs w:val="20"/>
            <w:lang w:eastAsia="el-GR"/>
          </w:rPr>
          <w:t>χωρίς</w:t>
        </w:r>
      </w:ins>
      <w:del w:id="2727" w:author="ΕΥΘΥ" w:date="2018-12-11T11:04:00Z">
        <w:r w:rsidRPr="0027472D" w:rsidDel="004E315B">
          <w:rPr>
            <w:rFonts w:ascii="Verdana" w:hAnsi="Verdana" w:cs="Courier New"/>
            <w:color w:val="000000"/>
            <w:sz w:val="20"/>
            <w:szCs w:val="20"/>
            <w:lang w:eastAsia="el-GR"/>
          </w:rPr>
          <w:delText>άνευ</w:delText>
        </w:r>
      </w:del>
      <w:r w:rsidRPr="0027472D">
        <w:rPr>
          <w:rFonts w:ascii="Verdana" w:hAnsi="Verdana" w:cs="Courier New"/>
          <w:color w:val="000000"/>
          <w:sz w:val="20"/>
          <w:szCs w:val="20"/>
          <w:lang w:eastAsia="el-GR"/>
        </w:rPr>
        <w:t xml:space="preserve"> ΦΠΑ, εφόσον δεν εφαρμόζεται η προβλεπόμενη στην παράγραφο 3 του παρόντος άρθρου μεθοδολογία εκτίμησης επικινδυνότητας.</w:t>
      </w:r>
      <w:ins w:id="2728" w:author="ΕΥΘΥ" w:date="2018-12-11T11:04:00Z">
        <w:r w:rsidR="004E315B">
          <w:rPr>
            <w:rFonts w:ascii="Verdana" w:hAnsi="Verdana" w:cs="Courier New"/>
            <w:color w:val="000000"/>
            <w:sz w:val="20"/>
            <w:szCs w:val="20"/>
            <w:lang w:eastAsia="el-GR"/>
          </w:rPr>
          <w:t xml:space="preserve"> </w:t>
        </w:r>
      </w:ins>
    </w:p>
    <w:p w14:paraId="497EA29F" w14:textId="503A1EC6" w:rsidR="00731A6B" w:rsidRDefault="0027472D" w:rsidP="00475F94">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3. </w:t>
      </w:r>
      <w:r w:rsidR="00475F94"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Για τις περιπτώσεις των διαδικασιών ανάθεσης των συμβάσεων των υποπαραγράφων 1</w:t>
      </w:r>
      <w:ins w:id="2729" w:author="ΕΥΘΥ" w:date="2018-12-11T11:19:00Z">
        <w:r w:rsidR="00C14881">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β</w:t>
      </w:r>
      <w:ins w:id="2730" w:author="ΕΥΘΥ" w:date="2018-12-11T11:19:00Z">
        <w:r w:rsidR="00C14881">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i), 1</w:t>
      </w:r>
      <w:ins w:id="2731" w:author="ΕΥΘΥ" w:date="2018-12-11T11:19:00Z">
        <w:r w:rsidR="00C14881">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β</w:t>
      </w:r>
      <w:ins w:id="2732" w:author="ΕΥΘΥ" w:date="2018-12-11T11:19:00Z">
        <w:r w:rsidR="00C14881">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iii), 2</w:t>
      </w:r>
      <w:ins w:id="2733" w:author="ΕΥΘΥ" w:date="2018-12-11T11:19:00Z">
        <w:r w:rsidR="00C14881">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β</w:t>
      </w:r>
      <w:ins w:id="2734" w:author="ΕΥΘΥ" w:date="2018-12-11T11:19:00Z">
        <w:r w:rsidR="00C14881">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i) και 2</w:t>
      </w:r>
      <w:ins w:id="2735" w:author="ΕΥΘΥ" w:date="2018-12-11T11:19:00Z">
        <w:r w:rsidR="00C14881">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β</w:t>
      </w:r>
      <w:ins w:id="2736" w:author="ΕΥΘΥ" w:date="2018-12-11T11:19:00Z">
        <w:r w:rsidR="00C14881">
          <w:rPr>
            <w:rFonts w:ascii="Verdana" w:hAnsi="Verdana" w:cs="Courier New"/>
            <w:color w:val="000000"/>
            <w:sz w:val="20"/>
            <w:szCs w:val="20"/>
            <w:lang w:eastAsia="el-GR"/>
          </w:rPr>
          <w:t>.</w:t>
        </w:r>
      </w:ins>
      <w:r w:rsidRPr="0027472D">
        <w:rPr>
          <w:rFonts w:ascii="Verdana" w:hAnsi="Verdana" w:cs="Courier New"/>
          <w:color w:val="000000"/>
          <w:sz w:val="20"/>
          <w:szCs w:val="20"/>
          <w:lang w:eastAsia="el-GR"/>
        </w:rPr>
        <w:t>iii) του παρόντος άρθρου, η ΔΑ/ΕΦ δύναται να εφαρμόζει εγκεκριμένη μεθοδολογία εκτίμησης επικινδυνότητας για τον περιορισμό του αριθμού των ελέγχων αυτών κατά τα ανωτέρω περιγραφόμενα στάδια</w:t>
      </w:r>
      <w:r w:rsidRPr="00E110AE">
        <w:rPr>
          <w:rFonts w:ascii="Verdana" w:hAnsi="Verdana" w:cs="Courier New"/>
          <w:color w:val="000000"/>
          <w:sz w:val="20"/>
          <w:szCs w:val="20"/>
          <w:lang w:eastAsia="el-GR"/>
        </w:rPr>
        <w:t xml:space="preserve">. Η μεθοδολογία αυτή δύναται να εφαρμοστεί επίσης και για περιπτώσεις συμβάσεων με </w:t>
      </w:r>
      <w:ins w:id="2737" w:author="ΕΥΘΥ" w:date="2018-12-11T11:03:00Z">
        <w:r w:rsidR="004E315B">
          <w:rPr>
            <w:rFonts w:ascii="Verdana" w:hAnsi="Verdana" w:cs="Courier New"/>
            <w:color w:val="000000"/>
            <w:sz w:val="20"/>
            <w:szCs w:val="20"/>
            <w:lang w:eastAsia="el-GR"/>
          </w:rPr>
          <w:t>εκτιμώμενη αξία</w:t>
        </w:r>
      </w:ins>
      <w:del w:id="2738" w:author="ΕΥΘΥ" w:date="2018-12-11T11:03:00Z">
        <w:r w:rsidRPr="00E110AE" w:rsidDel="004E315B">
          <w:rPr>
            <w:rFonts w:ascii="Verdana" w:hAnsi="Verdana" w:cs="Courier New"/>
            <w:color w:val="000000"/>
            <w:sz w:val="20"/>
            <w:szCs w:val="20"/>
            <w:lang w:eastAsia="el-GR"/>
          </w:rPr>
          <w:delText>προϋπολογισμό</w:delText>
        </w:r>
      </w:del>
      <w:r w:rsidRPr="00E110AE">
        <w:rPr>
          <w:rFonts w:ascii="Verdana" w:hAnsi="Verdana" w:cs="Courier New"/>
          <w:color w:val="000000"/>
          <w:sz w:val="20"/>
          <w:szCs w:val="20"/>
          <w:lang w:eastAsia="el-GR"/>
        </w:rPr>
        <w:t xml:space="preserve"> </w:t>
      </w:r>
      <w:del w:id="2739" w:author="ΕΥΘΥ" w:date="2018-12-11T11:20:00Z">
        <w:r w:rsidRPr="00E110AE" w:rsidDel="00C14881">
          <w:rPr>
            <w:rFonts w:ascii="Verdana" w:hAnsi="Verdana" w:cs="Courier New"/>
            <w:color w:val="000000"/>
            <w:sz w:val="20"/>
            <w:szCs w:val="20"/>
            <w:lang w:eastAsia="el-GR"/>
          </w:rPr>
          <w:delText>μεγαλύτερο του ποσού</w:delText>
        </w:r>
      </w:del>
      <w:ins w:id="2740" w:author="ΕΥΘΥ" w:date="2018-12-11T11:20:00Z">
        <w:r w:rsidR="00C14881">
          <w:rPr>
            <w:rFonts w:ascii="Verdana" w:hAnsi="Verdana" w:cs="Courier New"/>
            <w:color w:val="000000"/>
            <w:sz w:val="20"/>
            <w:szCs w:val="20"/>
            <w:lang w:eastAsia="el-GR"/>
          </w:rPr>
          <w:t>ανώτερη</w:t>
        </w:r>
      </w:ins>
      <w:r w:rsidRPr="00E110AE">
        <w:rPr>
          <w:rFonts w:ascii="Verdana" w:hAnsi="Verdana" w:cs="Courier New"/>
          <w:color w:val="000000"/>
          <w:sz w:val="20"/>
          <w:szCs w:val="20"/>
          <w:lang w:eastAsia="el-GR"/>
        </w:rPr>
        <w:t xml:space="preserve"> των </w:t>
      </w:r>
      <w:ins w:id="2741" w:author="ΕΥΘΥ" w:date="2018-12-11T11:20:00Z">
        <w:r w:rsidR="00C14881">
          <w:rPr>
            <w:rFonts w:ascii="Verdana" w:hAnsi="Verdana" w:cs="Courier New"/>
            <w:color w:val="000000"/>
            <w:sz w:val="20"/>
            <w:szCs w:val="20"/>
            <w:lang w:eastAsia="el-GR"/>
          </w:rPr>
          <w:t>είκοσι χιλιάδων (</w:t>
        </w:r>
      </w:ins>
      <w:r w:rsidRPr="00E110AE">
        <w:rPr>
          <w:rFonts w:ascii="Verdana" w:hAnsi="Verdana" w:cs="Courier New"/>
          <w:color w:val="000000"/>
          <w:sz w:val="20"/>
          <w:szCs w:val="20"/>
          <w:lang w:eastAsia="el-GR"/>
        </w:rPr>
        <w:t>20.000</w:t>
      </w:r>
      <w:ins w:id="2742" w:author="ΕΥΘΥ" w:date="2018-12-11T11:20:00Z">
        <w:r w:rsidR="00C14881">
          <w:rPr>
            <w:rFonts w:ascii="Verdana" w:hAnsi="Verdana" w:cs="Courier New"/>
            <w:color w:val="000000"/>
            <w:sz w:val="20"/>
            <w:szCs w:val="20"/>
            <w:lang w:eastAsia="el-GR"/>
          </w:rPr>
          <w:t>)</w:t>
        </w:r>
      </w:ins>
      <w:r w:rsidRPr="00E110AE">
        <w:rPr>
          <w:rFonts w:ascii="Verdana" w:hAnsi="Verdana" w:cs="Courier New"/>
          <w:color w:val="000000"/>
          <w:sz w:val="20"/>
          <w:szCs w:val="20"/>
          <w:lang w:eastAsia="el-GR"/>
        </w:rPr>
        <w:t xml:space="preserve"> ευρώ, </w:t>
      </w:r>
      <w:ins w:id="2743" w:author="ΕΥΘΥ" w:date="2018-12-11T11:04:00Z">
        <w:r w:rsidR="004E315B">
          <w:rPr>
            <w:rFonts w:ascii="Verdana" w:hAnsi="Verdana" w:cs="Courier New"/>
            <w:color w:val="000000"/>
            <w:sz w:val="20"/>
            <w:szCs w:val="20"/>
            <w:lang w:eastAsia="el-GR"/>
          </w:rPr>
          <w:t>χωρίς</w:t>
        </w:r>
      </w:ins>
      <w:del w:id="2744" w:author="ΕΥΘΥ" w:date="2018-12-11T11:04:00Z">
        <w:r w:rsidRPr="00E110AE" w:rsidDel="004E315B">
          <w:rPr>
            <w:rFonts w:ascii="Verdana" w:hAnsi="Verdana" w:cs="Courier New"/>
            <w:color w:val="000000"/>
            <w:sz w:val="20"/>
            <w:szCs w:val="20"/>
            <w:lang w:eastAsia="el-GR"/>
          </w:rPr>
          <w:delText>άνευ</w:delText>
        </w:r>
      </w:del>
      <w:r w:rsidRPr="00E110AE">
        <w:rPr>
          <w:rFonts w:ascii="Verdana" w:hAnsi="Verdana" w:cs="Courier New"/>
          <w:color w:val="000000"/>
          <w:sz w:val="20"/>
          <w:szCs w:val="20"/>
          <w:lang w:eastAsia="el-GR"/>
        </w:rPr>
        <w:t xml:space="preserve"> ΦΠΑ και </w:t>
      </w:r>
      <w:ins w:id="2745" w:author="ΕΥΘΥ" w:date="2018-12-11T11:20:00Z">
        <w:r w:rsidR="00C14881">
          <w:rPr>
            <w:rFonts w:ascii="Verdana" w:hAnsi="Verdana" w:cs="Courier New"/>
            <w:color w:val="000000"/>
            <w:sz w:val="20"/>
            <w:szCs w:val="20"/>
            <w:lang w:eastAsia="el-GR"/>
          </w:rPr>
          <w:t xml:space="preserve">ίση </w:t>
        </w:r>
      </w:ins>
      <w:del w:id="2746" w:author="ΕΥΘΥ" w:date="2018-12-11T11:20:00Z">
        <w:r w:rsidRPr="00E110AE" w:rsidDel="00C14881">
          <w:rPr>
            <w:rFonts w:ascii="Verdana" w:hAnsi="Verdana" w:cs="Courier New"/>
            <w:color w:val="000000"/>
            <w:sz w:val="20"/>
            <w:szCs w:val="20"/>
            <w:lang w:eastAsia="el-GR"/>
          </w:rPr>
          <w:delText xml:space="preserve">μικρότερο </w:delText>
        </w:r>
      </w:del>
      <w:del w:id="2747" w:author="ΕΥΘΥ" w:date="2018-12-10T15:33:00Z">
        <w:r w:rsidRPr="0027472D">
          <w:rPr>
            <w:rFonts w:ascii="Verdana" w:hAnsi="Verdana" w:cs="Courier New"/>
            <w:color w:val="000000"/>
            <w:sz w:val="20"/>
            <w:szCs w:val="20"/>
            <w:lang w:eastAsia="el-GR"/>
          </w:rPr>
          <w:delText>του ποσού</w:delText>
        </w:r>
      </w:del>
      <w:ins w:id="2748" w:author="ΕΥΘΥ" w:date="2018-12-10T15:33:00Z">
        <w:r w:rsidR="00B176D3" w:rsidRPr="00E110AE">
          <w:rPr>
            <w:rFonts w:ascii="Verdana" w:hAnsi="Verdana" w:cs="Courier New"/>
            <w:color w:val="000000"/>
            <w:sz w:val="20"/>
            <w:szCs w:val="20"/>
            <w:lang w:eastAsia="el-GR"/>
          </w:rPr>
          <w:t xml:space="preserve">ή </w:t>
        </w:r>
      </w:ins>
      <w:ins w:id="2749" w:author="ΕΥΘΥ" w:date="2018-12-11T11:20:00Z">
        <w:r w:rsidR="00C14881">
          <w:rPr>
            <w:rFonts w:ascii="Verdana" w:hAnsi="Verdana" w:cs="Courier New"/>
            <w:color w:val="000000"/>
            <w:sz w:val="20"/>
            <w:szCs w:val="20"/>
            <w:lang w:eastAsia="el-GR"/>
          </w:rPr>
          <w:t>κατώτερη</w:t>
        </w:r>
      </w:ins>
      <w:r w:rsidRPr="00E110AE">
        <w:rPr>
          <w:rFonts w:ascii="Verdana" w:hAnsi="Verdana" w:cs="Courier New"/>
          <w:color w:val="000000"/>
          <w:sz w:val="20"/>
          <w:szCs w:val="20"/>
          <w:lang w:eastAsia="el-GR"/>
        </w:rPr>
        <w:t xml:space="preserve"> των </w:t>
      </w:r>
      <w:ins w:id="2750" w:author="ΕΥΘΥ" w:date="2018-12-11T11:07:00Z">
        <w:r w:rsidR="00964996" w:rsidRPr="004756B7">
          <w:rPr>
            <w:rFonts w:ascii="Verdana" w:hAnsi="Verdana" w:cs="Courier New"/>
            <w:sz w:val="20"/>
            <w:szCs w:val="20"/>
            <w:lang w:eastAsia="el-GR"/>
          </w:rPr>
          <w:t xml:space="preserve">εξήντα χιλιάδων </w:t>
        </w:r>
        <w:r w:rsidR="00964996">
          <w:rPr>
            <w:rFonts w:ascii="Verdana" w:hAnsi="Verdana" w:cs="Courier New"/>
            <w:sz w:val="20"/>
            <w:szCs w:val="20"/>
            <w:lang w:eastAsia="el-GR"/>
          </w:rPr>
          <w:t>(</w:t>
        </w:r>
      </w:ins>
      <w:r w:rsidRPr="00E110AE">
        <w:rPr>
          <w:rFonts w:ascii="Verdana" w:hAnsi="Verdana" w:cs="Courier New"/>
          <w:color w:val="000000"/>
          <w:sz w:val="20"/>
          <w:szCs w:val="20"/>
          <w:lang w:eastAsia="el-GR"/>
        </w:rPr>
        <w:t>60.000</w:t>
      </w:r>
      <w:ins w:id="2751" w:author="ΕΥΘΥ" w:date="2018-12-11T11:08:00Z">
        <w:r w:rsidR="00964996">
          <w:rPr>
            <w:rFonts w:ascii="Verdana" w:hAnsi="Verdana" w:cs="Courier New"/>
            <w:color w:val="000000"/>
            <w:sz w:val="20"/>
            <w:szCs w:val="20"/>
            <w:lang w:eastAsia="el-GR"/>
          </w:rPr>
          <w:t>)</w:t>
        </w:r>
      </w:ins>
      <w:r w:rsidRPr="00E110AE">
        <w:rPr>
          <w:rFonts w:ascii="Verdana" w:hAnsi="Verdana" w:cs="Courier New"/>
          <w:color w:val="000000"/>
          <w:sz w:val="20"/>
          <w:szCs w:val="20"/>
          <w:lang w:eastAsia="el-GR"/>
        </w:rPr>
        <w:t xml:space="preserve"> ευρώ, </w:t>
      </w:r>
      <w:ins w:id="2752" w:author="ΕΥΘΥ" w:date="2018-12-11T11:04:00Z">
        <w:r w:rsidR="004E315B">
          <w:rPr>
            <w:rFonts w:ascii="Verdana" w:hAnsi="Verdana" w:cs="Courier New"/>
            <w:color w:val="000000"/>
            <w:sz w:val="20"/>
            <w:szCs w:val="20"/>
            <w:lang w:eastAsia="el-GR"/>
          </w:rPr>
          <w:t>χωρίς</w:t>
        </w:r>
      </w:ins>
      <w:del w:id="2753" w:author="ΕΥΘΥ" w:date="2018-12-11T11:04:00Z">
        <w:r w:rsidRPr="00E110AE" w:rsidDel="004E315B">
          <w:rPr>
            <w:rFonts w:ascii="Verdana" w:hAnsi="Verdana" w:cs="Courier New"/>
            <w:color w:val="000000"/>
            <w:sz w:val="20"/>
            <w:szCs w:val="20"/>
            <w:lang w:eastAsia="el-GR"/>
          </w:rPr>
          <w:delText>άνευ</w:delText>
        </w:r>
      </w:del>
      <w:r w:rsidRPr="00E110AE">
        <w:rPr>
          <w:rFonts w:ascii="Verdana" w:hAnsi="Verdana" w:cs="Courier New"/>
          <w:color w:val="000000"/>
          <w:sz w:val="20"/>
          <w:szCs w:val="20"/>
          <w:lang w:eastAsia="el-GR"/>
        </w:rPr>
        <w:t xml:space="preserve"> ΦΠΑ. Η μεθοδολογία αυτή </w:t>
      </w:r>
      <w:r w:rsidRPr="00731A6B">
        <w:rPr>
          <w:rFonts w:ascii="Verdana" w:hAnsi="Verdana" w:cs="Courier New"/>
          <w:color w:val="000000"/>
          <w:sz w:val="20"/>
          <w:szCs w:val="20"/>
          <w:lang w:eastAsia="el-GR"/>
        </w:rPr>
        <w:t>καθώς και λεπτομέρειες εφαρμογής της καθορίζονται σε συνεργασία με την Εθνική Αρχή Συντονισμού</w:t>
      </w:r>
      <w:del w:id="2754" w:author="ΕΥΘΥ" w:date="2018-12-10T15:33:00Z">
        <w:r w:rsidRPr="0027472D">
          <w:rPr>
            <w:rFonts w:ascii="Verdana" w:hAnsi="Verdana" w:cs="Courier New"/>
            <w:color w:val="000000"/>
            <w:sz w:val="20"/>
            <w:szCs w:val="20"/>
            <w:lang w:eastAsia="el-GR"/>
          </w:rPr>
          <w:delText xml:space="preserve"> με όμοια απόφαση.</w:delText>
        </w:r>
      </w:del>
      <w:ins w:id="2755" w:author="ΕΥΘΥ" w:date="2018-12-10T15:33:00Z">
        <w:r w:rsidR="000D3F7F" w:rsidRPr="00731A6B">
          <w:rPr>
            <w:rFonts w:ascii="Verdana" w:hAnsi="Verdana" w:cs="Courier New"/>
            <w:color w:val="000000"/>
            <w:sz w:val="20"/>
            <w:szCs w:val="20"/>
            <w:lang w:eastAsia="el-GR"/>
          </w:rPr>
          <w:t>.</w:t>
        </w:r>
      </w:ins>
      <w:r w:rsidRPr="00731A6B">
        <w:rPr>
          <w:rFonts w:ascii="Verdana" w:hAnsi="Verdana" w:cs="Courier New"/>
          <w:color w:val="000000"/>
          <w:sz w:val="20"/>
          <w:szCs w:val="20"/>
          <w:lang w:eastAsia="el-GR"/>
        </w:rPr>
        <w:t xml:space="preserve"> </w:t>
      </w:r>
    </w:p>
    <w:p w14:paraId="1A31874E" w14:textId="77777777" w:rsidR="001344DB" w:rsidRDefault="0027472D" w:rsidP="00475F94">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4. </w:t>
      </w:r>
      <w:r w:rsidR="00475F94"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 xml:space="preserve">Ο έλεγχος διενεργείται κατά την υποβολή της πρώτης δήλωσης δαπάνης ενός υποέργου, για διαδικασίες ανάθεσης συμβάσεων που δεν ελέχθησαν κατά τα προηγούμενα στάδια λόγω του προϋπολογισμού τους ή λόγω εφαρμογής εγκεκριμένης μεθόδου εκτίμησης επικινδυνότητας. </w:t>
      </w:r>
      <w:ins w:id="2756" w:author="ΕΥΘΥ" w:date="2018-12-10T15:33:00Z">
        <w:r w:rsidR="000D3F7F">
          <w:rPr>
            <w:rFonts w:ascii="Verdana" w:hAnsi="Verdana" w:cs="Courier New"/>
            <w:color w:val="000000"/>
            <w:sz w:val="20"/>
            <w:szCs w:val="20"/>
            <w:lang w:eastAsia="el-GR"/>
          </w:rPr>
          <w:t xml:space="preserve">Για την περίπτωση </w:t>
        </w:r>
        <w:r w:rsidR="00935EB0">
          <w:rPr>
            <w:rFonts w:ascii="Verdana" w:hAnsi="Verdana" w:cs="Courier New"/>
            <w:color w:val="000000"/>
            <w:sz w:val="20"/>
            <w:szCs w:val="20"/>
            <w:lang w:eastAsia="el-GR"/>
          </w:rPr>
          <w:t>πράξεων/υποέργων με πολλές συμβάσεις, ο</w:t>
        </w:r>
        <w:r w:rsidR="000D3F7F">
          <w:rPr>
            <w:rFonts w:ascii="Verdana" w:hAnsi="Verdana" w:cs="Courier New"/>
            <w:color w:val="000000"/>
            <w:sz w:val="20"/>
            <w:szCs w:val="20"/>
            <w:lang w:eastAsia="el-GR"/>
          </w:rPr>
          <w:t>ι έλεγχοι</w:t>
        </w:r>
        <w:r w:rsidR="0042167B">
          <w:rPr>
            <w:rFonts w:ascii="Verdana" w:hAnsi="Verdana" w:cs="Courier New"/>
            <w:color w:val="000000"/>
            <w:sz w:val="20"/>
            <w:szCs w:val="20"/>
            <w:lang w:eastAsia="el-GR"/>
          </w:rPr>
          <w:t xml:space="preserve"> του </w:t>
        </w:r>
        <w:r w:rsidR="00AA54A9">
          <w:rPr>
            <w:rFonts w:ascii="Verdana" w:hAnsi="Verdana" w:cs="Courier New"/>
            <w:color w:val="000000"/>
            <w:sz w:val="20"/>
            <w:szCs w:val="20"/>
            <w:lang w:eastAsia="el-GR"/>
          </w:rPr>
          <w:t>προηγούμενου</w:t>
        </w:r>
        <w:r w:rsidR="0042167B">
          <w:rPr>
            <w:rFonts w:ascii="Verdana" w:hAnsi="Verdana" w:cs="Courier New"/>
            <w:color w:val="000000"/>
            <w:sz w:val="20"/>
            <w:szCs w:val="20"/>
            <w:lang w:eastAsia="el-GR"/>
          </w:rPr>
          <w:t xml:space="preserve"> εδαφίου</w:t>
        </w:r>
        <w:r w:rsidR="0042167B" w:rsidRPr="0027472D">
          <w:rPr>
            <w:rFonts w:ascii="Verdana" w:hAnsi="Verdana" w:cs="Courier New"/>
            <w:color w:val="000000"/>
            <w:sz w:val="20"/>
            <w:szCs w:val="20"/>
            <w:lang w:eastAsia="el-GR"/>
          </w:rPr>
          <w:t xml:space="preserve">, </w:t>
        </w:r>
        <w:r w:rsidR="000D3F7F">
          <w:rPr>
            <w:rFonts w:ascii="Verdana" w:hAnsi="Verdana" w:cs="Courier New"/>
            <w:color w:val="000000"/>
            <w:sz w:val="20"/>
            <w:szCs w:val="20"/>
            <w:lang w:eastAsia="el-GR"/>
          </w:rPr>
          <w:t xml:space="preserve">δύναται να </w:t>
        </w:r>
        <w:r w:rsidR="00935EB0">
          <w:rPr>
            <w:rFonts w:ascii="Verdana" w:hAnsi="Verdana" w:cs="Courier New"/>
            <w:color w:val="000000"/>
            <w:sz w:val="20"/>
            <w:szCs w:val="20"/>
            <w:lang w:eastAsia="el-GR"/>
          </w:rPr>
          <w:t>περιορίζονται σε δείγμα συμβάσεων</w:t>
        </w:r>
        <w:r w:rsidR="00AA54A9">
          <w:rPr>
            <w:rFonts w:ascii="Verdana" w:hAnsi="Verdana" w:cs="Courier New"/>
            <w:color w:val="000000"/>
            <w:sz w:val="20"/>
            <w:szCs w:val="20"/>
            <w:lang w:eastAsia="el-GR"/>
          </w:rPr>
          <w:t>,</w:t>
        </w:r>
        <w:r w:rsidR="00935EB0">
          <w:rPr>
            <w:rFonts w:ascii="Verdana" w:hAnsi="Verdana" w:cs="Courier New"/>
            <w:color w:val="000000"/>
            <w:sz w:val="20"/>
            <w:szCs w:val="20"/>
            <w:lang w:eastAsia="el-GR"/>
          </w:rPr>
          <w:t xml:space="preserve"> το οποίο επιλέγεται από τη ΔΑ/ΕΦ</w:t>
        </w:r>
        <w:r w:rsidR="000D3F7F">
          <w:rPr>
            <w:rFonts w:ascii="Verdana" w:hAnsi="Verdana" w:cs="Courier New"/>
            <w:color w:val="000000"/>
            <w:sz w:val="20"/>
            <w:szCs w:val="20"/>
            <w:lang w:eastAsia="el-GR"/>
          </w:rPr>
          <w:t xml:space="preserve"> </w:t>
        </w:r>
        <w:r w:rsidR="00935EB0">
          <w:rPr>
            <w:rFonts w:ascii="Verdana" w:hAnsi="Verdana" w:cs="Courier New"/>
            <w:color w:val="000000"/>
            <w:sz w:val="20"/>
            <w:szCs w:val="20"/>
            <w:lang w:eastAsia="el-GR"/>
          </w:rPr>
          <w:t>λαμβάνοντας υπόψη</w:t>
        </w:r>
        <w:r w:rsidR="00731A6B">
          <w:rPr>
            <w:rFonts w:ascii="Verdana" w:hAnsi="Verdana" w:cs="Courier New"/>
            <w:color w:val="000000"/>
            <w:sz w:val="20"/>
            <w:szCs w:val="20"/>
            <w:lang w:eastAsia="el-GR"/>
          </w:rPr>
          <w:t xml:space="preserve">, </w:t>
        </w:r>
        <w:r w:rsidR="00935EB0">
          <w:rPr>
            <w:rFonts w:ascii="Verdana" w:hAnsi="Verdana" w:cs="Courier New"/>
            <w:color w:val="000000"/>
            <w:sz w:val="20"/>
            <w:szCs w:val="20"/>
            <w:lang w:eastAsia="el-GR"/>
          </w:rPr>
          <w:t>τον αριθμό</w:t>
        </w:r>
        <w:r w:rsidR="00731A6B" w:rsidRPr="00731A6B">
          <w:rPr>
            <w:rFonts w:ascii="Verdana" w:hAnsi="Verdana" w:cs="Courier New"/>
            <w:color w:val="000000"/>
            <w:sz w:val="20"/>
            <w:szCs w:val="20"/>
            <w:lang w:eastAsia="el-GR"/>
          </w:rPr>
          <w:t>,</w:t>
        </w:r>
        <w:r w:rsidR="00935EB0">
          <w:rPr>
            <w:rFonts w:ascii="Verdana" w:hAnsi="Verdana" w:cs="Courier New"/>
            <w:color w:val="000000"/>
            <w:sz w:val="20"/>
            <w:szCs w:val="20"/>
            <w:lang w:eastAsia="el-GR"/>
          </w:rPr>
          <w:t xml:space="preserve"> το είδος </w:t>
        </w:r>
        <w:r w:rsidR="00731A6B">
          <w:rPr>
            <w:rFonts w:ascii="Verdana" w:hAnsi="Verdana" w:cs="Courier New"/>
            <w:color w:val="000000"/>
            <w:sz w:val="20"/>
            <w:szCs w:val="20"/>
            <w:lang w:eastAsia="el-GR"/>
          </w:rPr>
          <w:t xml:space="preserve">και τον προϋπολογισμό </w:t>
        </w:r>
        <w:r w:rsidR="00935EB0">
          <w:rPr>
            <w:rFonts w:ascii="Verdana" w:hAnsi="Verdana" w:cs="Courier New"/>
            <w:color w:val="000000"/>
            <w:sz w:val="20"/>
            <w:szCs w:val="20"/>
            <w:lang w:eastAsia="el-GR"/>
          </w:rPr>
          <w:t>των επιμέρους συμβάσεων</w:t>
        </w:r>
        <w:r w:rsidR="00AA54A9">
          <w:rPr>
            <w:rFonts w:ascii="Verdana" w:hAnsi="Verdana" w:cs="Courier New"/>
            <w:color w:val="000000"/>
            <w:sz w:val="20"/>
            <w:szCs w:val="20"/>
            <w:lang w:eastAsia="el-GR"/>
          </w:rPr>
          <w:t xml:space="preserve"> της πράξης/υποέργου</w:t>
        </w:r>
        <w:r w:rsidR="00731A6B">
          <w:rPr>
            <w:rFonts w:ascii="Verdana" w:hAnsi="Verdana" w:cs="Courier New"/>
            <w:color w:val="000000"/>
            <w:sz w:val="20"/>
            <w:szCs w:val="20"/>
            <w:lang w:eastAsia="el-GR"/>
          </w:rPr>
          <w:t>.</w:t>
        </w:r>
        <w:r w:rsidR="00935EB0">
          <w:rPr>
            <w:rFonts w:ascii="Verdana" w:hAnsi="Verdana" w:cs="Courier New"/>
            <w:color w:val="000000"/>
            <w:sz w:val="20"/>
            <w:szCs w:val="20"/>
            <w:lang w:eastAsia="el-GR"/>
          </w:rPr>
          <w:t xml:space="preserve"> </w:t>
        </w:r>
      </w:ins>
    </w:p>
    <w:p w14:paraId="79207122" w14:textId="77777777" w:rsidR="00F93E34" w:rsidRPr="004756B7" w:rsidRDefault="0027472D" w:rsidP="00204E99">
      <w:pPr>
        <w:ind w:left="426" w:right="-58" w:hanging="426"/>
        <w:jc w:val="both"/>
        <w:rPr>
          <w:ins w:id="2757" w:author="ΕΥΘΥ" w:date="2018-12-10T15:33:00Z"/>
          <w:rFonts w:ascii="Verdana" w:hAnsi="Verdana" w:cs="Courier New"/>
          <w:sz w:val="20"/>
          <w:szCs w:val="20"/>
          <w:lang w:eastAsia="el-GR"/>
        </w:rPr>
      </w:pPr>
      <w:r w:rsidRPr="004756B7">
        <w:rPr>
          <w:rFonts w:ascii="Verdana" w:hAnsi="Verdana" w:cs="Courier New"/>
          <w:sz w:val="20"/>
          <w:szCs w:val="20"/>
          <w:lang w:eastAsia="el-GR"/>
        </w:rPr>
        <w:t xml:space="preserve">5. </w:t>
      </w:r>
      <w:ins w:id="2758" w:author="ΕΥΘΥ" w:date="2018-12-10T15:33:00Z">
        <w:r w:rsidR="00475F94" w:rsidRPr="004756B7">
          <w:rPr>
            <w:rFonts w:ascii="Verdana" w:hAnsi="Verdana" w:cs="Courier New"/>
            <w:sz w:val="20"/>
            <w:szCs w:val="20"/>
            <w:lang w:eastAsia="el-GR"/>
          </w:rPr>
          <w:tab/>
        </w:r>
        <w:r w:rsidR="00F93E34" w:rsidRPr="004756B7">
          <w:rPr>
            <w:rFonts w:ascii="Verdana" w:hAnsi="Verdana" w:cs="Courier New"/>
            <w:sz w:val="20"/>
            <w:szCs w:val="20"/>
            <w:lang w:eastAsia="el-GR"/>
          </w:rPr>
          <w:t xml:space="preserve">Σε περίπτωση τροποποίησης της σύμβασης </w:t>
        </w:r>
      </w:ins>
      <w:r w:rsidR="00F93E34" w:rsidRPr="004756B7">
        <w:rPr>
          <w:rFonts w:ascii="Verdana" w:hAnsi="Verdana" w:cs="Courier New"/>
          <w:sz w:val="20"/>
          <w:szCs w:val="20"/>
          <w:lang w:eastAsia="el-GR"/>
        </w:rPr>
        <w:t>ο έλεγχος διενεργείται</w:t>
      </w:r>
      <w:ins w:id="2759" w:author="ΕΥΘΥ" w:date="2018-12-10T15:33:00Z">
        <w:r w:rsidR="00F93E34" w:rsidRPr="004756B7">
          <w:rPr>
            <w:rFonts w:ascii="Verdana" w:hAnsi="Verdana" w:cs="Courier New"/>
            <w:sz w:val="20"/>
            <w:szCs w:val="20"/>
            <w:lang w:eastAsia="el-GR"/>
          </w:rPr>
          <w:t>:</w:t>
        </w:r>
      </w:ins>
    </w:p>
    <w:p w14:paraId="6CA10F39" w14:textId="77777777" w:rsidR="00F93E34" w:rsidRPr="004756B7" w:rsidRDefault="00204E99" w:rsidP="00204E99">
      <w:pPr>
        <w:spacing w:after="0"/>
        <w:ind w:left="425"/>
        <w:jc w:val="both"/>
        <w:rPr>
          <w:ins w:id="2760" w:author="ΕΥΘΥ" w:date="2018-12-10T15:33:00Z"/>
          <w:rFonts w:ascii="Verdana" w:hAnsi="Verdana" w:cs="Courier New"/>
          <w:sz w:val="20"/>
          <w:szCs w:val="20"/>
          <w:lang w:eastAsia="el-GR"/>
        </w:rPr>
      </w:pPr>
      <w:proofErr w:type="spellStart"/>
      <w:ins w:id="2761" w:author="ΕΥΘΥ" w:date="2018-12-10T15:33:00Z">
        <w:r w:rsidRPr="004756B7">
          <w:rPr>
            <w:rFonts w:ascii="Verdana" w:hAnsi="Verdana" w:cs="Courier New"/>
            <w:sz w:val="20"/>
            <w:szCs w:val="20"/>
            <w:lang w:val="en-US" w:eastAsia="el-GR"/>
          </w:rPr>
          <w:t>i</w:t>
        </w:r>
        <w:proofErr w:type="spellEnd"/>
        <w:r w:rsidR="00F93E34" w:rsidRPr="004756B7">
          <w:rPr>
            <w:rFonts w:ascii="Verdana" w:hAnsi="Verdana" w:cs="Courier New"/>
            <w:sz w:val="20"/>
            <w:szCs w:val="20"/>
            <w:lang w:eastAsia="el-GR"/>
          </w:rPr>
          <w:t xml:space="preserve">) </w:t>
        </w:r>
        <w:proofErr w:type="gramStart"/>
        <w:r w:rsidR="00F93E34" w:rsidRPr="004756B7">
          <w:rPr>
            <w:rFonts w:ascii="Verdana" w:hAnsi="Verdana" w:cs="Courier New"/>
            <w:sz w:val="20"/>
            <w:szCs w:val="20"/>
            <w:lang w:eastAsia="el-GR"/>
          </w:rPr>
          <w:t>για</w:t>
        </w:r>
        <w:proofErr w:type="gramEnd"/>
        <w:r w:rsidR="00F93E34" w:rsidRPr="004756B7">
          <w:rPr>
            <w:rFonts w:ascii="Verdana" w:hAnsi="Verdana" w:cs="Courier New"/>
            <w:sz w:val="20"/>
            <w:szCs w:val="20"/>
            <w:lang w:eastAsia="el-GR"/>
          </w:rPr>
          <w:t xml:space="preserve"> συμβάσεις:</w:t>
        </w:r>
      </w:ins>
    </w:p>
    <w:p w14:paraId="79D1F0DE" w14:textId="60BB61BA" w:rsidR="00F93E34" w:rsidRPr="004756B7" w:rsidRDefault="00F93E34" w:rsidP="00204E99">
      <w:pPr>
        <w:spacing w:after="0"/>
        <w:ind w:left="1134" w:hanging="425"/>
        <w:jc w:val="both"/>
        <w:rPr>
          <w:ins w:id="2762" w:author="ΕΥΘΥ" w:date="2018-12-10T15:33:00Z"/>
          <w:rFonts w:ascii="Verdana" w:hAnsi="Verdana" w:cs="Courier New"/>
          <w:sz w:val="20"/>
          <w:szCs w:val="20"/>
          <w:lang w:eastAsia="el-GR"/>
        </w:rPr>
      </w:pPr>
      <w:ins w:id="2763" w:author="ΕΥΘΥ" w:date="2018-12-10T15:33:00Z">
        <w:r w:rsidRPr="004756B7">
          <w:rPr>
            <w:rFonts w:ascii="Verdana" w:hAnsi="Verdana" w:cs="Courier New"/>
            <w:sz w:val="20"/>
            <w:szCs w:val="20"/>
            <w:lang w:eastAsia="el-GR"/>
          </w:rPr>
          <w:t xml:space="preserve">α) </w:t>
        </w:r>
        <w:r w:rsidR="00204E99" w:rsidRPr="004756B7">
          <w:rPr>
            <w:rFonts w:ascii="Verdana" w:hAnsi="Verdana" w:cs="Courier New"/>
            <w:sz w:val="20"/>
            <w:szCs w:val="20"/>
            <w:lang w:eastAsia="el-GR"/>
          </w:rPr>
          <w:tab/>
        </w:r>
        <w:r w:rsidRPr="004756B7">
          <w:rPr>
            <w:rFonts w:ascii="Verdana" w:hAnsi="Verdana" w:cs="Courier New"/>
            <w:sz w:val="20"/>
            <w:szCs w:val="20"/>
            <w:lang w:eastAsia="el-GR"/>
          </w:rPr>
          <w:t>προμηθειών ή υπηρεσιών με εκτιμώμενη αξία ανώτερη των εξήντα χιλιάδων (60.000) ευρώ</w:t>
        </w:r>
      </w:ins>
      <w:ins w:id="2764" w:author="ΕΥΘΥ" w:date="2018-12-11T11:21:00Z">
        <w:r w:rsidR="00C14881">
          <w:rPr>
            <w:rFonts w:ascii="Verdana" w:hAnsi="Verdana" w:cs="Courier New"/>
            <w:sz w:val="20"/>
            <w:szCs w:val="20"/>
            <w:lang w:eastAsia="el-GR"/>
          </w:rPr>
          <w:t>,</w:t>
        </w:r>
      </w:ins>
      <w:ins w:id="2765" w:author="ΕΥΘΥ" w:date="2018-12-10T15:33:00Z">
        <w:r w:rsidRPr="004756B7">
          <w:rPr>
            <w:rFonts w:ascii="Verdana" w:hAnsi="Verdana" w:cs="Courier New"/>
            <w:sz w:val="20"/>
            <w:szCs w:val="20"/>
            <w:lang w:eastAsia="el-GR"/>
          </w:rPr>
          <w:t xml:space="preserve"> </w:t>
        </w:r>
      </w:ins>
      <w:ins w:id="2766" w:author="ΕΥΘΥ" w:date="2018-12-11T11:04:00Z">
        <w:r w:rsidR="004E315B">
          <w:rPr>
            <w:rFonts w:ascii="Verdana" w:hAnsi="Verdana" w:cs="Courier New"/>
            <w:color w:val="000000"/>
            <w:sz w:val="20"/>
            <w:szCs w:val="20"/>
            <w:lang w:eastAsia="el-GR"/>
          </w:rPr>
          <w:t>χωρίς</w:t>
        </w:r>
        <w:r w:rsidR="004E315B" w:rsidRPr="004756B7">
          <w:rPr>
            <w:rFonts w:ascii="Verdana" w:hAnsi="Verdana" w:cs="Courier New"/>
            <w:sz w:val="20"/>
            <w:szCs w:val="20"/>
            <w:lang w:eastAsia="el-GR"/>
          </w:rPr>
          <w:t xml:space="preserve"> </w:t>
        </w:r>
      </w:ins>
      <w:ins w:id="2767" w:author="ΕΥΘΥ" w:date="2018-12-10T15:33:00Z">
        <w:r w:rsidRPr="004756B7">
          <w:rPr>
            <w:rFonts w:ascii="Verdana" w:hAnsi="Verdana" w:cs="Courier New"/>
            <w:sz w:val="20"/>
            <w:szCs w:val="20"/>
            <w:lang w:eastAsia="el-GR"/>
          </w:rPr>
          <w:t xml:space="preserve">ΦΠΑ και </w:t>
        </w:r>
      </w:ins>
    </w:p>
    <w:p w14:paraId="06127BE6" w14:textId="0FA10792" w:rsidR="00F93E34" w:rsidRPr="004756B7" w:rsidRDefault="00F93E34" w:rsidP="00204E99">
      <w:pPr>
        <w:spacing w:after="0"/>
        <w:ind w:left="1134" w:hanging="425"/>
        <w:jc w:val="both"/>
        <w:rPr>
          <w:ins w:id="2768" w:author="ΕΥΘΥ" w:date="2018-12-10T15:33:00Z"/>
          <w:rFonts w:ascii="Verdana" w:hAnsi="Verdana" w:cs="Courier New"/>
          <w:sz w:val="20"/>
          <w:szCs w:val="20"/>
          <w:lang w:eastAsia="el-GR"/>
        </w:rPr>
      </w:pPr>
      <w:ins w:id="2769" w:author="ΕΥΘΥ" w:date="2018-12-10T15:33:00Z">
        <w:r w:rsidRPr="004756B7">
          <w:rPr>
            <w:rFonts w:ascii="Verdana" w:hAnsi="Verdana" w:cs="Courier New"/>
            <w:sz w:val="20"/>
            <w:szCs w:val="20"/>
            <w:lang w:eastAsia="el-GR"/>
          </w:rPr>
          <w:t xml:space="preserve">β) </w:t>
        </w:r>
        <w:r w:rsidR="00204E99" w:rsidRPr="004756B7">
          <w:rPr>
            <w:rFonts w:ascii="Verdana" w:hAnsi="Verdana" w:cs="Courier New"/>
            <w:sz w:val="20"/>
            <w:szCs w:val="20"/>
            <w:lang w:eastAsia="el-GR"/>
          </w:rPr>
          <w:tab/>
        </w:r>
        <w:r w:rsidRPr="004756B7">
          <w:rPr>
            <w:rFonts w:ascii="Verdana" w:hAnsi="Verdana" w:cs="Courier New"/>
            <w:sz w:val="20"/>
            <w:szCs w:val="20"/>
            <w:lang w:eastAsia="el-GR"/>
          </w:rPr>
          <w:t>έργων με εκτιμώμενη αξία ανώτερη του ενός εκατομμυρίου (1.000.000) ευρώ</w:t>
        </w:r>
      </w:ins>
      <w:ins w:id="2770" w:author="ΕΥΘΥ" w:date="2018-12-11T11:21:00Z">
        <w:r w:rsidR="00C14881">
          <w:rPr>
            <w:rFonts w:ascii="Verdana" w:hAnsi="Verdana" w:cs="Courier New"/>
            <w:sz w:val="20"/>
            <w:szCs w:val="20"/>
            <w:lang w:eastAsia="el-GR"/>
          </w:rPr>
          <w:t>,</w:t>
        </w:r>
      </w:ins>
      <w:ins w:id="2771" w:author="ΕΥΘΥ" w:date="2018-12-10T15:33:00Z">
        <w:r w:rsidRPr="004756B7">
          <w:rPr>
            <w:rFonts w:ascii="Verdana" w:hAnsi="Verdana" w:cs="Courier New"/>
            <w:sz w:val="20"/>
            <w:szCs w:val="20"/>
            <w:lang w:eastAsia="el-GR"/>
          </w:rPr>
          <w:t xml:space="preserve"> </w:t>
        </w:r>
      </w:ins>
      <w:ins w:id="2772" w:author="ΕΥΘΥ" w:date="2018-12-11T11:05:00Z">
        <w:r w:rsidR="004E315B">
          <w:rPr>
            <w:rFonts w:ascii="Verdana" w:hAnsi="Verdana" w:cs="Courier New"/>
            <w:color w:val="000000"/>
            <w:sz w:val="20"/>
            <w:szCs w:val="20"/>
            <w:lang w:eastAsia="el-GR"/>
          </w:rPr>
          <w:t>χωρίς</w:t>
        </w:r>
      </w:ins>
      <w:ins w:id="2773" w:author="ΕΥΘΥ" w:date="2018-12-10T15:33:00Z">
        <w:r w:rsidRPr="004756B7">
          <w:rPr>
            <w:rFonts w:ascii="Verdana" w:hAnsi="Verdana" w:cs="Courier New"/>
            <w:sz w:val="20"/>
            <w:szCs w:val="20"/>
            <w:lang w:eastAsia="el-GR"/>
          </w:rPr>
          <w:t xml:space="preserve"> ΦΠΑ</w:t>
        </w:r>
        <w:r w:rsidR="00204E99" w:rsidRPr="004756B7">
          <w:rPr>
            <w:rFonts w:ascii="Verdana" w:hAnsi="Verdana" w:cs="Courier New"/>
            <w:sz w:val="20"/>
            <w:szCs w:val="20"/>
            <w:lang w:eastAsia="el-GR"/>
          </w:rPr>
          <w:t>,</w:t>
        </w:r>
      </w:ins>
    </w:p>
    <w:p w14:paraId="0E27D4CA" w14:textId="77777777" w:rsidR="00F93E34" w:rsidRPr="004756B7" w:rsidRDefault="00F93E34" w:rsidP="00C14881">
      <w:pPr>
        <w:tabs>
          <w:tab w:val="left" w:pos="-567"/>
        </w:tabs>
        <w:ind w:left="709"/>
        <w:jc w:val="both"/>
        <w:rPr>
          <w:ins w:id="2774" w:author="ΕΥΘΥ" w:date="2018-12-10T15:33:00Z"/>
          <w:rFonts w:ascii="Verdana" w:hAnsi="Verdana" w:cs="Courier New"/>
          <w:sz w:val="20"/>
          <w:szCs w:val="20"/>
          <w:lang w:eastAsia="el-GR"/>
        </w:rPr>
      </w:pPr>
      <w:ins w:id="2775" w:author="ΕΥΘΥ" w:date="2018-12-10T15:33:00Z">
        <w:r w:rsidRPr="004756B7">
          <w:rPr>
            <w:rFonts w:ascii="Verdana" w:hAnsi="Verdana" w:cs="Courier New"/>
            <w:sz w:val="20"/>
            <w:szCs w:val="20"/>
            <w:lang w:eastAsia="el-GR"/>
          </w:rPr>
          <w:t xml:space="preserve">πριν την υπογραφή της τροποποίησης και </w:t>
        </w:r>
      </w:ins>
    </w:p>
    <w:p w14:paraId="291AFFA2" w14:textId="77777777" w:rsidR="00F93E34" w:rsidRPr="004756B7" w:rsidRDefault="00204E99" w:rsidP="00204E99">
      <w:pPr>
        <w:spacing w:after="0"/>
        <w:ind w:left="425"/>
        <w:jc w:val="both"/>
        <w:rPr>
          <w:ins w:id="2776" w:author="ΕΥΘΥ" w:date="2018-12-10T15:33:00Z"/>
          <w:rFonts w:ascii="Verdana" w:hAnsi="Verdana" w:cs="Courier New"/>
          <w:sz w:val="20"/>
          <w:szCs w:val="20"/>
          <w:lang w:eastAsia="el-GR"/>
        </w:rPr>
      </w:pPr>
      <w:ins w:id="2777" w:author="ΕΥΘΥ" w:date="2018-12-10T15:33:00Z">
        <w:r w:rsidRPr="004756B7">
          <w:rPr>
            <w:rFonts w:ascii="Verdana" w:hAnsi="Verdana" w:cs="Courier New"/>
            <w:sz w:val="20"/>
            <w:szCs w:val="20"/>
            <w:lang w:val="en-US" w:eastAsia="el-GR"/>
          </w:rPr>
          <w:t>ii</w:t>
        </w:r>
        <w:r w:rsidR="00F93E34" w:rsidRPr="004756B7">
          <w:rPr>
            <w:rFonts w:ascii="Verdana" w:hAnsi="Verdana" w:cs="Courier New"/>
            <w:sz w:val="20"/>
            <w:szCs w:val="20"/>
            <w:lang w:eastAsia="el-GR"/>
          </w:rPr>
          <w:t xml:space="preserve">) </w:t>
        </w:r>
        <w:proofErr w:type="gramStart"/>
        <w:r w:rsidR="00F93E34" w:rsidRPr="004756B7">
          <w:rPr>
            <w:rFonts w:ascii="Verdana" w:hAnsi="Verdana" w:cs="Courier New"/>
            <w:sz w:val="20"/>
            <w:szCs w:val="20"/>
            <w:lang w:eastAsia="el-GR"/>
          </w:rPr>
          <w:t>στις</w:t>
        </w:r>
        <w:proofErr w:type="gramEnd"/>
        <w:r w:rsidR="00F93E34" w:rsidRPr="004756B7">
          <w:rPr>
            <w:rFonts w:ascii="Verdana" w:hAnsi="Verdana" w:cs="Courier New"/>
            <w:sz w:val="20"/>
            <w:szCs w:val="20"/>
            <w:lang w:eastAsia="el-GR"/>
          </w:rPr>
          <w:t xml:space="preserve"> λοιπές συμβάσεις ήτοι:</w:t>
        </w:r>
      </w:ins>
    </w:p>
    <w:p w14:paraId="0BCDB0D0" w14:textId="1C4EF5C8" w:rsidR="00F93E34" w:rsidRPr="004756B7" w:rsidRDefault="00F93E34" w:rsidP="00204E99">
      <w:pPr>
        <w:spacing w:after="0"/>
        <w:ind w:left="1134" w:hanging="425"/>
        <w:jc w:val="both"/>
        <w:rPr>
          <w:ins w:id="2778" w:author="ΕΥΘΥ" w:date="2018-12-10T15:33:00Z"/>
          <w:rFonts w:ascii="Verdana" w:hAnsi="Verdana" w:cs="Courier New"/>
          <w:sz w:val="20"/>
          <w:szCs w:val="20"/>
          <w:lang w:eastAsia="el-GR"/>
        </w:rPr>
      </w:pPr>
      <w:ins w:id="2779" w:author="ΕΥΘΥ" w:date="2018-12-10T15:33:00Z">
        <w:r w:rsidRPr="004756B7">
          <w:rPr>
            <w:rFonts w:ascii="Verdana" w:hAnsi="Verdana" w:cs="Courier New"/>
            <w:sz w:val="20"/>
            <w:szCs w:val="20"/>
            <w:lang w:eastAsia="el-GR"/>
          </w:rPr>
          <w:t xml:space="preserve">α) </w:t>
        </w:r>
        <w:r w:rsidR="00204E99" w:rsidRPr="004756B7">
          <w:rPr>
            <w:rFonts w:ascii="Verdana" w:hAnsi="Verdana" w:cs="Courier New"/>
            <w:sz w:val="20"/>
            <w:szCs w:val="20"/>
            <w:lang w:eastAsia="el-GR"/>
          </w:rPr>
          <w:tab/>
        </w:r>
        <w:r w:rsidRPr="004756B7">
          <w:rPr>
            <w:rFonts w:ascii="Verdana" w:hAnsi="Verdana" w:cs="Courier New"/>
            <w:sz w:val="20"/>
            <w:szCs w:val="20"/>
            <w:lang w:eastAsia="el-GR"/>
          </w:rPr>
          <w:t xml:space="preserve">προμηθειών ή υπηρεσιών με εκτιμώμενη αξία </w:t>
        </w:r>
        <w:r w:rsidR="00E71AA6">
          <w:rPr>
            <w:rFonts w:ascii="Verdana" w:hAnsi="Verdana" w:cs="Courier New"/>
            <w:sz w:val="20"/>
            <w:szCs w:val="20"/>
            <w:lang w:eastAsia="el-GR"/>
          </w:rPr>
          <w:t xml:space="preserve">ίση </w:t>
        </w:r>
      </w:ins>
      <w:ins w:id="2780" w:author="ΕΥΘΥ" w:date="2018-12-11T11:23:00Z">
        <w:r w:rsidR="00C14881">
          <w:rPr>
            <w:rFonts w:ascii="Verdana" w:hAnsi="Verdana" w:cs="Courier New"/>
            <w:sz w:val="20"/>
            <w:szCs w:val="20"/>
            <w:lang w:eastAsia="el-GR"/>
          </w:rPr>
          <w:t>ή</w:t>
        </w:r>
        <w:r w:rsidR="00C14881" w:rsidRPr="004756B7">
          <w:rPr>
            <w:rFonts w:ascii="Verdana" w:hAnsi="Verdana" w:cs="Courier New"/>
            <w:sz w:val="20"/>
            <w:szCs w:val="20"/>
            <w:lang w:eastAsia="el-GR"/>
          </w:rPr>
          <w:t xml:space="preserve"> κατώτερη </w:t>
        </w:r>
      </w:ins>
      <w:ins w:id="2781" w:author="ΕΥΘΥ" w:date="2018-12-10T15:33:00Z">
        <w:r w:rsidRPr="004756B7">
          <w:rPr>
            <w:rFonts w:ascii="Verdana" w:hAnsi="Verdana" w:cs="Courier New"/>
            <w:sz w:val="20"/>
            <w:szCs w:val="20"/>
            <w:lang w:eastAsia="el-GR"/>
          </w:rPr>
          <w:t>των εξήντα χιλιάδων (60.000) ευρώ</w:t>
        </w:r>
      </w:ins>
      <w:ins w:id="2782" w:author="ΕΥΘΥ" w:date="2018-12-11T11:23:00Z">
        <w:r w:rsidR="00C14881">
          <w:rPr>
            <w:rFonts w:ascii="Verdana" w:hAnsi="Verdana" w:cs="Courier New"/>
            <w:sz w:val="20"/>
            <w:szCs w:val="20"/>
            <w:lang w:eastAsia="el-GR"/>
          </w:rPr>
          <w:t>,</w:t>
        </w:r>
      </w:ins>
      <w:ins w:id="2783" w:author="ΕΥΘΥ" w:date="2018-12-10T15:33:00Z">
        <w:r w:rsidRPr="004756B7">
          <w:rPr>
            <w:rFonts w:ascii="Verdana" w:hAnsi="Verdana" w:cs="Courier New"/>
            <w:sz w:val="20"/>
            <w:szCs w:val="20"/>
            <w:lang w:eastAsia="el-GR"/>
          </w:rPr>
          <w:t xml:space="preserve"> </w:t>
        </w:r>
      </w:ins>
      <w:ins w:id="2784" w:author="ΕΥΘΥ" w:date="2018-12-11T11:05:00Z">
        <w:r w:rsidR="004E315B">
          <w:rPr>
            <w:rFonts w:ascii="Verdana" w:hAnsi="Verdana" w:cs="Courier New"/>
            <w:color w:val="000000"/>
            <w:sz w:val="20"/>
            <w:szCs w:val="20"/>
            <w:lang w:eastAsia="el-GR"/>
          </w:rPr>
          <w:t>χωρίς</w:t>
        </w:r>
        <w:r w:rsidR="004E315B" w:rsidRPr="004756B7">
          <w:rPr>
            <w:rFonts w:ascii="Verdana" w:hAnsi="Verdana" w:cs="Courier New"/>
            <w:sz w:val="20"/>
            <w:szCs w:val="20"/>
            <w:lang w:eastAsia="el-GR"/>
          </w:rPr>
          <w:t xml:space="preserve"> </w:t>
        </w:r>
      </w:ins>
      <w:ins w:id="2785" w:author="ΕΥΘΥ" w:date="2018-12-10T15:33:00Z">
        <w:r w:rsidRPr="004756B7">
          <w:rPr>
            <w:rFonts w:ascii="Verdana" w:hAnsi="Verdana" w:cs="Courier New"/>
            <w:sz w:val="20"/>
            <w:szCs w:val="20"/>
            <w:lang w:eastAsia="el-GR"/>
          </w:rPr>
          <w:t>ΦΠΑ και</w:t>
        </w:r>
      </w:ins>
    </w:p>
    <w:p w14:paraId="6D04CF8F" w14:textId="7BECB5E8" w:rsidR="00F93E34" w:rsidRPr="004756B7" w:rsidRDefault="00F93E34" w:rsidP="00204E99">
      <w:pPr>
        <w:spacing w:after="0"/>
        <w:ind w:left="1134" w:hanging="425"/>
        <w:jc w:val="both"/>
        <w:rPr>
          <w:ins w:id="2786" w:author="ΕΥΘΥ" w:date="2018-12-10T15:33:00Z"/>
          <w:rFonts w:ascii="Verdana" w:hAnsi="Verdana" w:cs="Courier New"/>
          <w:sz w:val="20"/>
          <w:szCs w:val="20"/>
          <w:lang w:eastAsia="el-GR"/>
        </w:rPr>
      </w:pPr>
      <w:ins w:id="2787" w:author="ΕΥΘΥ" w:date="2018-12-10T15:33:00Z">
        <w:r w:rsidRPr="004756B7">
          <w:rPr>
            <w:rFonts w:ascii="Verdana" w:hAnsi="Verdana" w:cs="Courier New"/>
            <w:sz w:val="20"/>
            <w:szCs w:val="20"/>
            <w:lang w:eastAsia="el-GR"/>
          </w:rPr>
          <w:t xml:space="preserve">β) </w:t>
        </w:r>
        <w:r w:rsidR="00204E99" w:rsidRPr="004756B7">
          <w:rPr>
            <w:rFonts w:ascii="Verdana" w:hAnsi="Verdana" w:cs="Courier New"/>
            <w:sz w:val="20"/>
            <w:szCs w:val="20"/>
            <w:lang w:eastAsia="el-GR"/>
          </w:rPr>
          <w:tab/>
        </w:r>
        <w:r w:rsidRPr="004756B7">
          <w:rPr>
            <w:rFonts w:ascii="Verdana" w:hAnsi="Verdana" w:cs="Courier New"/>
            <w:sz w:val="20"/>
            <w:szCs w:val="20"/>
            <w:lang w:eastAsia="el-GR"/>
          </w:rPr>
          <w:t xml:space="preserve">έργων με εκτιμώμενη αξία </w:t>
        </w:r>
      </w:ins>
      <w:ins w:id="2788" w:author="ΕΥΘΥ" w:date="2018-12-11T11:23:00Z">
        <w:r w:rsidR="00C14881">
          <w:rPr>
            <w:rFonts w:ascii="Verdana" w:hAnsi="Verdana" w:cs="Courier New"/>
            <w:sz w:val="20"/>
            <w:szCs w:val="20"/>
            <w:lang w:eastAsia="el-GR"/>
          </w:rPr>
          <w:t xml:space="preserve">ίση ή </w:t>
        </w:r>
      </w:ins>
      <w:ins w:id="2789" w:author="ΕΥΘΥ" w:date="2018-12-10T15:33:00Z">
        <w:r w:rsidRPr="004756B7">
          <w:rPr>
            <w:rFonts w:ascii="Verdana" w:hAnsi="Verdana" w:cs="Courier New"/>
            <w:sz w:val="20"/>
            <w:szCs w:val="20"/>
            <w:lang w:eastAsia="el-GR"/>
          </w:rPr>
          <w:t>κατώτερη του ενός εκατομμυρίου (1.000.000) ευρώ</w:t>
        </w:r>
      </w:ins>
      <w:ins w:id="2790" w:author="ΕΥΘΥ" w:date="2018-12-11T11:23:00Z">
        <w:r w:rsidR="00C14881">
          <w:rPr>
            <w:rFonts w:ascii="Verdana" w:hAnsi="Verdana" w:cs="Courier New"/>
            <w:sz w:val="20"/>
            <w:szCs w:val="20"/>
            <w:lang w:eastAsia="el-GR"/>
          </w:rPr>
          <w:t>,</w:t>
        </w:r>
      </w:ins>
      <w:ins w:id="2791" w:author="ΕΥΘΥ" w:date="2018-12-10T15:33:00Z">
        <w:r w:rsidRPr="004756B7">
          <w:rPr>
            <w:rFonts w:ascii="Verdana" w:hAnsi="Verdana" w:cs="Courier New"/>
            <w:sz w:val="20"/>
            <w:szCs w:val="20"/>
            <w:lang w:eastAsia="el-GR"/>
          </w:rPr>
          <w:t xml:space="preserve"> </w:t>
        </w:r>
      </w:ins>
      <w:ins w:id="2792" w:author="ΕΥΘΥ" w:date="2018-12-11T11:05:00Z">
        <w:r w:rsidR="00964996">
          <w:rPr>
            <w:rFonts w:ascii="Verdana" w:hAnsi="Verdana" w:cs="Courier New"/>
            <w:color w:val="000000"/>
            <w:sz w:val="20"/>
            <w:szCs w:val="20"/>
            <w:lang w:eastAsia="el-GR"/>
          </w:rPr>
          <w:t>χωρίς</w:t>
        </w:r>
      </w:ins>
      <w:ins w:id="2793" w:author="ΕΥΘΥ" w:date="2018-12-10T15:33:00Z">
        <w:r w:rsidRPr="004756B7">
          <w:rPr>
            <w:rFonts w:ascii="Verdana" w:hAnsi="Verdana" w:cs="Courier New"/>
            <w:sz w:val="20"/>
            <w:szCs w:val="20"/>
            <w:lang w:eastAsia="el-GR"/>
          </w:rPr>
          <w:t xml:space="preserve"> ΦΠΑ</w:t>
        </w:r>
        <w:r w:rsidR="00204E99" w:rsidRPr="004756B7">
          <w:rPr>
            <w:rFonts w:ascii="Verdana" w:hAnsi="Verdana" w:cs="Courier New"/>
            <w:sz w:val="20"/>
            <w:szCs w:val="20"/>
            <w:lang w:eastAsia="el-GR"/>
          </w:rPr>
          <w:t>,</w:t>
        </w:r>
      </w:ins>
    </w:p>
    <w:p w14:paraId="6C9BA366" w14:textId="77777777" w:rsidR="00F93E34" w:rsidRPr="004756B7" w:rsidRDefault="00F93E34" w:rsidP="00C14881">
      <w:pPr>
        <w:ind w:left="709"/>
        <w:jc w:val="both"/>
        <w:rPr>
          <w:ins w:id="2794" w:author="ΕΥΘΥ" w:date="2018-12-10T15:33:00Z"/>
          <w:rFonts w:ascii="Verdana" w:hAnsi="Verdana" w:cs="Courier New"/>
          <w:sz w:val="20"/>
          <w:szCs w:val="20"/>
          <w:lang w:eastAsia="el-GR"/>
        </w:rPr>
      </w:pPr>
      <w:ins w:id="2795" w:author="ΕΥΘΥ" w:date="2018-12-10T15:33:00Z">
        <w:r w:rsidRPr="004756B7">
          <w:rPr>
            <w:rFonts w:ascii="Verdana" w:hAnsi="Verdana" w:cs="Courier New"/>
            <w:sz w:val="20"/>
            <w:szCs w:val="20"/>
            <w:lang w:eastAsia="el-GR"/>
          </w:rPr>
          <w:t>κατά τη δήλωση της δαπάνης.</w:t>
        </w:r>
      </w:ins>
    </w:p>
    <w:p w14:paraId="29D86309" w14:textId="6DD83EE9" w:rsidR="00F93E34" w:rsidRPr="004756B7" w:rsidRDefault="00204E99" w:rsidP="00F93E34">
      <w:pPr>
        <w:ind w:left="426"/>
        <w:jc w:val="both"/>
        <w:rPr>
          <w:rFonts w:ascii="Verdana" w:hAnsi="Verdana" w:cs="Courier New"/>
          <w:sz w:val="20"/>
          <w:szCs w:val="20"/>
          <w:lang w:eastAsia="el-GR"/>
        </w:rPr>
      </w:pPr>
      <w:ins w:id="2796" w:author="ΕΥΘΥ" w:date="2018-12-10T15:33:00Z">
        <w:r w:rsidRPr="004756B7">
          <w:rPr>
            <w:rFonts w:ascii="Verdana" w:hAnsi="Verdana" w:cs="Courier New"/>
            <w:sz w:val="20"/>
            <w:szCs w:val="20"/>
            <w:lang w:val="en-US" w:eastAsia="el-GR"/>
          </w:rPr>
          <w:t>iii</w:t>
        </w:r>
        <w:r w:rsidR="00F93E34" w:rsidRPr="004756B7">
          <w:rPr>
            <w:rFonts w:ascii="Verdana" w:hAnsi="Verdana" w:cs="Courier New"/>
            <w:sz w:val="20"/>
            <w:szCs w:val="20"/>
            <w:lang w:eastAsia="el-GR"/>
          </w:rPr>
          <w:t>) Ειδικά: Για διαδικασίες σύναψης συμπληρωματικών συμβάσεων, καθώς και για συμβάσεις που υπογράφονται δυνάμει ενεργοποίησης δικαιωμάτων προαίρεσης, ο έλεγχος διενεργείται πριν την έκδοση των αποφάσεων για τη σύναψη των συμβάσεων αυτών, και</w:t>
        </w:r>
      </w:ins>
      <w:r w:rsidR="00F93E34" w:rsidRPr="004756B7">
        <w:rPr>
          <w:rFonts w:ascii="Verdana" w:hAnsi="Verdana" w:cs="Courier New"/>
          <w:sz w:val="20"/>
          <w:szCs w:val="20"/>
          <w:lang w:eastAsia="el-GR"/>
        </w:rPr>
        <w:t xml:space="preserve"> σε κάθε περίπτωση </w:t>
      </w:r>
      <w:del w:id="2797" w:author="ΕΥΘΥ" w:date="2018-12-10T15:33:00Z">
        <w:r w:rsidR="0027472D" w:rsidRPr="0027472D">
          <w:rPr>
            <w:rFonts w:ascii="Verdana" w:hAnsi="Verdana" w:cs="Courier New"/>
            <w:color w:val="000000"/>
            <w:sz w:val="20"/>
            <w:szCs w:val="20"/>
            <w:lang w:eastAsia="el-GR"/>
          </w:rPr>
          <w:delText>τροποποίησης σύμβασης, ανεξάρτητα από τον προϋπολογισμό αυτής</w:delText>
        </w:r>
      </w:del>
      <w:ins w:id="2798" w:author="ΕΥΘΥ" w:date="2018-12-10T15:33:00Z">
        <w:r w:rsidR="00F93E34" w:rsidRPr="004756B7">
          <w:rPr>
            <w:rFonts w:ascii="Verdana" w:hAnsi="Verdana" w:cs="Courier New"/>
            <w:sz w:val="20"/>
            <w:szCs w:val="20"/>
            <w:lang w:eastAsia="el-GR"/>
          </w:rPr>
          <w:t>πριν την υπογραφή των συμβατικών κειμένων</w:t>
        </w:r>
      </w:ins>
      <w:r w:rsidR="00F93E34" w:rsidRPr="004756B7">
        <w:rPr>
          <w:rFonts w:ascii="Verdana" w:hAnsi="Verdana" w:cs="Courier New"/>
          <w:sz w:val="20"/>
          <w:szCs w:val="20"/>
          <w:lang w:eastAsia="el-GR"/>
        </w:rPr>
        <w:t>.</w:t>
      </w:r>
    </w:p>
    <w:p w14:paraId="6D5C2828" w14:textId="77777777" w:rsidR="001344DB" w:rsidRDefault="0027472D" w:rsidP="00475F94">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6. </w:t>
      </w:r>
      <w:r w:rsidR="00475F94"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 xml:space="preserve">Ο έλεγχος διενεργείται κατά την αξιολόγηση του αιτήματος χρηματοδότησης της πράξης, για δημόσιες συμβάσεις που κατά τη φάση ένταξης της συγχρηματοδοτούμενης πράξης έχει ήδη δημοσιευτεί η προκήρυξή τους ή/και έχει υπογραφεί η σύμβαση τους. </w:t>
      </w:r>
    </w:p>
    <w:p w14:paraId="1BF25FEA" w14:textId="77777777" w:rsidR="001344DB" w:rsidRDefault="0027472D" w:rsidP="00475F94">
      <w:pPr>
        <w:ind w:left="426" w:right="-58" w:hanging="426"/>
        <w:jc w:val="both"/>
        <w:rPr>
          <w:del w:id="2799" w:author="ΕΥΘΥ" w:date="2018-12-10T15:33:00Z"/>
          <w:rFonts w:ascii="Verdana" w:hAnsi="Verdana" w:cs="Courier New"/>
          <w:color w:val="000000"/>
          <w:sz w:val="20"/>
          <w:szCs w:val="20"/>
          <w:lang w:eastAsia="el-GR"/>
        </w:rPr>
      </w:pPr>
      <w:del w:id="2800" w:author="ΕΥΘΥ" w:date="2018-12-10T15:33:00Z">
        <w:r w:rsidRPr="0027472D">
          <w:rPr>
            <w:rFonts w:ascii="Verdana" w:hAnsi="Verdana" w:cs="Courier New"/>
            <w:color w:val="000000"/>
            <w:sz w:val="20"/>
            <w:szCs w:val="20"/>
            <w:lang w:eastAsia="el-GR"/>
          </w:rPr>
          <w:delText xml:space="preserve">7. </w:delText>
        </w:r>
        <w:r w:rsidR="0017205A">
          <w:rPr>
            <w:rFonts w:ascii="Verdana" w:hAnsi="Verdana" w:cs="Courier New"/>
            <w:color w:val="000000"/>
            <w:sz w:val="20"/>
            <w:szCs w:val="20"/>
            <w:lang w:eastAsia="el-GR"/>
          </w:rPr>
          <w:tab/>
        </w:r>
        <w:r w:rsidRPr="0027472D">
          <w:rPr>
            <w:rFonts w:ascii="Verdana" w:hAnsi="Verdana" w:cs="Courier New"/>
            <w:color w:val="000000"/>
            <w:sz w:val="20"/>
            <w:szCs w:val="20"/>
            <w:lang w:eastAsia="el-GR"/>
          </w:rPr>
          <w:delText>Για διαδικασίες σύναψης συμπληρωματικών συμβάσεων, καθώς και για συμβάσεις που υπογράφονται δυνάμει ενεργοποίησης δικαιωμάτων προαίρεσης, ο έλεγχος διενεργείται πριν την έκδοση των αποφάσεων για τη σύναψη των συμβάσεων αυτών και σε κάθε περίπτωση πριν την υπογραφή των συμβατικών κειμένων.</w:delText>
        </w:r>
      </w:del>
    </w:p>
    <w:p w14:paraId="037D8936" w14:textId="3C5663CF" w:rsidR="001344DB" w:rsidRDefault="0027472D" w:rsidP="00475F94">
      <w:pPr>
        <w:ind w:left="426" w:right="-58" w:hanging="426"/>
        <w:jc w:val="both"/>
        <w:rPr>
          <w:rFonts w:ascii="Verdana" w:hAnsi="Verdana" w:cs="Courier New"/>
          <w:color w:val="000000"/>
          <w:sz w:val="20"/>
          <w:szCs w:val="20"/>
          <w:lang w:eastAsia="el-GR"/>
        </w:rPr>
      </w:pPr>
      <w:del w:id="2801" w:author="ΕΥΘΥ" w:date="2018-12-10T15:33:00Z">
        <w:r w:rsidRPr="0027472D">
          <w:rPr>
            <w:rFonts w:ascii="Verdana" w:hAnsi="Verdana" w:cs="Courier New"/>
            <w:color w:val="000000"/>
            <w:sz w:val="20"/>
            <w:szCs w:val="20"/>
            <w:lang w:eastAsia="el-GR"/>
          </w:rPr>
          <w:delText>8</w:delText>
        </w:r>
      </w:del>
      <w:ins w:id="2802" w:author="ΕΥΘΥ" w:date="2018-12-10T15:33:00Z">
        <w:r w:rsidRPr="0027472D">
          <w:rPr>
            <w:rFonts w:ascii="Verdana" w:hAnsi="Verdana" w:cs="Courier New"/>
            <w:color w:val="000000"/>
            <w:sz w:val="20"/>
            <w:szCs w:val="20"/>
            <w:lang w:eastAsia="el-GR"/>
          </w:rPr>
          <w:t>7</w:t>
        </w:r>
      </w:ins>
      <w:r w:rsidRPr="0027472D">
        <w:rPr>
          <w:rFonts w:ascii="Verdana" w:hAnsi="Verdana" w:cs="Courier New"/>
          <w:color w:val="000000"/>
          <w:sz w:val="20"/>
          <w:szCs w:val="20"/>
          <w:lang w:eastAsia="el-GR"/>
        </w:rPr>
        <w:t xml:space="preserve">. </w:t>
      </w:r>
      <w:r w:rsidR="0017205A">
        <w:rPr>
          <w:rFonts w:ascii="Verdana" w:hAnsi="Verdana" w:cs="Courier New"/>
          <w:color w:val="000000"/>
          <w:sz w:val="20"/>
          <w:szCs w:val="20"/>
          <w:lang w:eastAsia="el-GR"/>
        </w:rPr>
        <w:tab/>
      </w:r>
      <w:r w:rsidRPr="0027472D">
        <w:rPr>
          <w:rFonts w:ascii="Verdana" w:hAnsi="Verdana" w:cs="Courier New"/>
          <w:color w:val="000000"/>
          <w:sz w:val="20"/>
          <w:szCs w:val="20"/>
          <w:lang w:eastAsia="el-GR"/>
        </w:rPr>
        <w:t xml:space="preserve">Ειδικά στις περιπτώσεις ανάθεσης και εκτέλεσης δημοσίων συμβάσεων στο πλαίσιο της Τεχνικής Υποστήριξης της Εφαρμογής ΕΣΠΑ 2014-2020 από αναθέτουσες αρχές που είναι και αρμόδιοι φορείς ελέγχου των συμβάσεων αυτών, </w:t>
      </w:r>
      <w:r w:rsidRPr="0027472D">
        <w:rPr>
          <w:rFonts w:ascii="Verdana" w:hAnsi="Verdana" w:cs="Courier New"/>
          <w:sz w:val="20"/>
          <w:szCs w:val="20"/>
          <w:lang w:eastAsia="el-GR"/>
        </w:rPr>
        <w:t xml:space="preserve">ο έλεγχος διενεργείται </w:t>
      </w:r>
      <w:r w:rsidRPr="0027472D">
        <w:rPr>
          <w:rFonts w:ascii="Verdana" w:hAnsi="Verdana" w:cs="Courier New"/>
          <w:color w:val="000000"/>
          <w:sz w:val="20"/>
          <w:szCs w:val="20"/>
          <w:lang w:eastAsia="el-GR"/>
        </w:rPr>
        <w:t xml:space="preserve">και ολοκληρώνεται κατ’ εξαίρεση με μόνη την καταχώρηση στο ΟΠΣ των σχετικών εγγράφων ελέγχου, χωρίς τήρηση των ανωτέρω προθεσμιών, και </w:t>
      </w:r>
      <w:r w:rsidR="006B72C6">
        <w:rPr>
          <w:rFonts w:ascii="Verdana" w:hAnsi="Verdana" w:cs="Courier New"/>
          <w:color w:val="000000"/>
          <w:sz w:val="20"/>
          <w:szCs w:val="20"/>
          <w:lang w:eastAsia="el-GR"/>
        </w:rPr>
        <w:t xml:space="preserve">εκδίδεται </w:t>
      </w:r>
      <w:r w:rsidR="006B72C6" w:rsidRPr="0027472D">
        <w:rPr>
          <w:rFonts w:ascii="Verdana" w:hAnsi="Verdana" w:cs="Courier New"/>
          <w:color w:val="000000"/>
          <w:sz w:val="20"/>
          <w:szCs w:val="20"/>
          <w:lang w:eastAsia="el-GR"/>
        </w:rPr>
        <w:t>θετική γνώμη</w:t>
      </w:r>
      <w:r w:rsidRPr="0027472D">
        <w:rPr>
          <w:rFonts w:ascii="Verdana" w:hAnsi="Verdana" w:cs="Courier New"/>
          <w:color w:val="000000"/>
          <w:sz w:val="20"/>
          <w:szCs w:val="20"/>
          <w:lang w:eastAsia="el-GR"/>
        </w:rPr>
        <w:t xml:space="preserve">. </w:t>
      </w:r>
    </w:p>
    <w:p w14:paraId="020587B4" w14:textId="593FC0D5" w:rsidR="001344DB" w:rsidRPr="00D02B81" w:rsidRDefault="0027472D" w:rsidP="00475F94">
      <w:pPr>
        <w:ind w:left="426" w:right="-58" w:hanging="426"/>
        <w:jc w:val="both"/>
        <w:rPr>
          <w:rFonts w:ascii="Verdana" w:hAnsi="Verdana" w:cs="Courier New"/>
          <w:color w:val="000000"/>
          <w:sz w:val="20"/>
          <w:szCs w:val="20"/>
          <w:lang w:eastAsia="el-GR"/>
        </w:rPr>
      </w:pPr>
      <w:del w:id="2803" w:author="ΕΥΘΥ" w:date="2018-12-10T15:33:00Z">
        <w:r w:rsidRPr="0027472D">
          <w:rPr>
            <w:rFonts w:ascii="Verdana" w:hAnsi="Verdana" w:cs="Courier New"/>
            <w:color w:val="000000"/>
            <w:sz w:val="20"/>
            <w:szCs w:val="20"/>
            <w:lang w:eastAsia="el-GR"/>
          </w:rPr>
          <w:delText>9</w:delText>
        </w:r>
      </w:del>
      <w:ins w:id="2804" w:author="ΕΥΘΥ" w:date="2018-12-10T15:33:00Z">
        <w:r w:rsidR="00D516D5">
          <w:rPr>
            <w:rFonts w:ascii="Verdana" w:hAnsi="Verdana" w:cs="Courier New"/>
            <w:color w:val="000000"/>
            <w:sz w:val="20"/>
            <w:szCs w:val="20"/>
            <w:lang w:eastAsia="el-GR"/>
          </w:rPr>
          <w:t>8</w:t>
        </w:r>
      </w:ins>
      <w:r w:rsidRPr="0027472D">
        <w:rPr>
          <w:rFonts w:ascii="Verdana" w:hAnsi="Verdana" w:cs="Courier New"/>
          <w:color w:val="000000"/>
          <w:sz w:val="20"/>
          <w:szCs w:val="20"/>
          <w:lang w:eastAsia="el-GR"/>
        </w:rPr>
        <w:t xml:space="preserve">. </w:t>
      </w:r>
      <w:r w:rsidR="00475F94"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Για τις δημόσιες συμβάσεις συγχρηματοδοτούμενων πράξεων που υλοποιούνται κατά φάσεις στις περιόδους προγραμματισμού ΕΣΠΑ 2007-2013 και ΕΣΠΑ 2014-2020, οι ΔΑ/ΕΦ δύνανται να μην επαναλαμβάνουν τον έλεγχο που διενεργήθηκε κατά την περίοδο προγραμματισμού που προηγήθηκε. Η εγκριτική γνώμη της αρμόδιας ΔΑ/ΕΦ της αρχικής προγραμματικής περιόδου, όπως αυτή είχε αποτυπωθεί, καταχωρίζεται στο ΟΠΣ. Σε περίπτωση που είχαν τεθεί και ειδικές προϋποθέσεις έγκρισης, εξετάζεται από την ΔΑ/ΕΦ κατά την ένταξη της πράξης στο νέα προγραμματική περίοδο, εάν αυτές έχουν πληρωθεί.</w:t>
      </w:r>
    </w:p>
    <w:p w14:paraId="2933C8E0" w14:textId="77777777" w:rsidR="00475F94" w:rsidRPr="00D02B81" w:rsidRDefault="00475F94" w:rsidP="00475F94">
      <w:pPr>
        <w:pStyle w:val="a"/>
      </w:pPr>
    </w:p>
    <w:p w14:paraId="42AE13F7" w14:textId="77777777" w:rsidR="001344DB" w:rsidRDefault="0027472D" w:rsidP="00BA5207">
      <w:pPr>
        <w:jc w:val="center"/>
        <w:outlineLvl w:val="0"/>
        <w:rPr>
          <w:rFonts w:ascii="Verdana" w:hAnsi="Verdana" w:cs="Courier New"/>
          <w:color w:val="000000"/>
          <w:sz w:val="20"/>
          <w:szCs w:val="20"/>
          <w:lang w:eastAsia="el-GR"/>
        </w:rPr>
      </w:pPr>
      <w:r w:rsidRPr="0027472D">
        <w:rPr>
          <w:rFonts w:ascii="Verdana" w:hAnsi="Verdana"/>
          <w:b/>
          <w:bCs/>
          <w:sz w:val="20"/>
          <w:szCs w:val="20"/>
        </w:rPr>
        <w:t xml:space="preserve">Διαδικασίες και προθεσμίες ελέγχου </w:t>
      </w:r>
    </w:p>
    <w:p w14:paraId="2B40CC5D" w14:textId="77777777" w:rsidR="001344DB" w:rsidRDefault="0027472D" w:rsidP="00046A0B">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1. </w:t>
      </w:r>
      <w:r w:rsidR="00046A0B"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Οι διαδικασίες έλεγχου διενεργούνται μέσω του ΟΠΣ, όπου αποτυπώνονται ηλεκτρονικά τα επιμέρους στάδια και οι σχετικές προθεσμίες.</w:t>
      </w:r>
    </w:p>
    <w:p w14:paraId="6FECD942" w14:textId="77777777" w:rsidR="001344DB" w:rsidRDefault="0027472D" w:rsidP="00046A0B">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2. </w:t>
      </w:r>
      <w:r w:rsidR="00046A0B"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 xml:space="preserve">α. Ο Δικαιούχος υποβάλλει στη ΔΑ/ ΕΦ μέσω του ΟΠΣ αίτημα για έλεγχο συνοδευόμενο με τα απαραίτητα έγγραφα. </w:t>
      </w:r>
    </w:p>
    <w:p w14:paraId="6C57B222" w14:textId="77777777" w:rsidR="001344DB" w:rsidRDefault="0027472D" w:rsidP="00046A0B">
      <w:pPr>
        <w:ind w:left="426" w:right="-58"/>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β. Η ΔΑ/ΕΦ διατυπώνει γνώμη, θετική ή αρνητική, επί της διαδικασίας ανάθεσης και του σχεδίου σύμβασης ή της σύμβασης, εντός αποκλειστικής προθεσμίας είκοσι (20) εργάσιμων ημερών από την υποβολή του αιτήματος. Σε περίπτωση άπρακτης παρέλευσης της εικοσαήμερης προθεσμίας, λογίζεται ότι η ΔΑ/ΕΦ έχει παράσχει θετική</w:t>
      </w:r>
      <w:r w:rsidR="00C04648">
        <w:rPr>
          <w:rFonts w:ascii="Verdana" w:hAnsi="Verdana" w:cs="Courier New"/>
          <w:color w:val="000000"/>
          <w:sz w:val="20"/>
          <w:szCs w:val="20"/>
          <w:lang w:eastAsia="el-GR"/>
        </w:rPr>
        <w:t xml:space="preserve"> γνώμη.</w:t>
      </w:r>
    </w:p>
    <w:p w14:paraId="7B59B79C" w14:textId="77777777" w:rsidR="001344DB" w:rsidRDefault="0027472D" w:rsidP="00046A0B">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3. </w:t>
      </w:r>
      <w:r w:rsidR="00046A0B"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 xml:space="preserve">α. Σε περίπτωση που κατά τον έλεγχο διαπιστωθεί από τη ΔΑ/ΕΦ ότι το υποβληθέν αίτημα δεν συνοδεύεται από το σύνολο των απαραίτητων εγγράφων, η ΔΑ/ΕΦ ενημερώνει άμεσα το Δικαιούχο μέσω του ΟΠΣ για την υποχρέωση υποβολής των συμπληρωματικών στοιχείων εντός επτά (7) εργάσιμων ημερών. Το χρονικό διάστημα από την ενημέρωση του Δικαιούχου μέχρι την αποστολή από αυτόν των συμπληρωματικών στοιχείων δεν προσμετράτε στην προθεσμία των είκοσι (20) εργάσιμων ημερών που έχει η ΔΑ/ΕΦ στη διάθεσή της για να εκφράσει γνώμη. </w:t>
      </w:r>
    </w:p>
    <w:p w14:paraId="3BE5E637" w14:textId="77777777" w:rsidR="001344DB" w:rsidRDefault="0027472D" w:rsidP="00046A0B">
      <w:pPr>
        <w:ind w:left="426" w:right="-58"/>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β. Άπρακτη παρέλευση της προθεσμίας υποβολής συμπληρωματικών στοιχείων, ή εκπρόθεσμη υποβολή τους ή ελλιπής συμπλήρωση αυτών επιφέρει υποχρεωτικά την έκδοση από τη ΔΑ/ΕΦ αρνητικής γνώμης. Στην περίπτωση αυτή ο Δικαιούχος έχει τη δυνατότητα υποβολής νέου αιτήματος, το οποίο συνεπάγεται την έναρξη νέας εικοσαήμερης προθεσμίας για τη ΔΑ/ΕΦ.</w:t>
      </w:r>
    </w:p>
    <w:p w14:paraId="7DBDA045" w14:textId="77777777" w:rsidR="001344DB" w:rsidRDefault="0027472D" w:rsidP="00046A0B">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4. </w:t>
      </w:r>
      <w:r w:rsidR="00046A0B" w:rsidRPr="00D02B81">
        <w:rPr>
          <w:rFonts w:ascii="Verdana" w:hAnsi="Verdana" w:cs="Courier New"/>
          <w:color w:val="000000"/>
          <w:sz w:val="20"/>
          <w:szCs w:val="20"/>
          <w:lang w:eastAsia="el-GR"/>
        </w:rPr>
        <w:tab/>
      </w:r>
      <w:r w:rsidRPr="0027472D">
        <w:rPr>
          <w:rFonts w:ascii="Verdana" w:hAnsi="Verdana" w:cs="Courier New"/>
          <w:color w:val="000000"/>
          <w:sz w:val="20"/>
          <w:szCs w:val="20"/>
          <w:lang w:eastAsia="el-GR"/>
        </w:rPr>
        <w:t xml:space="preserve">α. Κατά τη διενέργεια του ελέγχου, εάν η ΔΑ/ΕΦ, διαπιστώσει ότι το σχέδιο της διακήρυξης ή της σύμβασης ή τροποποιητικής σύμβασης χρειάζεται βελτιωτικές ή υποχρεωτικές αλλαγές, ειδοποιεί άμεσα το Δικαιούχο μέσω του ΟΠΣ για τα ζητήματα που έχουν ανακύψει και επιστρέφει σε αυτόν το σχετικό φάκελο. Ο Δικαιούχος  οφείλει να υιοθετήσει τις υποχρεωτικές αλλαγές και να υποβάλλει εκ νέου το φάκελο εντός επτά (7) εργάσιμων ημερών. Το χρονικό διάστημα από την ενημέρωση του Δικαιούχου μέχρι την </w:t>
      </w:r>
      <w:proofErr w:type="spellStart"/>
      <w:r w:rsidRPr="0027472D">
        <w:rPr>
          <w:rFonts w:ascii="Verdana" w:hAnsi="Verdana" w:cs="Courier New"/>
          <w:color w:val="000000"/>
          <w:sz w:val="20"/>
          <w:szCs w:val="20"/>
          <w:lang w:eastAsia="el-GR"/>
        </w:rPr>
        <w:t>επανυποβολή</w:t>
      </w:r>
      <w:proofErr w:type="spellEnd"/>
      <w:r w:rsidRPr="0027472D">
        <w:rPr>
          <w:rFonts w:ascii="Verdana" w:hAnsi="Verdana" w:cs="Courier New"/>
          <w:color w:val="000000"/>
          <w:sz w:val="20"/>
          <w:szCs w:val="20"/>
          <w:lang w:eastAsia="el-GR"/>
        </w:rPr>
        <w:t xml:space="preserve"> από αυτόν του φακέλου δεν </w:t>
      </w:r>
      <w:proofErr w:type="spellStart"/>
      <w:r w:rsidRPr="0027472D">
        <w:rPr>
          <w:rFonts w:ascii="Verdana" w:hAnsi="Verdana" w:cs="Courier New"/>
          <w:color w:val="000000"/>
          <w:sz w:val="20"/>
          <w:szCs w:val="20"/>
          <w:lang w:eastAsia="el-GR"/>
        </w:rPr>
        <w:t>προσμετράται</w:t>
      </w:r>
      <w:proofErr w:type="spellEnd"/>
      <w:r w:rsidRPr="0027472D">
        <w:rPr>
          <w:rFonts w:ascii="Verdana" w:hAnsi="Verdana" w:cs="Courier New"/>
          <w:color w:val="000000"/>
          <w:sz w:val="20"/>
          <w:szCs w:val="20"/>
          <w:lang w:eastAsia="el-GR"/>
        </w:rPr>
        <w:t xml:space="preserve"> στην προθεσμία των είκοσι (20) εργάσιμων ημερών που έχει η ΔΑ/ΕΦ στη διάθεσή της για να εκφράσει γνώμη. </w:t>
      </w:r>
    </w:p>
    <w:p w14:paraId="6EBA8487" w14:textId="77777777" w:rsidR="001344DB" w:rsidRDefault="0027472D" w:rsidP="00046A0B">
      <w:pPr>
        <w:ind w:left="426" w:right="-58"/>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β. Ελλιπής υιοθέτηση των υποχρεωτικών αλλαγών ή άπρακτη παρέλευση της προθεσμίας </w:t>
      </w:r>
      <w:proofErr w:type="spellStart"/>
      <w:r w:rsidRPr="0027472D">
        <w:rPr>
          <w:rFonts w:ascii="Verdana" w:hAnsi="Verdana" w:cs="Courier New"/>
          <w:color w:val="000000"/>
          <w:sz w:val="20"/>
          <w:szCs w:val="20"/>
          <w:lang w:eastAsia="el-GR"/>
        </w:rPr>
        <w:t>επανυποβολής</w:t>
      </w:r>
      <w:proofErr w:type="spellEnd"/>
      <w:r w:rsidRPr="0027472D">
        <w:rPr>
          <w:rFonts w:ascii="Verdana" w:hAnsi="Verdana" w:cs="Courier New"/>
          <w:color w:val="000000"/>
          <w:sz w:val="20"/>
          <w:szCs w:val="20"/>
          <w:lang w:eastAsia="el-GR"/>
        </w:rPr>
        <w:t xml:space="preserve"> του φακέλου ή εκπρόθεσμη υποβολή του επιφέρει υποχρεωτικά την έκδοση από τη ΔΑ/ΕΦ αρνητικής γνώμης. Στην περίπτωση αυτή ο Δικαιούχος έχει τη δυνατότητα υποβολής νέου αιτήματος, το οποίο συνεπάγεται την έναρξη νέας εικοσαήμερης προθεσμίας για τη ΔΑ/ΕΦ.</w:t>
      </w:r>
    </w:p>
    <w:p w14:paraId="047B2CDA" w14:textId="77777777" w:rsidR="00046A0B" w:rsidRPr="00D02B81" w:rsidRDefault="00046A0B" w:rsidP="00046A0B">
      <w:pPr>
        <w:pStyle w:val="a"/>
      </w:pPr>
    </w:p>
    <w:p w14:paraId="047459C7" w14:textId="77777777" w:rsidR="001344DB" w:rsidRDefault="0027472D" w:rsidP="00BA5207">
      <w:pPr>
        <w:jc w:val="center"/>
        <w:outlineLvl w:val="0"/>
        <w:rPr>
          <w:rFonts w:ascii="Verdana" w:hAnsi="Verdana"/>
          <w:b/>
          <w:bCs/>
          <w:sz w:val="20"/>
          <w:szCs w:val="20"/>
        </w:rPr>
      </w:pPr>
      <w:r w:rsidRPr="0027472D">
        <w:rPr>
          <w:rFonts w:ascii="Verdana" w:hAnsi="Verdana"/>
          <w:b/>
          <w:bCs/>
          <w:sz w:val="20"/>
          <w:szCs w:val="20"/>
        </w:rPr>
        <w:t>Αποτελέσματα ελέγχου</w:t>
      </w:r>
    </w:p>
    <w:p w14:paraId="7EA4CBB4" w14:textId="7DD593E7" w:rsidR="001344DB" w:rsidRDefault="0027472D" w:rsidP="00F33714">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1. </w:t>
      </w:r>
      <w:r w:rsidR="0017205A">
        <w:rPr>
          <w:rFonts w:ascii="Verdana" w:hAnsi="Verdana" w:cs="Courier New"/>
          <w:color w:val="000000"/>
          <w:sz w:val="20"/>
          <w:szCs w:val="20"/>
          <w:lang w:eastAsia="el-GR"/>
        </w:rPr>
        <w:tab/>
      </w:r>
      <w:r w:rsidRPr="0027472D">
        <w:rPr>
          <w:rFonts w:ascii="Verdana" w:hAnsi="Verdana" w:cs="Courier New"/>
          <w:color w:val="000000"/>
          <w:sz w:val="20"/>
          <w:szCs w:val="20"/>
          <w:lang w:eastAsia="el-GR"/>
        </w:rPr>
        <w:t xml:space="preserve">Για τις περιπτώσεις των διαδικασιών ανάθεσης των δημοσίων συμβάσεων που ελέγχονται υποχρεωτικά, σύμφωνα με το άρθρο </w:t>
      </w:r>
      <w:del w:id="2805" w:author="ΕΥΘΥ" w:date="2018-12-10T15:33:00Z">
        <w:r w:rsidRPr="0027472D">
          <w:rPr>
            <w:rFonts w:ascii="Verdana" w:hAnsi="Verdana" w:cs="Courier New"/>
            <w:color w:val="000000"/>
            <w:sz w:val="20"/>
            <w:szCs w:val="20"/>
            <w:lang w:eastAsia="el-GR"/>
          </w:rPr>
          <w:delText>2</w:delText>
        </w:r>
      </w:del>
      <w:ins w:id="2806" w:author="ΕΥΘΥ" w:date="2018-12-10T15:33:00Z">
        <w:r w:rsidR="001F616A">
          <w:rPr>
            <w:rFonts w:ascii="Verdana" w:hAnsi="Verdana" w:cs="Courier New"/>
            <w:color w:val="000000"/>
            <w:sz w:val="20"/>
            <w:szCs w:val="20"/>
            <w:lang w:eastAsia="el-GR"/>
          </w:rPr>
          <w:t>40</w:t>
        </w:r>
      </w:ins>
      <w:r w:rsidR="001F616A" w:rsidRPr="0027472D">
        <w:rPr>
          <w:rFonts w:ascii="Verdana" w:hAnsi="Verdana" w:cs="Courier New"/>
          <w:color w:val="000000"/>
          <w:sz w:val="20"/>
          <w:szCs w:val="20"/>
          <w:lang w:eastAsia="el-GR"/>
        </w:rPr>
        <w:t xml:space="preserve"> </w:t>
      </w:r>
      <w:r w:rsidRPr="0027472D">
        <w:rPr>
          <w:rFonts w:ascii="Verdana" w:hAnsi="Verdana" w:cs="Courier New"/>
          <w:color w:val="000000"/>
          <w:sz w:val="20"/>
          <w:szCs w:val="20"/>
          <w:lang w:eastAsia="el-GR"/>
        </w:rPr>
        <w:t>της παρούσας, η θετική γνώμη της ΔΑ/ΕΦ ή η τεκμαιρόμενη θετική γνώμη αποτελεί όρο για τη χρηματοδότηση της πράξης και αναφέρεται ρητά στην οικεία απόφαση διακήρυξης, στην απόφαση ανάθεσης και στα συμβατικά κείμενα.</w:t>
      </w:r>
    </w:p>
    <w:p w14:paraId="1327C33C" w14:textId="77777777" w:rsidR="001344DB" w:rsidRDefault="0027472D" w:rsidP="00F33714">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2. </w:t>
      </w:r>
      <w:r w:rsidR="0017205A">
        <w:rPr>
          <w:rFonts w:ascii="Verdana" w:hAnsi="Verdana" w:cs="Courier New"/>
          <w:color w:val="000000"/>
          <w:sz w:val="20"/>
          <w:szCs w:val="20"/>
          <w:lang w:eastAsia="el-GR"/>
        </w:rPr>
        <w:tab/>
      </w:r>
      <w:r w:rsidRPr="0027472D">
        <w:rPr>
          <w:rFonts w:ascii="Verdana" w:hAnsi="Verdana" w:cs="Courier New"/>
          <w:color w:val="000000"/>
          <w:sz w:val="20"/>
          <w:szCs w:val="20"/>
          <w:lang w:eastAsia="el-GR"/>
        </w:rPr>
        <w:t xml:space="preserve">Στην περίπτωση αρνητικής γνώμης ο Δικαιούχος ενημερώνεται από τη ΔΑ/ΕΦ για τους λόγους απόρριψης, καθώς και για τις ενέργειες στις οποίες πρέπει να προβεί για την έκδοση θετικής γνώμης, εφόσον αυτό είναι εφικτό. </w:t>
      </w:r>
    </w:p>
    <w:p w14:paraId="77799E99" w14:textId="77777777" w:rsidR="001344DB" w:rsidRDefault="0027472D" w:rsidP="00F33714">
      <w:pPr>
        <w:ind w:left="426" w:right="-58" w:hanging="426"/>
        <w:jc w:val="both"/>
        <w:rPr>
          <w:rFonts w:ascii="Verdana" w:hAnsi="Verdana" w:cs="Courier New"/>
          <w:color w:val="000000"/>
          <w:sz w:val="20"/>
          <w:szCs w:val="20"/>
          <w:lang w:eastAsia="el-GR"/>
        </w:rPr>
      </w:pPr>
      <w:r w:rsidRPr="0027472D">
        <w:rPr>
          <w:rFonts w:ascii="Verdana" w:hAnsi="Verdana" w:cs="Courier New"/>
          <w:color w:val="000000"/>
          <w:sz w:val="20"/>
          <w:szCs w:val="20"/>
          <w:lang w:eastAsia="el-GR"/>
        </w:rPr>
        <w:t xml:space="preserve">3. </w:t>
      </w:r>
      <w:r w:rsidR="0017205A">
        <w:rPr>
          <w:rFonts w:ascii="Verdana" w:hAnsi="Verdana" w:cs="Courier New"/>
          <w:color w:val="000000"/>
          <w:sz w:val="20"/>
          <w:szCs w:val="20"/>
          <w:lang w:eastAsia="el-GR"/>
        </w:rPr>
        <w:tab/>
      </w:r>
      <w:r w:rsidRPr="0027472D">
        <w:rPr>
          <w:rFonts w:ascii="Verdana" w:hAnsi="Verdana" w:cs="Courier New"/>
          <w:color w:val="000000"/>
          <w:sz w:val="20"/>
          <w:szCs w:val="20"/>
          <w:lang w:eastAsia="el-GR"/>
        </w:rPr>
        <w:t xml:space="preserve">Στις περιπτώσεις που κατά τη διαδικασία του ελέγχου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 </w:t>
      </w:r>
    </w:p>
    <w:p w14:paraId="0FC65091" w14:textId="77777777" w:rsidR="00510CB0" w:rsidRPr="00D02B81" w:rsidRDefault="00510CB0" w:rsidP="00BA5207">
      <w:pPr>
        <w:pStyle w:val="msonospacing0"/>
        <w:spacing w:after="120" w:line="264" w:lineRule="auto"/>
        <w:jc w:val="center"/>
        <w:rPr>
          <w:rFonts w:ascii="Verdana" w:hAnsi="Verdana"/>
          <w:b/>
          <w:sz w:val="20"/>
          <w:szCs w:val="20"/>
        </w:rPr>
      </w:pPr>
    </w:p>
    <w:p w14:paraId="460D7D41" w14:textId="77777777" w:rsidR="00E71AA6" w:rsidRDefault="00E71AA6">
      <w:pPr>
        <w:rPr>
          <w:rFonts w:ascii="Verdana" w:eastAsia="Times New Roman" w:hAnsi="Verdana" w:cs="Times New Roman"/>
          <w:b/>
          <w:sz w:val="20"/>
          <w:szCs w:val="20"/>
          <w:lang w:eastAsia="el-GR"/>
        </w:rPr>
      </w:pPr>
      <w:r>
        <w:rPr>
          <w:rFonts w:ascii="Verdana" w:hAnsi="Verdana"/>
          <w:b/>
          <w:sz w:val="20"/>
          <w:szCs w:val="20"/>
        </w:rPr>
        <w:br w:type="page"/>
      </w:r>
    </w:p>
    <w:p w14:paraId="0E8AF165" w14:textId="77777777" w:rsidR="001344DB" w:rsidRDefault="0027472D" w:rsidP="00BA5207">
      <w:pPr>
        <w:pStyle w:val="msonospacing0"/>
        <w:spacing w:after="120" w:line="264" w:lineRule="auto"/>
        <w:jc w:val="center"/>
        <w:rPr>
          <w:rFonts w:ascii="Verdana" w:hAnsi="Verdana"/>
          <w:b/>
          <w:sz w:val="20"/>
          <w:szCs w:val="20"/>
        </w:rPr>
      </w:pPr>
      <w:r w:rsidRPr="0027472D">
        <w:rPr>
          <w:rFonts w:ascii="Verdana" w:hAnsi="Verdana"/>
          <w:b/>
          <w:sz w:val="20"/>
          <w:szCs w:val="20"/>
        </w:rPr>
        <w:t>ΜΕΡΟΣ ΤΡΙΤΟ</w:t>
      </w:r>
    </w:p>
    <w:p w14:paraId="035B6DD0" w14:textId="77777777" w:rsidR="006B72C6" w:rsidRDefault="006B72C6" w:rsidP="00BA5207">
      <w:pPr>
        <w:jc w:val="center"/>
        <w:rPr>
          <w:rFonts w:ascii="Verdana" w:hAnsi="Verdana" w:cs="Tahoma"/>
          <w:b/>
          <w:sz w:val="20"/>
          <w:szCs w:val="20"/>
        </w:rPr>
      </w:pPr>
      <w:r>
        <w:rPr>
          <w:rFonts w:ascii="Verdana" w:hAnsi="Verdana" w:cs="Tahoma"/>
          <w:b/>
          <w:sz w:val="20"/>
          <w:szCs w:val="20"/>
        </w:rPr>
        <w:t>ΔΙΑΔΙΚΑΣΙΑ ΕΝΣΤΑΣΕΩΝ ΚΑΤΑ ΤΗΝ ΔΙΑΔΙΚΑΣΙΑ ΑΞΙΟΛΟΓΗΣΗΣ ΠΡΟΤΑΣΕΩΝ</w:t>
      </w:r>
    </w:p>
    <w:p w14:paraId="659067ED" w14:textId="77777777" w:rsidR="001344DB" w:rsidRDefault="001344DB" w:rsidP="00046A0B">
      <w:pPr>
        <w:pStyle w:val="a"/>
      </w:pPr>
    </w:p>
    <w:p w14:paraId="6FEFE51B" w14:textId="77777777" w:rsidR="001344DB" w:rsidRDefault="0027472D" w:rsidP="00BA5207">
      <w:pPr>
        <w:jc w:val="center"/>
        <w:outlineLvl w:val="0"/>
        <w:rPr>
          <w:rFonts w:ascii="Verdana" w:hAnsi="Verdana"/>
          <w:b/>
          <w:bCs/>
          <w:sz w:val="20"/>
          <w:szCs w:val="20"/>
        </w:rPr>
      </w:pPr>
      <w:r w:rsidRPr="0027472D">
        <w:rPr>
          <w:rFonts w:ascii="Verdana" w:hAnsi="Verdana"/>
          <w:b/>
          <w:bCs/>
          <w:sz w:val="20"/>
          <w:szCs w:val="20"/>
        </w:rPr>
        <w:t>Υποβολή ένστασης κατά τη διαδικασία αξιολόγησης πράξεων</w:t>
      </w:r>
    </w:p>
    <w:p w14:paraId="6135403B" w14:textId="77777777" w:rsidR="001344DB" w:rsidRDefault="0027472D" w:rsidP="00D8191F">
      <w:pPr>
        <w:ind w:left="426" w:hanging="426"/>
        <w:jc w:val="both"/>
        <w:rPr>
          <w:rFonts w:ascii="Verdana" w:hAnsi="Verdana" w:cs="Tahoma"/>
          <w:sz w:val="20"/>
          <w:szCs w:val="20"/>
        </w:rPr>
      </w:pPr>
      <w:r w:rsidRPr="0027472D">
        <w:rPr>
          <w:rFonts w:ascii="Verdana" w:hAnsi="Verdana" w:cs="Tahoma"/>
          <w:sz w:val="20"/>
          <w:szCs w:val="20"/>
        </w:rPr>
        <w:t xml:space="preserve">1. </w:t>
      </w:r>
      <w:r w:rsidR="0017205A">
        <w:rPr>
          <w:rFonts w:ascii="Verdana" w:hAnsi="Verdana" w:cs="Tahoma"/>
          <w:sz w:val="20"/>
          <w:szCs w:val="20"/>
        </w:rPr>
        <w:tab/>
      </w:r>
      <w:r w:rsidRPr="0027472D">
        <w:rPr>
          <w:rFonts w:ascii="Verdana" w:hAnsi="Verdana" w:cs="Tahoma"/>
          <w:sz w:val="20"/>
          <w:szCs w:val="20"/>
        </w:rPr>
        <w:t>Οι δυνητικοί δικαιούχοι που συμμετέχουν στην διαδικασία υποβολής και αξιολόγησης προτάσεων, στο πλαίσιο πρόσκλησης για την ένταξη πράξεων στο ΕΣΠΑ 2014-2020 δύνανται να υποβάλουν ένσταση (</w:t>
      </w:r>
      <w:proofErr w:type="spellStart"/>
      <w:r w:rsidRPr="0027472D">
        <w:rPr>
          <w:rFonts w:ascii="Verdana" w:hAnsi="Verdana" w:cs="Tahoma"/>
          <w:sz w:val="20"/>
          <w:szCs w:val="20"/>
        </w:rPr>
        <w:t>ενδικοφανή</w:t>
      </w:r>
      <w:proofErr w:type="spellEnd"/>
      <w:r w:rsidRPr="0027472D">
        <w:rPr>
          <w:rFonts w:ascii="Verdana" w:hAnsi="Verdana" w:cs="Tahoma"/>
          <w:sz w:val="20"/>
          <w:szCs w:val="20"/>
        </w:rPr>
        <w:t xml:space="preserve"> προσφυγή με την έννοια του άρθρου 25 του Ν.2690/1999) κατά των αποτελεσμάτων της αξιολόγησης.</w:t>
      </w:r>
    </w:p>
    <w:p w14:paraId="52EE0833" w14:textId="77777777" w:rsidR="001344DB" w:rsidRDefault="0027472D" w:rsidP="00D8191F">
      <w:pPr>
        <w:ind w:left="426" w:hanging="426"/>
        <w:jc w:val="both"/>
        <w:rPr>
          <w:rFonts w:ascii="Verdana" w:hAnsi="Verdana" w:cs="Tahoma"/>
          <w:sz w:val="20"/>
          <w:szCs w:val="20"/>
        </w:rPr>
      </w:pPr>
      <w:r w:rsidRPr="0027472D">
        <w:rPr>
          <w:rFonts w:ascii="Verdana" w:hAnsi="Verdana" w:cs="Tahoma"/>
          <w:sz w:val="20"/>
          <w:szCs w:val="20"/>
        </w:rPr>
        <w:t xml:space="preserve">2. </w:t>
      </w:r>
      <w:r w:rsidR="00D8191F" w:rsidRPr="00D02B81">
        <w:rPr>
          <w:rFonts w:ascii="Verdana" w:hAnsi="Verdana" w:cs="Tahoma"/>
          <w:sz w:val="20"/>
          <w:szCs w:val="20"/>
        </w:rPr>
        <w:tab/>
      </w:r>
      <w:r w:rsidRPr="0027472D">
        <w:rPr>
          <w:rFonts w:ascii="Verdana" w:hAnsi="Verdana" w:cs="Tahoma"/>
          <w:sz w:val="20"/>
          <w:szCs w:val="20"/>
        </w:rPr>
        <w:t>Οι ενστάσεις της παραγράφου 1 υποβάλλονται εγγράφως προς την αρμόδια Διαχειριστική Αρχή/Ενδιάμεσο φορέα διαχείρισης, εντός αποκλειστικής προθεσμίας επτά (7) εργασίμων ημερών από την επομένη της κοινοποίησης των αποτελεσμάτων της αξιολόγησης.</w:t>
      </w:r>
    </w:p>
    <w:p w14:paraId="10BD7488" w14:textId="77777777" w:rsidR="001344DB" w:rsidRDefault="0027472D" w:rsidP="00D8191F">
      <w:pPr>
        <w:ind w:left="426" w:hanging="426"/>
        <w:jc w:val="both"/>
        <w:rPr>
          <w:rFonts w:ascii="Verdana" w:hAnsi="Verdana" w:cs="Tahoma"/>
          <w:sz w:val="20"/>
          <w:szCs w:val="20"/>
        </w:rPr>
      </w:pPr>
      <w:r w:rsidRPr="0027472D">
        <w:rPr>
          <w:rFonts w:ascii="Verdana" w:hAnsi="Verdana" w:cs="Tahoma"/>
          <w:sz w:val="20"/>
          <w:szCs w:val="20"/>
        </w:rPr>
        <w:t xml:space="preserve">3. </w:t>
      </w:r>
      <w:r w:rsidR="00D8191F" w:rsidRPr="00D02B81">
        <w:rPr>
          <w:rFonts w:ascii="Verdana" w:hAnsi="Verdana" w:cs="Tahoma"/>
          <w:sz w:val="20"/>
          <w:szCs w:val="20"/>
        </w:rPr>
        <w:tab/>
      </w:r>
      <w:r w:rsidRPr="0027472D">
        <w:rPr>
          <w:rFonts w:ascii="Verdana" w:hAnsi="Verdana" w:cs="Tahoma"/>
          <w:sz w:val="20"/>
          <w:szCs w:val="20"/>
        </w:rPr>
        <w:t>Οι ενστάσεις εξετάζονται από την Διαχειριστική Αρχή/Ενδιάμεσο Φορέα τόσο ως προς τη νομιμότητα της πράξης κατά της οποίας στρέφονται όσο και ως προς την ουσία της υπόθεσης και είτε απορρίπτονται είτε γίνονται δεκτές.</w:t>
      </w:r>
    </w:p>
    <w:p w14:paraId="4F2C3D61" w14:textId="77777777" w:rsidR="001344DB" w:rsidRDefault="0027472D" w:rsidP="00D8191F">
      <w:pPr>
        <w:ind w:left="426" w:hanging="426"/>
        <w:jc w:val="both"/>
        <w:rPr>
          <w:rFonts w:ascii="Verdana" w:hAnsi="Verdana" w:cs="Tahoma"/>
          <w:sz w:val="20"/>
          <w:szCs w:val="20"/>
        </w:rPr>
      </w:pPr>
      <w:r w:rsidRPr="0027472D">
        <w:rPr>
          <w:rFonts w:ascii="Verdana" w:hAnsi="Verdana" w:cs="Tahoma"/>
          <w:sz w:val="20"/>
          <w:szCs w:val="20"/>
        </w:rPr>
        <w:t xml:space="preserve">4. </w:t>
      </w:r>
      <w:r w:rsidR="00D8191F" w:rsidRPr="00D02B81">
        <w:rPr>
          <w:rFonts w:ascii="Verdana" w:hAnsi="Verdana" w:cs="Tahoma"/>
          <w:sz w:val="20"/>
          <w:szCs w:val="20"/>
        </w:rPr>
        <w:tab/>
      </w:r>
      <w:r w:rsidRPr="0027472D">
        <w:rPr>
          <w:rFonts w:ascii="Verdana" w:hAnsi="Verdana" w:cs="Tahoma"/>
          <w:sz w:val="20"/>
          <w:szCs w:val="20"/>
        </w:rPr>
        <w:t xml:space="preserve">Ως λόγος απόρριψης ένστασης δύναται να αποτελεί και η εξάντληση της δημόσιας δαπάνης της πρόσκλησης ή του άξονα προτεραιότητας ή του Επιχειρησιακού Προγράμματος. Οι ενστάσεις του παρόντος ασκούνται άπαξ </w:t>
      </w:r>
      <w:r w:rsidR="0045320E">
        <w:rPr>
          <w:rFonts w:ascii="Verdana" w:hAnsi="Verdana" w:cs="Tahoma"/>
          <w:sz w:val="20"/>
          <w:szCs w:val="20"/>
        </w:rPr>
        <w:t>ανά στάδιο αξιολόγησης</w:t>
      </w:r>
      <w:r w:rsidR="00084BC3" w:rsidRPr="005D4951">
        <w:rPr>
          <w:rFonts w:ascii="Verdana" w:hAnsi="Verdana" w:cs="Tahoma"/>
          <w:sz w:val="20"/>
          <w:szCs w:val="20"/>
        </w:rPr>
        <w:t>,</w:t>
      </w:r>
      <w:r w:rsidR="00EF2C97">
        <w:rPr>
          <w:rFonts w:ascii="Verdana" w:hAnsi="Verdana" w:cs="Tahoma"/>
          <w:sz w:val="20"/>
          <w:szCs w:val="20"/>
        </w:rPr>
        <w:t xml:space="preserve"> </w:t>
      </w:r>
      <w:r w:rsidRPr="0027472D">
        <w:rPr>
          <w:rFonts w:ascii="Verdana" w:hAnsi="Verdana" w:cs="Tahoma"/>
          <w:sz w:val="20"/>
          <w:szCs w:val="20"/>
        </w:rPr>
        <w:t xml:space="preserve">εντός της αποκλειστικής προθεσμίας της παραγράφου 2. </w:t>
      </w:r>
    </w:p>
    <w:p w14:paraId="6F3B8003" w14:textId="77777777" w:rsidR="001344DB" w:rsidRPr="00152826" w:rsidRDefault="0027472D" w:rsidP="00D8191F">
      <w:pPr>
        <w:ind w:left="426" w:hanging="426"/>
        <w:jc w:val="both"/>
        <w:rPr>
          <w:rFonts w:ascii="Verdana" w:hAnsi="Verdana" w:cs="Tahoma"/>
          <w:sz w:val="20"/>
          <w:szCs w:val="20"/>
        </w:rPr>
      </w:pPr>
      <w:r w:rsidRPr="0027472D">
        <w:rPr>
          <w:rFonts w:ascii="Verdana" w:hAnsi="Verdana" w:cs="Tahoma"/>
          <w:sz w:val="20"/>
          <w:szCs w:val="20"/>
        </w:rPr>
        <w:t xml:space="preserve">5. </w:t>
      </w:r>
      <w:r w:rsidR="00D8191F" w:rsidRPr="00D02B81">
        <w:rPr>
          <w:rFonts w:ascii="Verdana" w:hAnsi="Verdana" w:cs="Tahoma"/>
          <w:sz w:val="20"/>
          <w:szCs w:val="20"/>
        </w:rPr>
        <w:tab/>
      </w:r>
      <w:r w:rsidRPr="0027472D">
        <w:rPr>
          <w:rFonts w:ascii="Verdana" w:hAnsi="Verdana" w:cs="Tahoma"/>
          <w:sz w:val="20"/>
          <w:szCs w:val="20"/>
        </w:rPr>
        <w:t>Οι αποφάσεις επί των ενστάσεων εκδίδονται από το αρμόδιο όργανο της Διαχειριστικής Αρχής/ Ενδιάμεσου Φορέα εντός προθεσμίας δεκαπέντε (15) εργασίμων ημερών από την καταληκτική ημερομηνία υποβολής της ένσ</w:t>
      </w:r>
      <w:r w:rsidR="00152826">
        <w:rPr>
          <w:rFonts w:ascii="Verdana" w:hAnsi="Verdana" w:cs="Tahoma"/>
          <w:sz w:val="20"/>
          <w:szCs w:val="20"/>
        </w:rPr>
        <w:t>τασης.</w:t>
      </w:r>
    </w:p>
    <w:p w14:paraId="58AAE1C2" w14:textId="77777777" w:rsidR="001344DB" w:rsidRDefault="0027472D" w:rsidP="00D8191F">
      <w:pPr>
        <w:ind w:left="426" w:hanging="426"/>
        <w:jc w:val="both"/>
        <w:rPr>
          <w:rFonts w:ascii="Verdana" w:hAnsi="Verdana" w:cs="Tahoma"/>
          <w:sz w:val="20"/>
          <w:szCs w:val="20"/>
        </w:rPr>
      </w:pPr>
      <w:r w:rsidRPr="0027472D">
        <w:rPr>
          <w:rFonts w:ascii="Verdana" w:hAnsi="Verdana" w:cs="Tahoma"/>
          <w:sz w:val="20"/>
          <w:szCs w:val="20"/>
        </w:rPr>
        <w:t xml:space="preserve">6. </w:t>
      </w:r>
      <w:r w:rsidR="00D8191F" w:rsidRPr="00D02B81">
        <w:rPr>
          <w:rFonts w:ascii="Verdana" w:hAnsi="Verdana" w:cs="Tahoma"/>
          <w:sz w:val="20"/>
          <w:szCs w:val="20"/>
        </w:rPr>
        <w:tab/>
      </w:r>
      <w:r w:rsidRPr="0027472D">
        <w:rPr>
          <w:rFonts w:ascii="Verdana" w:hAnsi="Verdana" w:cs="Tahoma"/>
          <w:sz w:val="20"/>
          <w:szCs w:val="20"/>
        </w:rPr>
        <w:t xml:space="preserve">Οι αποφάσεις επί των ενστάσεων κοινοποιούνται </w:t>
      </w:r>
      <w:proofErr w:type="spellStart"/>
      <w:r w:rsidRPr="0027472D">
        <w:rPr>
          <w:rFonts w:ascii="Verdana" w:hAnsi="Verdana" w:cs="Tahoma"/>
          <w:sz w:val="20"/>
          <w:szCs w:val="20"/>
        </w:rPr>
        <w:t>αμελητί</w:t>
      </w:r>
      <w:proofErr w:type="spellEnd"/>
      <w:r w:rsidRPr="0027472D">
        <w:rPr>
          <w:rFonts w:ascii="Verdana" w:hAnsi="Verdana" w:cs="Tahoma"/>
          <w:sz w:val="20"/>
          <w:szCs w:val="20"/>
        </w:rPr>
        <w:t xml:space="preserve"> στους δυνητικούς δικαιούχους και αναρτώνται στο πρόγραμμα Διαύγεια. </w:t>
      </w:r>
    </w:p>
    <w:p w14:paraId="2EA3B442" w14:textId="77777777" w:rsidR="001344DB" w:rsidRPr="00D02B81" w:rsidRDefault="0027472D" w:rsidP="00D8191F">
      <w:pPr>
        <w:ind w:left="426" w:hanging="426"/>
        <w:jc w:val="both"/>
        <w:rPr>
          <w:rFonts w:ascii="Verdana" w:hAnsi="Verdana" w:cs="Tahoma"/>
          <w:sz w:val="20"/>
          <w:szCs w:val="20"/>
        </w:rPr>
      </w:pPr>
      <w:r w:rsidRPr="0027472D">
        <w:rPr>
          <w:rFonts w:ascii="Verdana" w:hAnsi="Verdana" w:cs="Tahoma"/>
          <w:sz w:val="20"/>
          <w:szCs w:val="20"/>
        </w:rPr>
        <w:t xml:space="preserve">7. </w:t>
      </w:r>
      <w:r w:rsidR="00F33714">
        <w:rPr>
          <w:rFonts w:ascii="Verdana" w:hAnsi="Verdana" w:cs="Tahoma"/>
          <w:sz w:val="20"/>
          <w:szCs w:val="20"/>
        </w:rPr>
        <w:tab/>
      </w:r>
      <w:r w:rsidRPr="0027472D">
        <w:rPr>
          <w:rFonts w:ascii="Verdana" w:hAnsi="Verdana" w:cs="Tahoma"/>
          <w:sz w:val="20"/>
          <w:szCs w:val="20"/>
        </w:rPr>
        <w:t>Η δυνατότητα υποβολής ενστάσεων (</w:t>
      </w:r>
      <w:proofErr w:type="spellStart"/>
      <w:r w:rsidRPr="0027472D">
        <w:rPr>
          <w:rFonts w:ascii="Verdana" w:hAnsi="Verdana" w:cs="Tahoma"/>
          <w:sz w:val="20"/>
          <w:szCs w:val="20"/>
        </w:rPr>
        <w:t>ενδικοφανών</w:t>
      </w:r>
      <w:proofErr w:type="spellEnd"/>
      <w:r w:rsidRPr="0027472D">
        <w:rPr>
          <w:rFonts w:ascii="Verdana" w:hAnsi="Verdana" w:cs="Tahoma"/>
          <w:sz w:val="20"/>
          <w:szCs w:val="20"/>
        </w:rPr>
        <w:t xml:space="preserve"> προσφυγών του άρθρου 25 του Ν.2690/1999) είναι υποχρεωτική για τις πράξεις Κρατικών Ενισχύσεων Επιχειρηματικότητας. Όλες οι λεπτομέρειες σχετικά με την προθεσμία και τον τρόπο υποβολής ενστάσεων επί των αποτελεσμάτων της αξιολόγησης, καθώς και τη διαδικασία και το όργανο εξέτασής τους καθορίζονται στην Υπουργική Απόφαση προκήρυξης των πράξεων αυτών. </w:t>
      </w:r>
    </w:p>
    <w:p w14:paraId="59470737" w14:textId="77777777" w:rsidR="001344DB" w:rsidRDefault="001344DB" w:rsidP="00D8191F">
      <w:pPr>
        <w:pStyle w:val="a"/>
      </w:pPr>
    </w:p>
    <w:p w14:paraId="14ECAE83" w14:textId="77777777" w:rsidR="001344DB" w:rsidRDefault="00266BA2" w:rsidP="00BA5207">
      <w:pPr>
        <w:jc w:val="center"/>
        <w:outlineLvl w:val="0"/>
        <w:rPr>
          <w:rFonts w:ascii="Verdana" w:hAnsi="Verdana"/>
          <w:b/>
          <w:bCs/>
          <w:sz w:val="20"/>
          <w:szCs w:val="20"/>
        </w:rPr>
      </w:pPr>
      <w:r>
        <w:rPr>
          <w:rFonts w:ascii="Verdana" w:hAnsi="Verdana"/>
          <w:b/>
          <w:bCs/>
          <w:sz w:val="20"/>
          <w:szCs w:val="20"/>
        </w:rPr>
        <w:t>Τελικές διατάξεις</w:t>
      </w:r>
    </w:p>
    <w:p w14:paraId="56EF8FC9" w14:textId="5A647DBD" w:rsidR="00A82912" w:rsidRDefault="00A82912" w:rsidP="00F60F23">
      <w:pPr>
        <w:spacing w:before="120"/>
        <w:ind w:left="426" w:hanging="426"/>
        <w:jc w:val="both"/>
        <w:rPr>
          <w:rFonts w:ascii="Verdana" w:hAnsi="Verdana"/>
          <w:sz w:val="20"/>
          <w:szCs w:val="20"/>
        </w:rPr>
      </w:pPr>
      <w:ins w:id="2807" w:author="ΕΥΘΥ" w:date="2018-12-10T15:33:00Z">
        <w:r>
          <w:rPr>
            <w:rFonts w:ascii="Verdana" w:hAnsi="Verdana"/>
            <w:sz w:val="20"/>
            <w:szCs w:val="20"/>
          </w:rPr>
          <w:t xml:space="preserve">1. </w:t>
        </w:r>
        <w:r w:rsidR="00E110AE">
          <w:rPr>
            <w:rFonts w:ascii="Verdana" w:hAnsi="Verdana"/>
            <w:sz w:val="20"/>
            <w:szCs w:val="20"/>
          </w:rPr>
          <w:tab/>
        </w:r>
      </w:ins>
      <w:r w:rsidRPr="00A82912">
        <w:rPr>
          <w:rFonts w:ascii="Verdana" w:hAnsi="Verdana"/>
          <w:sz w:val="20"/>
          <w:szCs w:val="20"/>
        </w:rPr>
        <w:t xml:space="preserve">Η παρούσα απόφαση </w:t>
      </w:r>
      <w:del w:id="2808" w:author="ΕΥΘΥ" w:date="2018-12-10T15:33:00Z">
        <w:r w:rsidR="00D97B87">
          <w:rPr>
            <w:rFonts w:ascii="Verdana" w:hAnsi="Verdana"/>
            <w:sz w:val="20"/>
            <w:szCs w:val="20"/>
          </w:rPr>
          <w:delText xml:space="preserve">τροποποιεί και </w:delText>
        </w:r>
      </w:del>
      <w:r w:rsidRPr="00A82912">
        <w:rPr>
          <w:rFonts w:ascii="Verdana" w:hAnsi="Verdana"/>
          <w:sz w:val="20"/>
          <w:szCs w:val="20"/>
        </w:rPr>
        <w:t xml:space="preserve">αντικαθιστά την υπ’ αριθ. </w:t>
      </w:r>
      <w:ins w:id="2809" w:author="ΕΥΘΥ" w:date="2018-12-10T15:33:00Z">
        <w:r w:rsidRPr="00A82912">
          <w:rPr>
            <w:rFonts w:ascii="Verdana" w:hAnsi="Verdana"/>
            <w:sz w:val="20"/>
            <w:szCs w:val="20"/>
          </w:rPr>
          <w:t xml:space="preserve">110427/EΥΘΥ/1020/20.10.2016 (ΦΕΚ Β΄3521) υπουργική απόφαση </w:t>
        </w:r>
        <w:r w:rsidR="00CC2890">
          <w:rPr>
            <w:rFonts w:ascii="Verdana" w:hAnsi="Verdana"/>
            <w:sz w:val="20"/>
            <w:szCs w:val="20"/>
          </w:rPr>
          <w:t>«</w:t>
        </w:r>
        <w:r w:rsidRPr="00A82912">
          <w:rPr>
            <w:rFonts w:ascii="Verdana" w:hAnsi="Verdana"/>
            <w:sz w:val="20"/>
            <w:szCs w:val="20"/>
          </w:rPr>
          <w:t xml:space="preserve">Τροποποίηση και αντικατάσταση της υπ’ αριθ. </w:t>
        </w:r>
      </w:ins>
      <w:r w:rsidRPr="00A82912">
        <w:rPr>
          <w:rFonts w:ascii="Verdana" w:hAnsi="Verdana"/>
          <w:sz w:val="20"/>
          <w:szCs w:val="20"/>
        </w:rPr>
        <w:t xml:space="preserve">81986/ΕΥΘΥ712/31.07.2015 (ΦΕΚ Β΄1822) </w:t>
      </w:r>
      <w:del w:id="2810" w:author="ΕΥΘΥ" w:date="2018-12-10T15:33:00Z">
        <w:r w:rsidR="007A1B8A">
          <w:rPr>
            <w:rFonts w:ascii="Verdana" w:eastAsia="Times New Roman" w:hAnsi="Verdana" w:cs="MSTT31c5b2"/>
            <w:sz w:val="20"/>
            <w:szCs w:val="20"/>
          </w:rPr>
          <w:delText>Υπουργική Απόφαση</w:delText>
        </w:r>
        <w:r w:rsidR="007A1B8A" w:rsidRPr="00660926">
          <w:rPr>
            <w:rFonts w:ascii="Verdana" w:eastAsia="Times New Roman" w:hAnsi="Verdana" w:cs="MSTT31c5b2"/>
            <w:sz w:val="20"/>
            <w:szCs w:val="20"/>
          </w:rPr>
          <w:delText xml:space="preserve"> «</w:delText>
        </w:r>
      </w:del>
      <w:ins w:id="2811" w:author="ΕΥΘΥ" w:date="2018-12-10T15:33:00Z">
        <w:r w:rsidRPr="00A82912">
          <w:rPr>
            <w:rFonts w:ascii="Verdana" w:hAnsi="Verdana"/>
            <w:sz w:val="20"/>
            <w:szCs w:val="20"/>
          </w:rPr>
          <w:t>υπουργικής απόφασης</w:t>
        </w:r>
        <w:r w:rsidR="00CC2890">
          <w:rPr>
            <w:rFonts w:ascii="Verdana" w:hAnsi="Verdana"/>
            <w:sz w:val="20"/>
            <w:szCs w:val="20"/>
          </w:rPr>
          <w:t xml:space="preserve"> </w:t>
        </w:r>
        <w:r w:rsidR="00CC2890" w:rsidRPr="00CC2890">
          <w:rPr>
            <w:rFonts w:ascii="Verdana" w:hAnsi="Verdana"/>
            <w:sz w:val="20"/>
            <w:szCs w:val="20"/>
          </w:rPr>
          <w:t>“</w:t>
        </w:r>
      </w:ins>
      <w:r w:rsidRPr="00A82912">
        <w:rPr>
          <w:rFonts w:ascii="Verdana" w:hAnsi="Verdana"/>
          <w:sz w:val="20"/>
          <w:szCs w:val="20"/>
        </w:rPr>
        <w:t>Εθνικοί κανόνες επιλεξιμότητας δαπανών για τα προγράμματα του ΕΣΠΑ 2014</w:t>
      </w:r>
      <w:del w:id="2812" w:author="ΕΥΘΥ" w:date="2018-12-10T15:33:00Z">
        <w:r w:rsidR="007A1B8A" w:rsidRPr="00397974">
          <w:rPr>
            <w:rFonts w:ascii="Verdana" w:eastAsia="Times New Roman" w:hAnsi="Verdana" w:cs="MSTT31c5b2"/>
            <w:sz w:val="20"/>
            <w:szCs w:val="20"/>
          </w:rPr>
          <w:delText>–</w:delText>
        </w:r>
      </w:del>
      <w:ins w:id="2813" w:author="ΕΥΘΥ" w:date="2018-12-10T15:33:00Z">
        <w:r w:rsidRPr="00A82912">
          <w:rPr>
            <w:rFonts w:ascii="Verdana" w:hAnsi="Verdana"/>
            <w:sz w:val="20"/>
            <w:szCs w:val="20"/>
          </w:rPr>
          <w:t xml:space="preserve"> – </w:t>
        </w:r>
      </w:ins>
      <w:r w:rsidRPr="00A82912">
        <w:rPr>
          <w:rFonts w:ascii="Verdana" w:hAnsi="Verdana"/>
          <w:sz w:val="20"/>
          <w:szCs w:val="20"/>
        </w:rPr>
        <w:t>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από την έναρξη ισχύος της</w:t>
      </w:r>
      <w:del w:id="2814" w:author="ΕΥΘΥ" w:date="2018-12-10T15:33:00Z">
        <w:r w:rsidR="00266BA2" w:rsidRPr="00266BA2">
          <w:rPr>
            <w:rFonts w:ascii="Verdana" w:eastAsia="Times New Roman" w:hAnsi="Verdana" w:cs="MSTT31c5b2"/>
            <w:sz w:val="20"/>
            <w:szCs w:val="20"/>
          </w:rPr>
          <w:delText>.</w:delText>
        </w:r>
      </w:del>
      <w:ins w:id="2815" w:author="ΕΥΘΥ" w:date="2018-12-10T15:33:00Z">
        <w:r w:rsidR="00CC2890" w:rsidRPr="00CC2890">
          <w:rPr>
            <w:rFonts w:ascii="Verdana" w:hAnsi="Verdana"/>
            <w:sz w:val="20"/>
            <w:szCs w:val="20"/>
          </w:rPr>
          <w:t>”</w:t>
        </w:r>
        <w:r w:rsidRPr="00A82912">
          <w:rPr>
            <w:rFonts w:ascii="Verdana" w:hAnsi="Verdana"/>
            <w:sz w:val="20"/>
            <w:szCs w:val="20"/>
          </w:rPr>
          <w:t>».</w:t>
        </w:r>
      </w:ins>
    </w:p>
    <w:p w14:paraId="3F6BF4B3" w14:textId="5C38A382" w:rsidR="00F60F23" w:rsidRDefault="00F60F23" w:rsidP="00F60F23">
      <w:pPr>
        <w:spacing w:before="120"/>
        <w:ind w:left="426" w:hanging="426"/>
        <w:jc w:val="both"/>
        <w:rPr>
          <w:rFonts w:ascii="Verdana" w:hAnsi="Verdana"/>
          <w:sz w:val="20"/>
          <w:szCs w:val="20"/>
        </w:rPr>
      </w:pPr>
      <w:ins w:id="2816" w:author="ΕΥΘΥ" w:date="2018-12-10T15:33:00Z">
        <w:r>
          <w:rPr>
            <w:rFonts w:ascii="Verdana" w:hAnsi="Verdana"/>
            <w:sz w:val="20"/>
            <w:szCs w:val="20"/>
          </w:rPr>
          <w:t>2.</w:t>
        </w:r>
        <w:r w:rsidR="00E110AE">
          <w:rPr>
            <w:rFonts w:ascii="Verdana" w:hAnsi="Verdana"/>
            <w:sz w:val="20"/>
            <w:szCs w:val="20"/>
          </w:rPr>
          <w:t xml:space="preserve"> </w:t>
        </w:r>
        <w:r w:rsidR="00E110AE">
          <w:rPr>
            <w:rFonts w:ascii="Verdana" w:hAnsi="Verdana"/>
            <w:sz w:val="20"/>
            <w:szCs w:val="20"/>
          </w:rPr>
          <w:tab/>
        </w:r>
      </w:ins>
      <w:r>
        <w:rPr>
          <w:rFonts w:ascii="Verdana" w:hAnsi="Verdana"/>
          <w:sz w:val="20"/>
          <w:szCs w:val="20"/>
        </w:rPr>
        <w:t>Η ισχύς της παρούσας απόφασης αρχίζει από την ημερομηνία δημοσίευσής της</w:t>
      </w:r>
      <w:del w:id="2817" w:author="ΕΥΘΥ" w:date="2018-12-10T15:33:00Z">
        <w:r w:rsidR="00266BA2" w:rsidRPr="00266BA2">
          <w:rPr>
            <w:rFonts w:ascii="Verdana" w:eastAsia="Times New Roman" w:hAnsi="Verdana" w:cs="MSTT31c5b2"/>
            <w:sz w:val="20"/>
            <w:szCs w:val="20"/>
          </w:rPr>
          <w:delText>.</w:delText>
        </w:r>
      </w:del>
      <w:ins w:id="2818" w:author="ΕΥΘΥ" w:date="2018-12-10T15:33:00Z">
        <w:r>
          <w:rPr>
            <w:rFonts w:ascii="Verdana" w:hAnsi="Verdana"/>
            <w:sz w:val="20"/>
            <w:szCs w:val="20"/>
          </w:rPr>
          <w:t>, εκτός αν ορίζεται διαφορετικά στα επιμέρους άρθρα της.</w:t>
        </w:r>
      </w:ins>
    </w:p>
    <w:p w14:paraId="2B975956" w14:textId="77777777" w:rsidR="00F60F23" w:rsidRDefault="00F60F23" w:rsidP="00F60F23">
      <w:pPr>
        <w:spacing w:before="120"/>
        <w:ind w:left="426" w:hanging="426"/>
        <w:jc w:val="both"/>
        <w:rPr>
          <w:ins w:id="2819" w:author="ΕΥΘΥ" w:date="2018-12-10T15:33:00Z"/>
          <w:rFonts w:ascii="Verdana" w:hAnsi="Verdana"/>
          <w:sz w:val="20"/>
          <w:szCs w:val="20"/>
        </w:rPr>
      </w:pPr>
      <w:ins w:id="2820" w:author="ΕΥΘΥ" w:date="2018-12-10T15:33:00Z">
        <w:r>
          <w:rPr>
            <w:rFonts w:ascii="Verdana" w:hAnsi="Verdana"/>
            <w:sz w:val="20"/>
            <w:szCs w:val="20"/>
          </w:rPr>
          <w:t>3.</w:t>
        </w:r>
        <w:r w:rsidR="00E110AE">
          <w:rPr>
            <w:rFonts w:ascii="Verdana" w:hAnsi="Verdana"/>
            <w:sz w:val="20"/>
            <w:szCs w:val="20"/>
          </w:rPr>
          <w:t xml:space="preserve"> </w:t>
        </w:r>
        <w:r w:rsidR="00E110AE">
          <w:rPr>
            <w:rFonts w:ascii="Verdana" w:hAnsi="Verdana"/>
            <w:sz w:val="20"/>
            <w:szCs w:val="20"/>
          </w:rPr>
          <w:tab/>
        </w:r>
        <w:r>
          <w:rPr>
            <w:rFonts w:ascii="Verdana" w:hAnsi="Verdana"/>
            <w:sz w:val="20"/>
            <w:szCs w:val="20"/>
          </w:rPr>
          <w:t>Κατά παρέκκλιση από την παράγραφο 2 του παρόντος άρθρου, η ισχύς του άρθρου 32 παρ. 6</w:t>
        </w:r>
        <w:r w:rsidR="00CC2890" w:rsidRPr="00CC2890">
          <w:rPr>
            <w:rFonts w:ascii="Verdana" w:hAnsi="Verdana"/>
            <w:sz w:val="20"/>
            <w:szCs w:val="20"/>
          </w:rPr>
          <w:t>,</w:t>
        </w:r>
        <w:r>
          <w:rPr>
            <w:rFonts w:ascii="Verdana" w:hAnsi="Verdana"/>
            <w:sz w:val="20"/>
            <w:szCs w:val="20"/>
          </w:rPr>
          <w:t xml:space="preserve"> του άρθρου 33 παρ. 3</w:t>
        </w:r>
        <w:r w:rsidR="00CC2890" w:rsidRPr="00CC2890">
          <w:rPr>
            <w:rFonts w:ascii="Verdana" w:hAnsi="Verdana"/>
            <w:sz w:val="20"/>
            <w:szCs w:val="20"/>
          </w:rPr>
          <w:t xml:space="preserve"> </w:t>
        </w:r>
        <w:r w:rsidR="00CC2890">
          <w:rPr>
            <w:rFonts w:ascii="Verdana" w:hAnsi="Verdana"/>
            <w:sz w:val="20"/>
            <w:szCs w:val="20"/>
          </w:rPr>
          <w:t>και του άρθρου 38Γ</w:t>
        </w:r>
        <w:r>
          <w:rPr>
            <w:rFonts w:ascii="Verdana" w:hAnsi="Verdana"/>
            <w:sz w:val="20"/>
            <w:szCs w:val="20"/>
          </w:rPr>
          <w:t xml:space="preserve"> της παρούσας, αρχίζει από 1.1.2014 δυνάμει του Κανονισμού 1303/2013 όπως έχει τροποποιηθεί από τον Κανονισμό 2018/1046 (Κανονισμός </w:t>
        </w:r>
        <w:r>
          <w:rPr>
            <w:rFonts w:ascii="Verdana" w:hAnsi="Verdana"/>
            <w:sz w:val="20"/>
            <w:szCs w:val="20"/>
            <w:lang w:val="en-US"/>
          </w:rPr>
          <w:t>Omnibus</w:t>
        </w:r>
        <w:r>
          <w:rPr>
            <w:rFonts w:ascii="Verdana" w:hAnsi="Verdana"/>
            <w:sz w:val="20"/>
            <w:szCs w:val="20"/>
          </w:rPr>
          <w:t xml:space="preserve">). Ομοίως, η ισχύς των άρθρων 2, 4, </w:t>
        </w:r>
        <w:r w:rsidR="008049B3">
          <w:rPr>
            <w:rFonts w:ascii="Verdana" w:hAnsi="Verdana"/>
            <w:sz w:val="20"/>
            <w:szCs w:val="20"/>
          </w:rPr>
          <w:t xml:space="preserve">10, </w:t>
        </w:r>
        <w:r>
          <w:rPr>
            <w:rFonts w:ascii="Verdana" w:hAnsi="Verdana"/>
            <w:sz w:val="20"/>
            <w:szCs w:val="20"/>
          </w:rPr>
          <w:t>20, 23, 24, 25, 32 παρ. 1, 37</w:t>
        </w:r>
        <w:r w:rsidR="00CC2890">
          <w:rPr>
            <w:rFonts w:ascii="Verdana" w:hAnsi="Verdana"/>
            <w:sz w:val="20"/>
            <w:szCs w:val="20"/>
          </w:rPr>
          <w:t xml:space="preserve"> και</w:t>
        </w:r>
        <w:r>
          <w:rPr>
            <w:rFonts w:ascii="Verdana" w:hAnsi="Verdana"/>
            <w:sz w:val="20"/>
            <w:szCs w:val="20"/>
          </w:rPr>
          <w:t xml:space="preserve"> 38</w:t>
        </w:r>
        <w:r w:rsidR="00A82912">
          <w:rPr>
            <w:rFonts w:ascii="Verdana" w:hAnsi="Verdana"/>
            <w:sz w:val="20"/>
            <w:szCs w:val="20"/>
          </w:rPr>
          <w:t xml:space="preserve"> </w:t>
        </w:r>
        <w:r>
          <w:rPr>
            <w:rFonts w:ascii="Verdana" w:hAnsi="Verdana"/>
            <w:sz w:val="20"/>
            <w:szCs w:val="20"/>
          </w:rPr>
          <w:t>της παρούσας, αρχίζει από 2.8.2018 δυνάμει του άρθρου 2</w:t>
        </w:r>
        <w:r w:rsidR="000E113A">
          <w:rPr>
            <w:rFonts w:ascii="Verdana" w:hAnsi="Verdana"/>
            <w:sz w:val="20"/>
            <w:szCs w:val="20"/>
          </w:rPr>
          <w:t>8</w:t>
        </w:r>
        <w:r>
          <w:rPr>
            <w:rFonts w:ascii="Verdana" w:hAnsi="Verdana"/>
            <w:sz w:val="20"/>
            <w:szCs w:val="20"/>
          </w:rPr>
          <w:t xml:space="preserve">2 του Κανονισμού 2018/1046 (Κανονισμός </w:t>
        </w:r>
        <w:r>
          <w:rPr>
            <w:rFonts w:ascii="Verdana" w:hAnsi="Verdana"/>
            <w:sz w:val="20"/>
            <w:szCs w:val="20"/>
            <w:lang w:val="en-US"/>
          </w:rPr>
          <w:t>Omnibus</w:t>
        </w:r>
        <w:r>
          <w:rPr>
            <w:rFonts w:ascii="Verdana" w:hAnsi="Verdana"/>
            <w:sz w:val="20"/>
            <w:szCs w:val="20"/>
          </w:rPr>
          <w:t>).</w:t>
        </w:r>
      </w:ins>
    </w:p>
    <w:p w14:paraId="684AF7B4" w14:textId="77777777" w:rsidR="00F60F23" w:rsidRDefault="00F60F23" w:rsidP="00E110AE">
      <w:pPr>
        <w:spacing w:before="120"/>
        <w:ind w:left="426" w:hanging="426"/>
        <w:jc w:val="both"/>
        <w:rPr>
          <w:rFonts w:ascii="Verdana" w:hAnsi="Verdana"/>
          <w:sz w:val="20"/>
          <w:szCs w:val="20"/>
        </w:rPr>
      </w:pPr>
      <w:ins w:id="2821" w:author="ΕΥΘΥ" w:date="2018-12-10T15:33:00Z">
        <w:r>
          <w:rPr>
            <w:rFonts w:ascii="Verdana" w:hAnsi="Verdana"/>
            <w:sz w:val="20"/>
            <w:szCs w:val="20"/>
          </w:rPr>
          <w:t>4.</w:t>
        </w:r>
        <w:r w:rsidR="00E110AE">
          <w:rPr>
            <w:rFonts w:ascii="Verdana" w:hAnsi="Verdana"/>
            <w:sz w:val="20"/>
            <w:szCs w:val="20"/>
          </w:rPr>
          <w:t xml:space="preserve"> </w:t>
        </w:r>
        <w:r w:rsidR="00E110AE">
          <w:rPr>
            <w:rFonts w:ascii="Verdana" w:hAnsi="Verdana"/>
            <w:sz w:val="20"/>
            <w:szCs w:val="20"/>
          </w:rPr>
          <w:tab/>
        </w:r>
      </w:ins>
      <w:r>
        <w:rPr>
          <w:rFonts w:ascii="Verdana" w:hAnsi="Verdana"/>
          <w:sz w:val="20"/>
          <w:szCs w:val="20"/>
        </w:rPr>
        <w:t>Η απόφαση αυτή να δημοσιευθεί στην Εφημερίδα της Κυβέρνησης.</w:t>
      </w:r>
    </w:p>
    <w:p w14:paraId="1F0DAED3" w14:textId="77777777" w:rsidR="00E110AE" w:rsidRDefault="00E110AE" w:rsidP="00BA5207">
      <w:pPr>
        <w:pStyle w:val="Web"/>
        <w:spacing w:before="0" w:beforeAutospacing="0" w:after="120" w:afterAutospacing="0" w:line="264" w:lineRule="auto"/>
        <w:ind w:left="5400" w:firstLine="360"/>
        <w:jc w:val="center"/>
        <w:rPr>
          <w:rFonts w:ascii="Verdana" w:hAnsi="Verdana"/>
          <w:sz w:val="20"/>
          <w:szCs w:val="20"/>
        </w:rPr>
      </w:pPr>
    </w:p>
    <w:p w14:paraId="6AF8A6D9" w14:textId="1ADE14FD" w:rsidR="001344DB" w:rsidRDefault="0027472D" w:rsidP="00BA5207">
      <w:pPr>
        <w:pStyle w:val="Web"/>
        <w:spacing w:before="0" w:beforeAutospacing="0" w:after="120" w:afterAutospacing="0" w:line="264" w:lineRule="auto"/>
        <w:ind w:left="5400" w:firstLine="360"/>
        <w:jc w:val="center"/>
        <w:rPr>
          <w:rFonts w:ascii="Verdana" w:hAnsi="Verdana"/>
          <w:sz w:val="20"/>
          <w:szCs w:val="20"/>
        </w:rPr>
      </w:pPr>
      <w:r w:rsidRPr="0027472D">
        <w:rPr>
          <w:rFonts w:ascii="Verdana" w:hAnsi="Verdana"/>
          <w:sz w:val="20"/>
          <w:szCs w:val="20"/>
        </w:rPr>
        <w:t xml:space="preserve">Αθήνα, </w:t>
      </w:r>
      <w:ins w:id="2822" w:author="ΕΥΘΥ" w:date="2018-12-19T12:51:00Z">
        <w:r w:rsidR="00A10785" w:rsidRPr="00C56037">
          <w:rPr>
            <w:rFonts w:ascii="Verdana" w:hAnsi="Verdana"/>
            <w:sz w:val="20"/>
            <w:szCs w:val="20"/>
          </w:rPr>
          <w:t xml:space="preserve">19 </w:t>
        </w:r>
        <w:r w:rsidR="00A10785">
          <w:rPr>
            <w:rFonts w:ascii="Verdana" w:hAnsi="Verdana"/>
            <w:sz w:val="20"/>
            <w:szCs w:val="20"/>
          </w:rPr>
          <w:t>Δεκεμβρίου</w:t>
        </w:r>
      </w:ins>
      <w:r w:rsidRPr="0027472D">
        <w:rPr>
          <w:rFonts w:ascii="Verdana" w:hAnsi="Verdana"/>
          <w:sz w:val="20"/>
          <w:szCs w:val="20"/>
        </w:rPr>
        <w:t xml:space="preserve"> </w:t>
      </w:r>
      <w:ins w:id="2823" w:author="ΕΥΘΥ" w:date="2018-12-10T15:33:00Z">
        <w:r w:rsidRPr="0027472D">
          <w:rPr>
            <w:rFonts w:ascii="Verdana" w:hAnsi="Verdana"/>
            <w:sz w:val="20"/>
            <w:szCs w:val="20"/>
          </w:rPr>
          <w:t>201</w:t>
        </w:r>
        <w:r w:rsidR="005257A1">
          <w:rPr>
            <w:rFonts w:ascii="Verdana" w:hAnsi="Verdana"/>
            <w:sz w:val="20"/>
            <w:szCs w:val="20"/>
          </w:rPr>
          <w:t>8</w:t>
        </w:r>
      </w:ins>
    </w:p>
    <w:p w14:paraId="6025B6A3" w14:textId="77777777" w:rsidR="007A1B8A" w:rsidRDefault="007A1B8A" w:rsidP="00BA5207">
      <w:pPr>
        <w:jc w:val="center"/>
        <w:rPr>
          <w:rFonts w:ascii="Verdana" w:eastAsia="Times New Roman" w:hAnsi="Verdana" w:cs="MSTT31c5b2"/>
          <w:b/>
          <w:sz w:val="20"/>
          <w:szCs w:val="20"/>
        </w:rPr>
      </w:pPr>
    </w:p>
    <w:p w14:paraId="21DC62F5" w14:textId="77777777" w:rsidR="001344DB" w:rsidRDefault="0027472D" w:rsidP="00BA5207">
      <w:pPr>
        <w:jc w:val="center"/>
        <w:rPr>
          <w:rFonts w:ascii="Verdana" w:eastAsia="Times New Roman" w:hAnsi="Verdana" w:cs="MSTT31c5b2"/>
          <w:b/>
          <w:sz w:val="20"/>
          <w:szCs w:val="20"/>
        </w:rPr>
      </w:pPr>
      <w:r w:rsidRPr="0027472D">
        <w:rPr>
          <w:rFonts w:ascii="Verdana" w:eastAsia="Times New Roman" w:hAnsi="Verdana" w:cs="MSTT31c5b2"/>
          <w:b/>
          <w:sz w:val="20"/>
          <w:szCs w:val="20"/>
        </w:rPr>
        <w:t>Ο Υ</w:t>
      </w:r>
      <w:r w:rsidR="002B4360">
        <w:rPr>
          <w:rFonts w:ascii="Verdana" w:eastAsia="Times New Roman" w:hAnsi="Verdana" w:cs="MSTT31c5b2"/>
          <w:b/>
          <w:sz w:val="20"/>
          <w:szCs w:val="20"/>
        </w:rPr>
        <w:t>ΦΥ</w:t>
      </w:r>
      <w:r w:rsidRPr="0027472D">
        <w:rPr>
          <w:rFonts w:ascii="Verdana" w:eastAsia="Times New Roman" w:hAnsi="Verdana" w:cs="MSTT31c5b2"/>
          <w:b/>
          <w:sz w:val="20"/>
          <w:szCs w:val="20"/>
        </w:rPr>
        <w:t>ΠΟΥΡΓΟΣ</w:t>
      </w:r>
    </w:p>
    <w:p w14:paraId="1ECD1F62" w14:textId="7952BD04" w:rsidR="00076614" w:rsidRDefault="0027472D" w:rsidP="00D8191F">
      <w:pPr>
        <w:jc w:val="center"/>
        <w:rPr>
          <w:rFonts w:ascii="Verdana" w:eastAsia="Times New Roman" w:hAnsi="Verdana" w:cs="MSTT31c5b2"/>
          <w:b/>
          <w:sz w:val="20"/>
          <w:szCs w:val="20"/>
        </w:rPr>
      </w:pPr>
      <w:r w:rsidRPr="0027472D">
        <w:rPr>
          <w:rFonts w:ascii="Verdana" w:eastAsia="Times New Roman" w:hAnsi="Verdana" w:cs="MSTT31c5b2"/>
          <w:b/>
          <w:sz w:val="20"/>
          <w:szCs w:val="20"/>
        </w:rPr>
        <w:t>ΟΙΚΟΝΟΜΙΑΣ</w:t>
      </w:r>
      <w:del w:id="2824" w:author="ΕΥΘΥ" w:date="2018-12-10T15:33:00Z">
        <w:r w:rsidRPr="0027472D">
          <w:rPr>
            <w:rFonts w:ascii="Verdana" w:eastAsia="Times New Roman" w:hAnsi="Verdana" w:cs="MSTT31c5b2"/>
            <w:b/>
            <w:sz w:val="20"/>
            <w:szCs w:val="20"/>
          </w:rPr>
          <w:delText>,</w:delText>
        </w:r>
      </w:del>
      <w:ins w:id="2825" w:author="ΕΥΘΥ" w:date="2018-12-10T15:33:00Z">
        <w:r w:rsidR="005257A1">
          <w:rPr>
            <w:rFonts w:ascii="Verdana" w:eastAsia="Times New Roman" w:hAnsi="Verdana" w:cs="MSTT31c5b2"/>
            <w:b/>
            <w:sz w:val="20"/>
            <w:szCs w:val="20"/>
          </w:rPr>
          <w:t xml:space="preserve"> ΚΑΙ</w:t>
        </w:r>
      </w:ins>
      <w:r w:rsidRPr="0027472D">
        <w:rPr>
          <w:rFonts w:ascii="Verdana" w:eastAsia="Times New Roman" w:hAnsi="Verdana" w:cs="MSTT31c5b2"/>
          <w:b/>
          <w:sz w:val="20"/>
          <w:szCs w:val="20"/>
        </w:rPr>
        <w:t xml:space="preserve"> </w:t>
      </w:r>
      <w:r w:rsidR="00AD060C">
        <w:rPr>
          <w:rFonts w:ascii="Verdana" w:eastAsia="Times New Roman" w:hAnsi="Verdana" w:cs="MSTT31c5b2"/>
          <w:b/>
          <w:sz w:val="20"/>
          <w:szCs w:val="20"/>
        </w:rPr>
        <w:t>ΑΝΑΠΤΥΞΗΣ</w:t>
      </w:r>
      <w:del w:id="2826" w:author="ΕΥΘΥ" w:date="2018-12-10T15:33:00Z">
        <w:r w:rsidRPr="0027472D">
          <w:rPr>
            <w:rFonts w:ascii="Verdana" w:eastAsia="Times New Roman" w:hAnsi="Verdana" w:cs="MSTT31c5b2"/>
            <w:b/>
            <w:sz w:val="20"/>
            <w:szCs w:val="20"/>
          </w:rPr>
          <w:delText xml:space="preserve"> ΚΑΙ ΤΟΥΡΙΣΜΟΥ</w:delText>
        </w:r>
      </w:del>
    </w:p>
    <w:p w14:paraId="3E39A5EE" w14:textId="77777777" w:rsidR="00076614" w:rsidRDefault="00076614" w:rsidP="00D8191F">
      <w:pPr>
        <w:jc w:val="center"/>
        <w:rPr>
          <w:rFonts w:ascii="Verdana" w:eastAsia="Times New Roman" w:hAnsi="Verdana" w:cs="MSTT31c5b2"/>
          <w:b/>
          <w:sz w:val="20"/>
          <w:szCs w:val="20"/>
        </w:rPr>
      </w:pPr>
    </w:p>
    <w:p w14:paraId="762A2E32" w14:textId="77777777" w:rsidR="00076614" w:rsidRDefault="00076614" w:rsidP="00D8191F">
      <w:pPr>
        <w:jc w:val="center"/>
        <w:rPr>
          <w:del w:id="2827" w:author="ΕΥΘΥ" w:date="2018-12-10T15:33:00Z"/>
          <w:rFonts w:ascii="Verdana" w:eastAsia="Times New Roman" w:hAnsi="Verdana" w:cs="MSTT31c5b2"/>
          <w:b/>
          <w:sz w:val="20"/>
          <w:szCs w:val="20"/>
        </w:rPr>
      </w:pPr>
    </w:p>
    <w:p w14:paraId="4B3B3C02" w14:textId="77777777" w:rsidR="009C2EAE" w:rsidRDefault="004A1A7A" w:rsidP="00D8191F">
      <w:pPr>
        <w:jc w:val="center"/>
        <w:rPr>
          <w:del w:id="2828" w:author="ΕΥΘΥ" w:date="2018-12-10T15:33:00Z"/>
          <w:rFonts w:ascii="Verdana" w:eastAsia="Times New Roman" w:hAnsi="Verdana" w:cs="MSTT31c5b2"/>
          <w:b/>
          <w:sz w:val="20"/>
          <w:szCs w:val="20"/>
        </w:rPr>
      </w:pPr>
      <w:del w:id="2829" w:author="ΕΥΘΥ" w:date="2018-12-10T15:33:00Z">
        <w:r>
          <w:rPr>
            <w:rFonts w:ascii="Verdana" w:eastAsia="Times New Roman" w:hAnsi="Verdana" w:cs="MSTT31c5b2"/>
            <w:b/>
            <w:sz w:val="20"/>
            <w:szCs w:val="20"/>
          </w:rPr>
          <w:delText>Α</w:delText>
        </w:r>
        <w:r w:rsidR="002B4360">
          <w:rPr>
            <w:rFonts w:ascii="Verdana" w:eastAsia="Times New Roman" w:hAnsi="Verdana" w:cs="MSTT31c5b2"/>
            <w:b/>
            <w:sz w:val="20"/>
            <w:szCs w:val="20"/>
          </w:rPr>
          <w:delText>λέξανδρος</w:delText>
        </w:r>
        <w:r>
          <w:rPr>
            <w:rFonts w:ascii="Verdana" w:eastAsia="Times New Roman" w:hAnsi="Verdana" w:cs="MSTT31c5b2"/>
            <w:b/>
            <w:sz w:val="20"/>
            <w:szCs w:val="20"/>
          </w:rPr>
          <w:delText xml:space="preserve"> Χαρίτσης</w:delText>
        </w:r>
      </w:del>
    </w:p>
    <w:p w14:paraId="3A79FEB4" w14:textId="77777777" w:rsidR="009C2EAE" w:rsidRDefault="009C2EAE" w:rsidP="00D8191F">
      <w:pPr>
        <w:jc w:val="center"/>
        <w:rPr>
          <w:del w:id="2830" w:author="ΕΥΘΥ" w:date="2018-12-10T15:33:00Z"/>
          <w:rFonts w:ascii="Verdana" w:eastAsia="Times New Roman" w:hAnsi="Verdana" w:cs="MSTT31c5b2"/>
          <w:b/>
          <w:sz w:val="20"/>
          <w:szCs w:val="20"/>
        </w:rPr>
      </w:pPr>
    </w:p>
    <w:p w14:paraId="449F5F32" w14:textId="77777777" w:rsidR="009C2EAE" w:rsidRPr="00311DB6" w:rsidRDefault="00311DB6" w:rsidP="00D8191F">
      <w:pPr>
        <w:jc w:val="center"/>
        <w:rPr>
          <w:ins w:id="2831" w:author="ΕΥΘΥ" w:date="2018-12-10T15:33:00Z"/>
          <w:rFonts w:ascii="Verdana" w:eastAsia="Times New Roman" w:hAnsi="Verdana" w:cs="MSTT31c5b2"/>
          <w:b/>
          <w:sz w:val="20"/>
          <w:szCs w:val="20"/>
        </w:rPr>
      </w:pPr>
      <w:ins w:id="2832" w:author="ΕΥΘΥ" w:date="2018-12-10T15:33:00Z">
        <w:r w:rsidRPr="00311DB6">
          <w:rPr>
            <w:rFonts w:ascii="Verdana" w:eastAsia="Times New Roman" w:hAnsi="Verdana" w:cs="MSTT31c5b2"/>
            <w:b/>
            <w:sz w:val="20"/>
            <w:szCs w:val="20"/>
          </w:rPr>
          <w:t xml:space="preserve">Ευστάθιος </w:t>
        </w:r>
        <w:proofErr w:type="spellStart"/>
        <w:r w:rsidRPr="00311DB6">
          <w:rPr>
            <w:rFonts w:ascii="Verdana" w:eastAsia="Times New Roman" w:hAnsi="Verdana" w:cs="MSTT31c5b2"/>
            <w:b/>
            <w:sz w:val="20"/>
            <w:szCs w:val="20"/>
          </w:rPr>
          <w:t>Γιαννακίδης</w:t>
        </w:r>
        <w:proofErr w:type="spellEnd"/>
        <w:r w:rsidRPr="00311DB6" w:rsidDel="005257A1">
          <w:rPr>
            <w:rFonts w:ascii="Verdana" w:eastAsia="Times New Roman" w:hAnsi="Verdana" w:cs="MSTT31c5b2"/>
            <w:b/>
            <w:sz w:val="20"/>
            <w:szCs w:val="20"/>
          </w:rPr>
          <w:t xml:space="preserve"> </w:t>
        </w:r>
      </w:ins>
    </w:p>
    <w:p w14:paraId="3113E2CC" w14:textId="77777777" w:rsidR="003738BB" w:rsidRDefault="003738BB" w:rsidP="009C2EAE">
      <w:pPr>
        <w:jc w:val="both"/>
        <w:rPr>
          <w:rFonts w:ascii="Verdana" w:hAnsi="Verdana"/>
          <w:sz w:val="20"/>
          <w:szCs w:val="20"/>
        </w:rPr>
      </w:pPr>
    </w:p>
    <w:p w14:paraId="50FA369D" w14:textId="77777777" w:rsidR="00C56037" w:rsidRDefault="00C56037" w:rsidP="00E71AA6">
      <w:pPr>
        <w:spacing w:before="120"/>
        <w:rPr>
          <w:rFonts w:ascii="Verdana" w:hAnsi="Verdana"/>
          <w:bCs/>
          <w:i/>
          <w:sz w:val="20"/>
          <w:szCs w:val="20"/>
          <w:u w:val="single"/>
          <w:lang w:val="en-US"/>
        </w:rPr>
      </w:pPr>
    </w:p>
    <w:p w14:paraId="4CEEA1EE" w14:textId="77777777" w:rsidR="001344DB" w:rsidRPr="00D8191F" w:rsidRDefault="0027472D" w:rsidP="00E71AA6">
      <w:pPr>
        <w:spacing w:before="120"/>
        <w:rPr>
          <w:rFonts w:ascii="Verdana" w:hAnsi="Verdana"/>
          <w:bCs/>
          <w:i/>
          <w:sz w:val="20"/>
          <w:szCs w:val="20"/>
          <w:u w:val="single"/>
        </w:rPr>
      </w:pPr>
      <w:r w:rsidRPr="00D8191F">
        <w:rPr>
          <w:rFonts w:ascii="Verdana" w:hAnsi="Verdana"/>
          <w:bCs/>
          <w:i/>
          <w:sz w:val="20"/>
          <w:szCs w:val="20"/>
          <w:u w:val="single"/>
        </w:rPr>
        <w:t xml:space="preserve">Εσωτερική Διανομή: </w:t>
      </w:r>
    </w:p>
    <w:p w14:paraId="79C6F3F6" w14:textId="752D2165" w:rsidR="001344DB" w:rsidRDefault="0027472D" w:rsidP="00BF1F2A">
      <w:pPr>
        <w:pStyle w:val="11"/>
        <w:numPr>
          <w:ilvl w:val="0"/>
          <w:numId w:val="7"/>
        </w:numPr>
        <w:spacing w:before="0" w:after="120" w:line="264" w:lineRule="auto"/>
        <w:ind w:left="426" w:hanging="426"/>
      </w:pPr>
      <w:r w:rsidRPr="0027472D">
        <w:t>Γραφείο Υπουργού</w:t>
      </w:r>
      <w:r w:rsidR="00E110AE">
        <w:t xml:space="preserve">, κου </w:t>
      </w:r>
      <w:del w:id="2833" w:author="ΕΥΘΥ" w:date="2018-12-10T15:33:00Z">
        <w:r w:rsidR="007A1B8A">
          <w:delText>Γ.</w:delText>
        </w:r>
        <w:r w:rsidRPr="0027472D">
          <w:delText xml:space="preserve"> Σταθάκη, </w:delText>
        </w:r>
      </w:del>
      <w:ins w:id="2834" w:author="ΕΥΘΥ" w:date="2018-12-10T15:33:00Z">
        <w:r w:rsidR="00E110AE">
          <w:t xml:space="preserve">Ι. </w:t>
        </w:r>
        <w:proofErr w:type="spellStart"/>
        <w:r w:rsidR="00E110AE">
          <w:t>Δραγασάκη</w:t>
        </w:r>
        <w:proofErr w:type="spellEnd"/>
        <w:r w:rsidR="00E110AE">
          <w:t>,</w:t>
        </w:r>
      </w:ins>
    </w:p>
    <w:p w14:paraId="608A0FAA" w14:textId="5F671002" w:rsidR="001344DB" w:rsidRDefault="0027472D" w:rsidP="00BF1F2A">
      <w:pPr>
        <w:pStyle w:val="11"/>
        <w:numPr>
          <w:ilvl w:val="0"/>
          <w:numId w:val="7"/>
        </w:numPr>
        <w:spacing w:before="0" w:after="120" w:line="264" w:lineRule="auto"/>
        <w:ind w:left="426" w:hanging="426"/>
      </w:pPr>
      <w:r w:rsidRPr="0027472D">
        <w:t xml:space="preserve">Γραφείο </w:t>
      </w:r>
      <w:r w:rsidR="007A1B8A">
        <w:t>Υφυπουργού</w:t>
      </w:r>
      <w:r w:rsidR="00E110AE">
        <w:t xml:space="preserve">, κου </w:t>
      </w:r>
      <w:del w:id="2835" w:author="ΕΥΘΥ" w:date="2018-12-10T15:33:00Z">
        <w:r w:rsidR="007A1B8A">
          <w:delText>Αλ.</w:delText>
        </w:r>
        <w:r w:rsidRPr="0027472D">
          <w:delText xml:space="preserve"> Χαρίτση</w:delText>
        </w:r>
      </w:del>
      <w:ins w:id="2836" w:author="ΕΥΘΥ" w:date="2018-12-10T15:33:00Z">
        <w:r w:rsidR="00E110AE">
          <w:t xml:space="preserve">Ε. </w:t>
        </w:r>
        <w:proofErr w:type="spellStart"/>
        <w:r w:rsidR="00E110AE">
          <w:t>Γιαννακίδη</w:t>
        </w:r>
        <w:proofErr w:type="spellEnd"/>
        <w:r w:rsidR="00E110AE">
          <w:t>,</w:t>
        </w:r>
      </w:ins>
    </w:p>
    <w:p w14:paraId="2B87CACB" w14:textId="20DF94F4" w:rsidR="007A1B8A" w:rsidRDefault="007A1B8A" w:rsidP="00BF1F2A">
      <w:pPr>
        <w:pStyle w:val="11"/>
        <w:numPr>
          <w:ilvl w:val="0"/>
          <w:numId w:val="7"/>
        </w:numPr>
        <w:spacing w:before="0" w:after="120" w:line="264" w:lineRule="auto"/>
        <w:ind w:left="426" w:hanging="426"/>
      </w:pPr>
      <w:r w:rsidRPr="0027472D">
        <w:t>Γραφείο Γενικού Γραμματέα Δημοσίων Επενδύσεων</w:t>
      </w:r>
      <w:del w:id="2837" w:author="ΕΥΘΥ" w:date="2018-12-10T15:33:00Z">
        <w:r w:rsidRPr="0027472D">
          <w:delText>-</w:delText>
        </w:r>
      </w:del>
      <w:ins w:id="2838" w:author="ΕΥΘΥ" w:date="2018-12-10T15:33:00Z">
        <w:r w:rsidR="005257A1">
          <w:t xml:space="preserve"> &amp;</w:t>
        </w:r>
      </w:ins>
      <w:r w:rsidR="005257A1" w:rsidRPr="0027472D">
        <w:t xml:space="preserve"> </w:t>
      </w:r>
      <w:r w:rsidRPr="0027472D">
        <w:t>ΕΣΠΑ</w:t>
      </w:r>
      <w:r w:rsidR="00E110AE">
        <w:t>, κου Π.</w:t>
      </w:r>
      <w:r w:rsidR="00F76EC1">
        <w:t xml:space="preserve"> </w:t>
      </w:r>
      <w:r w:rsidR="00E110AE">
        <w:t>Κορκολή</w:t>
      </w:r>
    </w:p>
    <w:p w14:paraId="137BA604" w14:textId="12D58515" w:rsidR="001344DB" w:rsidRDefault="0027472D" w:rsidP="00BF1F2A">
      <w:pPr>
        <w:pStyle w:val="11"/>
        <w:numPr>
          <w:ilvl w:val="0"/>
          <w:numId w:val="7"/>
        </w:numPr>
        <w:spacing w:before="0" w:after="120" w:line="264" w:lineRule="auto"/>
        <w:ind w:left="426" w:hanging="426"/>
      </w:pPr>
      <w:r w:rsidRPr="0027472D">
        <w:t>Γραφείο Προϊσταμένου ΕΑΣ</w:t>
      </w:r>
    </w:p>
    <w:p w14:paraId="099C99E2" w14:textId="77777777" w:rsidR="001344DB" w:rsidRDefault="0027472D" w:rsidP="00BF1F2A">
      <w:pPr>
        <w:pStyle w:val="11"/>
        <w:numPr>
          <w:ilvl w:val="0"/>
          <w:numId w:val="7"/>
        </w:numPr>
        <w:spacing w:before="0" w:after="120" w:line="264" w:lineRule="auto"/>
        <w:ind w:left="426" w:hanging="426"/>
      </w:pPr>
      <w:r w:rsidRPr="0027472D">
        <w:t>ΕΥΣΣΑ</w:t>
      </w:r>
    </w:p>
    <w:p w14:paraId="57C82FF1" w14:textId="77777777" w:rsidR="001344DB" w:rsidRDefault="0027472D" w:rsidP="00BF1F2A">
      <w:pPr>
        <w:pStyle w:val="11"/>
        <w:numPr>
          <w:ilvl w:val="0"/>
          <w:numId w:val="7"/>
        </w:numPr>
        <w:spacing w:before="0" w:after="120" w:line="264" w:lineRule="auto"/>
        <w:ind w:left="426" w:hanging="426"/>
      </w:pPr>
      <w:r w:rsidRPr="0027472D">
        <w:t>ΕΥΣΕ</w:t>
      </w:r>
    </w:p>
    <w:p w14:paraId="35E41D46" w14:textId="77777777" w:rsidR="001344DB" w:rsidRDefault="0027472D" w:rsidP="00BF1F2A">
      <w:pPr>
        <w:pStyle w:val="11"/>
        <w:numPr>
          <w:ilvl w:val="0"/>
          <w:numId w:val="7"/>
        </w:numPr>
        <w:spacing w:before="0" w:after="120" w:line="264" w:lineRule="auto"/>
        <w:ind w:left="426" w:hanging="426"/>
      </w:pPr>
      <w:r w:rsidRPr="0027472D">
        <w:t>ΕΥΘΥ</w:t>
      </w:r>
    </w:p>
    <w:p w14:paraId="0B43CF6A" w14:textId="77777777" w:rsidR="001344DB" w:rsidRDefault="0027472D" w:rsidP="00BF1F2A">
      <w:pPr>
        <w:pStyle w:val="11"/>
        <w:numPr>
          <w:ilvl w:val="0"/>
          <w:numId w:val="7"/>
        </w:numPr>
        <w:spacing w:before="0" w:after="120" w:line="264" w:lineRule="auto"/>
        <w:ind w:left="426" w:hanging="426"/>
      </w:pPr>
      <w:r w:rsidRPr="0027472D">
        <w:t>ΕΥ ΟΠΣ</w:t>
      </w:r>
    </w:p>
    <w:p w14:paraId="4378C5D6" w14:textId="77777777" w:rsidR="001344DB" w:rsidRDefault="0027472D" w:rsidP="00BF1F2A">
      <w:pPr>
        <w:pStyle w:val="11"/>
        <w:numPr>
          <w:ilvl w:val="0"/>
          <w:numId w:val="7"/>
        </w:numPr>
        <w:spacing w:before="0" w:after="120" w:line="264" w:lineRule="auto"/>
        <w:ind w:left="426" w:hanging="426"/>
      </w:pPr>
      <w:r w:rsidRPr="0027472D">
        <w:rPr>
          <w:lang w:val="en-US"/>
        </w:rPr>
        <w:t>EY</w:t>
      </w:r>
      <w:r w:rsidRPr="00076614">
        <w:t xml:space="preserve"> </w:t>
      </w:r>
      <w:r w:rsidRPr="0027472D">
        <w:t>Αρχή Πιστοποίησης</w:t>
      </w:r>
    </w:p>
    <w:p w14:paraId="0B4A82A7" w14:textId="77777777" w:rsidR="00076614" w:rsidRDefault="00076614" w:rsidP="00BF1F2A">
      <w:pPr>
        <w:pStyle w:val="11"/>
        <w:numPr>
          <w:ilvl w:val="0"/>
          <w:numId w:val="7"/>
        </w:numPr>
        <w:spacing w:before="0" w:after="120" w:line="264" w:lineRule="auto"/>
        <w:ind w:left="426" w:hanging="426"/>
      </w:pPr>
      <w:r>
        <w:t>ΕΥΣΕΚΤ</w:t>
      </w:r>
    </w:p>
    <w:p w14:paraId="44830753" w14:textId="77777777" w:rsidR="00E110AE" w:rsidRDefault="00E110AE" w:rsidP="00BF1F2A">
      <w:pPr>
        <w:pStyle w:val="11"/>
        <w:numPr>
          <w:ilvl w:val="0"/>
          <w:numId w:val="7"/>
        </w:numPr>
        <w:spacing w:before="0" w:after="120" w:line="264" w:lineRule="auto"/>
        <w:ind w:left="426" w:hanging="426"/>
        <w:rPr>
          <w:ins w:id="2839" w:author="ΕΥΘΥ" w:date="2018-12-10T15:33:00Z"/>
        </w:rPr>
      </w:pPr>
      <w:ins w:id="2840" w:author="ΕΥΘΥ" w:date="2018-12-10T15:33:00Z">
        <w:r>
          <w:t>ΕΥΚΕ</w:t>
        </w:r>
      </w:ins>
    </w:p>
    <w:p w14:paraId="71BCE001" w14:textId="77777777" w:rsidR="001344DB" w:rsidRPr="00D8191F" w:rsidRDefault="0027472D" w:rsidP="00E71AA6">
      <w:pPr>
        <w:pStyle w:val="11"/>
        <w:spacing w:before="240" w:after="120" w:line="264" w:lineRule="auto"/>
        <w:ind w:left="0" w:right="0"/>
        <w:jc w:val="left"/>
        <w:rPr>
          <w:bCs/>
          <w:i/>
          <w:u w:val="single"/>
        </w:rPr>
      </w:pPr>
      <w:r w:rsidRPr="00D8191F">
        <w:rPr>
          <w:bCs/>
          <w:i/>
          <w:u w:val="single"/>
        </w:rPr>
        <w:t>Πίνακας Αποδεκτών:</w:t>
      </w:r>
    </w:p>
    <w:p w14:paraId="75EA72EE" w14:textId="77777777" w:rsidR="001344DB" w:rsidRDefault="0027472D" w:rsidP="00BF1F2A">
      <w:pPr>
        <w:pStyle w:val="11"/>
        <w:numPr>
          <w:ilvl w:val="3"/>
          <w:numId w:val="7"/>
        </w:numPr>
        <w:spacing w:before="0" w:after="120" w:line="264" w:lineRule="auto"/>
        <w:ind w:left="284" w:hanging="284"/>
      </w:pPr>
      <w:r w:rsidRPr="0027472D">
        <w:t>Όλες οι Ειδικές Υπηρεσίες (ηλεκτρονικά)</w:t>
      </w:r>
    </w:p>
    <w:p w14:paraId="3E481C4E" w14:textId="77777777" w:rsidR="001344DB" w:rsidRDefault="0027472D" w:rsidP="00BF1F2A">
      <w:pPr>
        <w:pStyle w:val="11"/>
        <w:numPr>
          <w:ilvl w:val="3"/>
          <w:numId w:val="7"/>
        </w:numPr>
        <w:spacing w:before="0" w:after="120" w:line="264" w:lineRule="auto"/>
        <w:ind w:left="284" w:hanging="284"/>
      </w:pPr>
      <w:r w:rsidRPr="0027472D">
        <w:rPr>
          <w:color w:val="000000"/>
        </w:rPr>
        <w:t>ΜΟΔ ΑΕ</w:t>
      </w:r>
    </w:p>
    <w:p w14:paraId="6F72C250" w14:textId="77777777" w:rsidR="006B3F18" w:rsidRDefault="006B3F18">
      <w:pPr>
        <w:rPr>
          <w:rFonts w:ascii="Verdana" w:hAnsi="Verdana"/>
          <w:sz w:val="20"/>
          <w:szCs w:val="20"/>
        </w:rPr>
      </w:pPr>
    </w:p>
    <w:p w14:paraId="20955912" w14:textId="77777777" w:rsidR="00B638CB" w:rsidRDefault="00B638CB" w:rsidP="00B638CB">
      <w:pPr>
        <w:rPr>
          <w:ins w:id="2841" w:author="ΕΥΘΥ" w:date="2018-12-10T15:33:00Z"/>
          <w:rFonts w:ascii="Verdana" w:hAnsi="Verdana"/>
          <w:b/>
          <w:iCs/>
          <w:sz w:val="20"/>
          <w:szCs w:val="20"/>
        </w:rPr>
        <w:sectPr w:rsidR="00B638CB" w:rsidSect="000A3270">
          <w:footerReference w:type="default" r:id="rId10"/>
          <w:pgSz w:w="11906" w:h="16838"/>
          <w:pgMar w:top="1418" w:right="1077" w:bottom="1418" w:left="1077" w:header="709" w:footer="709" w:gutter="0"/>
          <w:cols w:space="708"/>
          <w:docGrid w:linePitch="360"/>
        </w:sectPr>
      </w:pPr>
    </w:p>
    <w:p w14:paraId="1C86D17F" w14:textId="77777777" w:rsidR="00B638CB" w:rsidRPr="00801166" w:rsidRDefault="00B638CB" w:rsidP="00B638CB">
      <w:pPr>
        <w:jc w:val="center"/>
        <w:rPr>
          <w:ins w:id="2842" w:author="ΕΥΘΥ" w:date="2018-12-10T15:33:00Z"/>
          <w:rFonts w:ascii="Verdana" w:hAnsi="Verdana"/>
          <w:b/>
          <w:iCs/>
          <w:sz w:val="20"/>
          <w:szCs w:val="20"/>
        </w:rPr>
      </w:pPr>
      <w:ins w:id="2843" w:author="ΕΥΘΥ" w:date="2018-12-10T15:33:00Z">
        <w:r w:rsidRPr="00801166">
          <w:rPr>
            <w:rFonts w:ascii="Verdana" w:hAnsi="Verdana"/>
            <w:b/>
            <w:iCs/>
            <w:sz w:val="20"/>
            <w:szCs w:val="20"/>
          </w:rPr>
          <w:t>ΠΑΡΑΡΤΗΜΑ I</w:t>
        </w:r>
      </w:ins>
    </w:p>
    <w:p w14:paraId="7B1FB353" w14:textId="77777777" w:rsidR="00B638CB" w:rsidRDefault="00B638CB" w:rsidP="00B638CB">
      <w:pPr>
        <w:jc w:val="center"/>
        <w:rPr>
          <w:ins w:id="2844" w:author="ΕΥΘΥ" w:date="2018-12-10T15:33:00Z"/>
          <w:rFonts w:ascii="Verdana" w:hAnsi="Verdana"/>
          <w:b/>
          <w:bCs/>
          <w:sz w:val="20"/>
          <w:szCs w:val="20"/>
        </w:rPr>
      </w:pPr>
      <w:ins w:id="2845" w:author="ΕΥΘΥ" w:date="2018-12-10T15:33:00Z">
        <w:r w:rsidRPr="00801166">
          <w:rPr>
            <w:rFonts w:ascii="Verdana" w:hAnsi="Verdana"/>
            <w:b/>
            <w:bCs/>
            <w:sz w:val="20"/>
            <w:szCs w:val="20"/>
          </w:rPr>
          <w:t>Επιλογές απλοποιημένου κόστους με εκ των προτέρων προσδιορισμό σύμφωνα με το άρθρο 23 παρ. 1 στοιχείο α)</w:t>
        </w:r>
      </w:ins>
    </w:p>
    <w:p w14:paraId="0A2F6E38" w14:textId="77777777" w:rsidR="00B638CB" w:rsidRPr="00801166" w:rsidRDefault="00B638CB" w:rsidP="00B638CB">
      <w:pPr>
        <w:jc w:val="center"/>
        <w:rPr>
          <w:ins w:id="2846" w:author="ΕΥΘΥ" w:date="2018-12-10T15:33:00Z"/>
          <w:rFonts w:ascii="Verdana" w:hAnsi="Verdana"/>
          <w:b/>
          <w:bCs/>
          <w:sz w:val="20"/>
          <w:szCs w:val="20"/>
        </w:rPr>
      </w:pPr>
    </w:p>
    <w:p w14:paraId="58A3FF95" w14:textId="77777777" w:rsidR="00B638CB" w:rsidRPr="00801166" w:rsidRDefault="00B638CB" w:rsidP="00B638CB">
      <w:pPr>
        <w:pStyle w:val="a5"/>
        <w:numPr>
          <w:ilvl w:val="0"/>
          <w:numId w:val="35"/>
        </w:numPr>
        <w:spacing w:after="200" w:line="276" w:lineRule="auto"/>
        <w:ind w:left="426" w:hanging="426"/>
        <w:jc w:val="both"/>
        <w:rPr>
          <w:ins w:id="2847" w:author="ΕΥΘΥ" w:date="2018-12-10T15:33:00Z"/>
          <w:rFonts w:ascii="Verdana" w:hAnsi="Verdana"/>
          <w:b/>
          <w:sz w:val="20"/>
          <w:szCs w:val="20"/>
        </w:rPr>
      </w:pPr>
      <w:ins w:id="2848" w:author="ΕΥΘΥ" w:date="2018-12-10T15:33:00Z">
        <w:r w:rsidRPr="00801166">
          <w:rPr>
            <w:rFonts w:ascii="Verdana" w:hAnsi="Verdana"/>
            <w:b/>
            <w:sz w:val="20"/>
            <w:szCs w:val="20"/>
          </w:rPr>
          <w:t>Τ</w:t>
        </w:r>
        <w:r w:rsidRPr="00801166">
          <w:rPr>
            <w:rFonts w:ascii="Verdana" w:hAnsi="Verdana"/>
            <w:b/>
            <w:bCs/>
            <w:sz w:val="20"/>
            <w:szCs w:val="20"/>
          </w:rPr>
          <w:t>υποποιημένη κλίμακα μοναδιαίου κόστους για τη δράση «Προεισαγωγική Εκπαίδευση Στελεχών του Δικαστικού Σώματος» με δικαιούχο την Εθνική Σχολή Δικαστικών Λειτουργών (</w:t>
        </w:r>
        <w:proofErr w:type="spellStart"/>
        <w:r w:rsidRPr="00801166">
          <w:rPr>
            <w:rFonts w:ascii="Verdana" w:hAnsi="Verdana"/>
            <w:b/>
            <w:bCs/>
            <w:sz w:val="20"/>
            <w:szCs w:val="20"/>
          </w:rPr>
          <w:t>ΕΣΔι</w:t>
        </w:r>
        <w:proofErr w:type="spellEnd"/>
        <w:r w:rsidRPr="00801166">
          <w:rPr>
            <w:rFonts w:ascii="Verdana" w:hAnsi="Verdana"/>
            <w:b/>
            <w:bCs/>
            <w:sz w:val="20"/>
            <w:szCs w:val="20"/>
          </w:rPr>
          <w:t>), που χρηματοδοτείται από το Ευρωπαϊκό Κοινωνικό Ταμείο.</w:t>
        </w:r>
      </w:ins>
    </w:p>
    <w:tbl>
      <w:tblPr>
        <w:tblW w:w="13182" w:type="dxa"/>
        <w:tblInd w:w="534" w:type="dxa"/>
        <w:tblBorders>
          <w:top w:val="dotted" w:sz="4" w:space="0" w:color="auto"/>
          <w:bottom w:val="dotted" w:sz="4" w:space="0" w:color="auto"/>
          <w:insideH w:val="dotted" w:sz="4" w:space="0" w:color="auto"/>
          <w:insideV w:val="dotted" w:sz="4" w:space="0" w:color="auto"/>
        </w:tblBorders>
        <w:tblLayout w:type="fixed"/>
        <w:tblLook w:val="00A0" w:firstRow="1" w:lastRow="0" w:firstColumn="1" w:lastColumn="0" w:noHBand="0" w:noVBand="0"/>
      </w:tblPr>
      <w:tblGrid>
        <w:gridCol w:w="3402"/>
        <w:gridCol w:w="2126"/>
        <w:gridCol w:w="3402"/>
        <w:gridCol w:w="2409"/>
        <w:gridCol w:w="1843"/>
      </w:tblGrid>
      <w:tr w:rsidR="00B638CB" w:rsidRPr="00801166" w14:paraId="4BC66468" w14:textId="77777777" w:rsidTr="0081653B">
        <w:trPr>
          <w:ins w:id="2849" w:author="ΕΥΘΥ" w:date="2018-12-10T15:33:00Z"/>
        </w:trPr>
        <w:tc>
          <w:tcPr>
            <w:tcW w:w="3402" w:type="dxa"/>
            <w:vAlign w:val="center"/>
          </w:tcPr>
          <w:p w14:paraId="2690DB89" w14:textId="77777777" w:rsidR="00B638CB" w:rsidRPr="00801166" w:rsidRDefault="00B638CB" w:rsidP="0081653B">
            <w:pPr>
              <w:widowControl w:val="0"/>
              <w:autoSpaceDE w:val="0"/>
              <w:autoSpaceDN w:val="0"/>
              <w:adjustRightInd w:val="0"/>
              <w:spacing w:before="120" w:line="240" w:lineRule="auto"/>
              <w:jc w:val="center"/>
              <w:rPr>
                <w:ins w:id="2850" w:author="ΕΥΘΥ" w:date="2018-12-10T15:33:00Z"/>
                <w:rFonts w:ascii="Verdana" w:eastAsia="Times New Roman" w:hAnsi="Verdana" w:cs="Tahoma"/>
                <w:b/>
                <w:sz w:val="20"/>
                <w:szCs w:val="20"/>
                <w:lang w:eastAsia="el-GR"/>
              </w:rPr>
            </w:pPr>
            <w:ins w:id="2851" w:author="ΕΥΘΥ" w:date="2018-12-10T15:33:00Z">
              <w:r w:rsidRPr="00801166">
                <w:rPr>
                  <w:rFonts w:ascii="Verdana" w:eastAsia="Times New Roman" w:hAnsi="Verdana" w:cs="Tahoma"/>
                  <w:b/>
                  <w:sz w:val="20"/>
                  <w:szCs w:val="20"/>
                  <w:lang w:eastAsia="el-GR"/>
                </w:rPr>
                <w:t>Τύπος δράσης</w:t>
              </w:r>
            </w:ins>
          </w:p>
        </w:tc>
        <w:tc>
          <w:tcPr>
            <w:tcW w:w="2126" w:type="dxa"/>
            <w:shd w:val="clear" w:color="auto" w:fill="auto"/>
            <w:vAlign w:val="center"/>
          </w:tcPr>
          <w:p w14:paraId="1E42D988" w14:textId="77777777" w:rsidR="00B638CB" w:rsidRPr="00801166" w:rsidRDefault="00B638CB" w:rsidP="0081653B">
            <w:pPr>
              <w:widowControl w:val="0"/>
              <w:autoSpaceDE w:val="0"/>
              <w:autoSpaceDN w:val="0"/>
              <w:adjustRightInd w:val="0"/>
              <w:spacing w:before="120" w:line="240" w:lineRule="auto"/>
              <w:jc w:val="center"/>
              <w:rPr>
                <w:ins w:id="2852" w:author="ΕΥΘΥ" w:date="2018-12-10T15:33:00Z"/>
                <w:rFonts w:ascii="Verdana" w:eastAsia="Times New Roman" w:hAnsi="Verdana" w:cs="Tahoma"/>
                <w:sz w:val="20"/>
                <w:szCs w:val="20"/>
                <w:lang w:eastAsia="el-GR"/>
              </w:rPr>
            </w:pPr>
            <w:ins w:id="2853" w:author="ΕΥΘΥ" w:date="2018-12-10T15:33:00Z">
              <w:r w:rsidRPr="00801166">
                <w:rPr>
                  <w:rFonts w:ascii="Verdana" w:eastAsia="Times New Roman" w:hAnsi="Verdana" w:cs="Tahoma"/>
                  <w:b/>
                  <w:sz w:val="20"/>
                  <w:szCs w:val="20"/>
                  <w:lang w:eastAsia="el-GR"/>
                </w:rPr>
                <w:t>Στάδιο υλοποίησης της δράσης</w:t>
              </w:r>
            </w:ins>
          </w:p>
        </w:tc>
        <w:tc>
          <w:tcPr>
            <w:tcW w:w="3402" w:type="dxa"/>
            <w:shd w:val="clear" w:color="auto" w:fill="auto"/>
            <w:vAlign w:val="center"/>
          </w:tcPr>
          <w:p w14:paraId="05A00A2E" w14:textId="77777777" w:rsidR="00B638CB" w:rsidRPr="00801166" w:rsidRDefault="00B638CB" w:rsidP="0081653B">
            <w:pPr>
              <w:widowControl w:val="0"/>
              <w:autoSpaceDE w:val="0"/>
              <w:autoSpaceDN w:val="0"/>
              <w:adjustRightInd w:val="0"/>
              <w:spacing w:before="120" w:line="240" w:lineRule="auto"/>
              <w:jc w:val="center"/>
              <w:rPr>
                <w:ins w:id="2854" w:author="ΕΥΘΥ" w:date="2018-12-10T15:33:00Z"/>
                <w:rFonts w:ascii="Verdana" w:eastAsia="Times New Roman" w:hAnsi="Verdana" w:cs="Tahoma"/>
                <w:b/>
                <w:sz w:val="20"/>
                <w:szCs w:val="20"/>
                <w:lang w:eastAsia="el-GR"/>
              </w:rPr>
            </w:pPr>
            <w:ins w:id="2855" w:author="ΕΥΘΥ" w:date="2018-12-10T15:33:00Z">
              <w:r w:rsidRPr="00801166">
                <w:rPr>
                  <w:rFonts w:ascii="Verdana" w:eastAsia="Times New Roman" w:hAnsi="Verdana" w:cs="Tahoma"/>
                  <w:b/>
                  <w:sz w:val="20"/>
                  <w:szCs w:val="20"/>
                  <w:lang w:eastAsia="el-GR"/>
                </w:rPr>
                <w:t>Μονάδα μέτρησης</w:t>
              </w:r>
            </w:ins>
          </w:p>
        </w:tc>
        <w:tc>
          <w:tcPr>
            <w:tcW w:w="2409" w:type="dxa"/>
            <w:vAlign w:val="center"/>
          </w:tcPr>
          <w:p w14:paraId="67B33D08" w14:textId="77777777" w:rsidR="00B638CB" w:rsidRPr="00801166" w:rsidRDefault="00B638CB" w:rsidP="0081653B">
            <w:pPr>
              <w:widowControl w:val="0"/>
              <w:autoSpaceDE w:val="0"/>
              <w:autoSpaceDN w:val="0"/>
              <w:adjustRightInd w:val="0"/>
              <w:spacing w:before="120" w:line="240" w:lineRule="auto"/>
              <w:jc w:val="center"/>
              <w:rPr>
                <w:ins w:id="2856" w:author="ΕΥΘΥ" w:date="2018-12-10T15:33:00Z"/>
                <w:rFonts w:ascii="Verdana" w:eastAsia="Times New Roman" w:hAnsi="Verdana" w:cs="Tahoma"/>
                <w:b/>
                <w:sz w:val="20"/>
                <w:szCs w:val="20"/>
                <w:lang w:eastAsia="el-GR"/>
              </w:rPr>
            </w:pPr>
            <w:ins w:id="2857" w:author="ΕΥΘΥ" w:date="2018-12-10T15:33:00Z">
              <w:r w:rsidRPr="00801166">
                <w:rPr>
                  <w:rFonts w:ascii="Verdana" w:eastAsia="Times New Roman" w:hAnsi="Verdana" w:cs="Tahoma"/>
                  <w:b/>
                  <w:sz w:val="20"/>
                  <w:szCs w:val="20"/>
                  <w:lang w:eastAsia="el-GR"/>
                </w:rPr>
                <w:t>Επιλέξιμες κατηγορίες δαπανών</w:t>
              </w:r>
            </w:ins>
          </w:p>
        </w:tc>
        <w:tc>
          <w:tcPr>
            <w:tcW w:w="1843" w:type="dxa"/>
            <w:shd w:val="clear" w:color="auto" w:fill="auto"/>
            <w:vAlign w:val="center"/>
          </w:tcPr>
          <w:p w14:paraId="62395031" w14:textId="77777777" w:rsidR="00B638CB" w:rsidRPr="00801166" w:rsidRDefault="00B638CB" w:rsidP="0081653B">
            <w:pPr>
              <w:widowControl w:val="0"/>
              <w:autoSpaceDE w:val="0"/>
              <w:autoSpaceDN w:val="0"/>
              <w:adjustRightInd w:val="0"/>
              <w:spacing w:before="120" w:line="240" w:lineRule="auto"/>
              <w:jc w:val="center"/>
              <w:rPr>
                <w:ins w:id="2858" w:author="ΕΥΘΥ" w:date="2018-12-10T15:33:00Z"/>
                <w:rFonts w:ascii="Verdana" w:eastAsia="Times New Roman" w:hAnsi="Verdana" w:cs="Tahoma"/>
                <w:b/>
                <w:sz w:val="20"/>
                <w:szCs w:val="20"/>
                <w:lang w:eastAsia="el-GR"/>
              </w:rPr>
            </w:pPr>
            <w:ins w:id="2859" w:author="ΕΥΘΥ" w:date="2018-12-10T15:33:00Z">
              <w:r w:rsidRPr="00801166">
                <w:rPr>
                  <w:rFonts w:ascii="Verdana" w:eastAsia="Times New Roman" w:hAnsi="Verdana" w:cs="Tahoma"/>
                  <w:b/>
                  <w:sz w:val="20"/>
                  <w:szCs w:val="20"/>
                  <w:lang w:eastAsia="el-GR"/>
                </w:rPr>
                <w:t>Μοναδιαίο Κόστος</w:t>
              </w:r>
            </w:ins>
          </w:p>
        </w:tc>
      </w:tr>
      <w:tr w:rsidR="00B638CB" w:rsidRPr="00801166" w14:paraId="50250212" w14:textId="77777777" w:rsidTr="000D5513">
        <w:trPr>
          <w:trHeight w:val="1069"/>
          <w:ins w:id="2860" w:author="ΕΥΘΥ" w:date="2018-12-10T15:33:00Z"/>
        </w:trPr>
        <w:tc>
          <w:tcPr>
            <w:tcW w:w="3402" w:type="dxa"/>
            <w:vMerge w:val="restart"/>
          </w:tcPr>
          <w:p w14:paraId="1506C63F" w14:textId="77777777" w:rsidR="00B638CB" w:rsidRPr="00801166" w:rsidRDefault="00B638CB" w:rsidP="000D5513">
            <w:pPr>
              <w:widowControl w:val="0"/>
              <w:autoSpaceDE w:val="0"/>
              <w:autoSpaceDN w:val="0"/>
              <w:adjustRightInd w:val="0"/>
              <w:spacing w:before="120" w:after="0" w:line="240" w:lineRule="auto"/>
              <w:rPr>
                <w:ins w:id="2861" w:author="ΕΥΘΥ" w:date="2018-12-10T15:33:00Z"/>
                <w:rFonts w:ascii="Verdana" w:eastAsia="Times New Roman" w:hAnsi="Verdana" w:cs="Tahoma"/>
                <w:sz w:val="20"/>
                <w:szCs w:val="20"/>
                <w:lang w:eastAsia="el-GR"/>
              </w:rPr>
            </w:pPr>
            <w:ins w:id="2862" w:author="ΕΥΘΥ" w:date="2018-12-10T15:33:00Z">
              <w:r w:rsidRPr="00801166">
                <w:rPr>
                  <w:rFonts w:ascii="Verdana" w:eastAsia="Times New Roman" w:hAnsi="Verdana" w:cs="Tahoma"/>
                  <w:sz w:val="20"/>
                  <w:szCs w:val="20"/>
                  <w:lang w:eastAsia="el-GR"/>
                </w:rPr>
                <w:t>Προεισαγωγική Εκπαίδευση Στελεχών του Δικαστικού Σώματος, στο πλαίσιο του Ε.Π. «Μεταρρύθμιση Δημοσίου Τομέα», άξονες προτεραιότητας 7, 8, 9</w:t>
              </w:r>
            </w:ins>
          </w:p>
          <w:p w14:paraId="3FF017E8" w14:textId="77777777" w:rsidR="00B638CB" w:rsidRPr="00801166" w:rsidRDefault="00B638CB" w:rsidP="000D5513">
            <w:pPr>
              <w:widowControl w:val="0"/>
              <w:autoSpaceDE w:val="0"/>
              <w:autoSpaceDN w:val="0"/>
              <w:adjustRightInd w:val="0"/>
              <w:spacing w:line="240" w:lineRule="auto"/>
              <w:rPr>
                <w:ins w:id="2863" w:author="ΕΥΘΥ" w:date="2018-12-10T15:33:00Z"/>
                <w:rFonts w:ascii="Verdana" w:eastAsia="Times New Roman" w:hAnsi="Verdana" w:cs="Tahoma"/>
                <w:sz w:val="20"/>
                <w:szCs w:val="20"/>
                <w:lang w:eastAsia="el-GR"/>
              </w:rPr>
            </w:pPr>
            <w:ins w:id="2864" w:author="ΕΥΘΥ" w:date="2018-12-10T15:33:00Z">
              <w:r w:rsidRPr="00801166">
                <w:rPr>
                  <w:rFonts w:ascii="Verdana" w:eastAsia="Times New Roman" w:hAnsi="Verdana" w:cs="Tahoma"/>
                  <w:sz w:val="20"/>
                  <w:szCs w:val="20"/>
                  <w:lang w:eastAsia="el-GR"/>
                </w:rPr>
                <w:t>(</w:t>
              </w:r>
              <w:r w:rsidRPr="00BC2538">
                <w:rPr>
                  <w:rFonts w:ascii="Verdana" w:eastAsia="Times New Roman" w:hAnsi="Verdana" w:cs="Tahoma"/>
                  <w:sz w:val="20"/>
                  <w:szCs w:val="20"/>
                  <w:lang w:eastAsia="el-GR"/>
                </w:rPr>
                <w:t>2014GR05M2OP001</w:t>
              </w:r>
              <w:r w:rsidRPr="00801166">
                <w:rPr>
                  <w:rFonts w:ascii="Verdana" w:eastAsia="Times New Roman" w:hAnsi="Verdana" w:cs="Tahoma"/>
                  <w:sz w:val="20"/>
                  <w:szCs w:val="20"/>
                  <w:lang w:eastAsia="el-GR"/>
                </w:rPr>
                <w:t>)</w:t>
              </w:r>
            </w:ins>
          </w:p>
        </w:tc>
        <w:tc>
          <w:tcPr>
            <w:tcW w:w="2126" w:type="dxa"/>
            <w:shd w:val="clear" w:color="auto" w:fill="auto"/>
          </w:tcPr>
          <w:p w14:paraId="78D201E2" w14:textId="77777777" w:rsidR="00B638CB" w:rsidRPr="00801166" w:rsidRDefault="00B638CB" w:rsidP="000D5513">
            <w:pPr>
              <w:spacing w:before="120" w:line="240" w:lineRule="auto"/>
              <w:rPr>
                <w:ins w:id="2865" w:author="ΕΥΘΥ" w:date="2018-12-10T15:33:00Z"/>
                <w:rFonts w:ascii="Verdana" w:eastAsia="Times New Roman" w:hAnsi="Verdana" w:cs="Tahoma"/>
                <w:sz w:val="20"/>
                <w:szCs w:val="20"/>
              </w:rPr>
            </w:pPr>
            <w:ins w:id="2866" w:author="ΕΥΘΥ" w:date="2018-12-10T15:33:00Z">
              <w:r w:rsidRPr="00801166">
                <w:rPr>
                  <w:rFonts w:ascii="Verdana" w:eastAsia="Times New Roman" w:hAnsi="Verdana" w:cs="Tahoma"/>
                  <w:sz w:val="20"/>
                  <w:szCs w:val="20"/>
                </w:rPr>
                <w:t xml:space="preserve">Εισαγωγικός Διαγωνισμός </w:t>
              </w:r>
            </w:ins>
          </w:p>
        </w:tc>
        <w:tc>
          <w:tcPr>
            <w:tcW w:w="3402" w:type="dxa"/>
            <w:shd w:val="clear" w:color="auto" w:fill="auto"/>
          </w:tcPr>
          <w:p w14:paraId="2B9F3CCE" w14:textId="77777777" w:rsidR="00B638CB" w:rsidRPr="00801166" w:rsidRDefault="00B638CB" w:rsidP="000D5513">
            <w:pPr>
              <w:spacing w:before="120" w:line="240" w:lineRule="auto"/>
              <w:rPr>
                <w:ins w:id="2867" w:author="ΕΥΘΥ" w:date="2018-12-10T15:33:00Z"/>
                <w:rFonts w:ascii="Verdana" w:eastAsia="Times New Roman" w:hAnsi="Verdana" w:cs="Tahoma"/>
                <w:sz w:val="20"/>
                <w:szCs w:val="20"/>
              </w:rPr>
            </w:pPr>
            <w:ins w:id="2868" w:author="ΕΥΘΥ" w:date="2018-12-10T15:33:00Z">
              <w:r w:rsidRPr="00801166">
                <w:rPr>
                  <w:rFonts w:ascii="Verdana" w:eastAsia="Times New Roman" w:hAnsi="Verdana" w:cs="Tahoma"/>
                  <w:sz w:val="20"/>
                  <w:szCs w:val="20"/>
                </w:rPr>
                <w:t>Υποψήφιος σπουδαστής με δικαίωμα συμμετοχής στον εισαγωγικό διαγωνισμό</w:t>
              </w:r>
            </w:ins>
          </w:p>
        </w:tc>
        <w:tc>
          <w:tcPr>
            <w:tcW w:w="2409" w:type="dxa"/>
          </w:tcPr>
          <w:p w14:paraId="16EC6E80" w14:textId="77777777" w:rsidR="00B638CB" w:rsidRPr="00801166" w:rsidRDefault="00B638CB" w:rsidP="000D5513">
            <w:pPr>
              <w:spacing w:before="120" w:line="240" w:lineRule="auto"/>
              <w:rPr>
                <w:ins w:id="2869" w:author="ΕΥΘΥ" w:date="2018-12-10T15:33:00Z"/>
                <w:rFonts w:ascii="Verdana" w:eastAsia="Times New Roman" w:hAnsi="Verdana" w:cs="Tahoma"/>
                <w:sz w:val="20"/>
                <w:szCs w:val="20"/>
                <w:lang w:val="en-US"/>
              </w:rPr>
            </w:pPr>
            <w:proofErr w:type="spellStart"/>
            <w:ins w:id="2870" w:author="ΕΥΘΥ" w:date="2018-12-10T15:33:00Z">
              <w:r w:rsidRPr="00801166">
                <w:rPr>
                  <w:rFonts w:ascii="Verdana" w:eastAsia="Times New Roman" w:hAnsi="Verdana" w:cs="Tahoma"/>
                  <w:sz w:val="20"/>
                  <w:szCs w:val="20"/>
                  <w:lang w:val="en-US"/>
                </w:rPr>
                <w:t>Όλες</w:t>
              </w:r>
              <w:proofErr w:type="spellEnd"/>
              <w:r w:rsidRPr="00801166">
                <w:rPr>
                  <w:rFonts w:ascii="Verdana" w:eastAsia="Times New Roman" w:hAnsi="Verdana" w:cs="Tahoma"/>
                  <w:sz w:val="20"/>
                  <w:szCs w:val="20"/>
                  <w:lang w:val="en-US"/>
                </w:rPr>
                <w:t xml:space="preserve"> </w:t>
              </w:r>
              <w:proofErr w:type="spellStart"/>
              <w:r w:rsidRPr="00801166">
                <w:rPr>
                  <w:rFonts w:ascii="Verdana" w:eastAsia="Times New Roman" w:hAnsi="Verdana" w:cs="Tahoma"/>
                  <w:sz w:val="20"/>
                  <w:szCs w:val="20"/>
                  <w:lang w:val="en-US"/>
                </w:rPr>
                <w:t>οι</w:t>
              </w:r>
              <w:proofErr w:type="spellEnd"/>
              <w:r w:rsidRPr="00801166">
                <w:rPr>
                  <w:rFonts w:ascii="Verdana" w:eastAsia="Times New Roman" w:hAnsi="Verdana" w:cs="Tahoma"/>
                  <w:sz w:val="20"/>
                  <w:szCs w:val="20"/>
                  <w:lang w:val="en-US"/>
                </w:rPr>
                <w:t xml:space="preserve"> κα</w:t>
              </w:r>
              <w:proofErr w:type="spellStart"/>
              <w:r w:rsidRPr="00801166">
                <w:rPr>
                  <w:rFonts w:ascii="Verdana" w:eastAsia="Times New Roman" w:hAnsi="Verdana" w:cs="Tahoma"/>
                  <w:sz w:val="20"/>
                  <w:szCs w:val="20"/>
                  <w:lang w:val="en-US"/>
                </w:rPr>
                <w:t>τηγορίες</w:t>
              </w:r>
              <w:proofErr w:type="spellEnd"/>
              <w:r w:rsidRPr="00801166">
                <w:rPr>
                  <w:rFonts w:ascii="Verdana" w:eastAsia="Times New Roman" w:hAnsi="Verdana" w:cs="Tahoma"/>
                  <w:sz w:val="20"/>
                  <w:szCs w:val="20"/>
                </w:rPr>
                <w:t xml:space="preserve"> </w:t>
              </w:r>
              <w:r w:rsidRPr="00801166">
                <w:rPr>
                  <w:rFonts w:ascii="Verdana" w:eastAsia="Times New Roman" w:hAnsi="Verdana" w:cs="Tahoma"/>
                  <w:sz w:val="20"/>
                  <w:szCs w:val="20"/>
                  <w:lang w:val="en-US"/>
                </w:rPr>
                <w:t>δαπα</w:t>
              </w:r>
              <w:proofErr w:type="spellStart"/>
              <w:r w:rsidRPr="00801166">
                <w:rPr>
                  <w:rFonts w:ascii="Verdana" w:eastAsia="Times New Roman" w:hAnsi="Verdana" w:cs="Tahoma"/>
                  <w:sz w:val="20"/>
                  <w:szCs w:val="20"/>
                  <w:lang w:val="en-US"/>
                </w:rPr>
                <w:t>νών</w:t>
              </w:r>
              <w:proofErr w:type="spellEnd"/>
            </w:ins>
          </w:p>
        </w:tc>
        <w:tc>
          <w:tcPr>
            <w:tcW w:w="1843" w:type="dxa"/>
            <w:shd w:val="clear" w:color="auto" w:fill="auto"/>
          </w:tcPr>
          <w:p w14:paraId="0757D8CE" w14:textId="77777777" w:rsidR="00B638CB" w:rsidRPr="00801166" w:rsidRDefault="00B638CB" w:rsidP="0081653B">
            <w:pPr>
              <w:spacing w:before="120" w:line="240" w:lineRule="auto"/>
              <w:jc w:val="right"/>
              <w:rPr>
                <w:ins w:id="2871" w:author="ΕΥΘΥ" w:date="2018-12-10T15:33:00Z"/>
                <w:rFonts w:ascii="Verdana" w:eastAsia="Times New Roman" w:hAnsi="Verdana" w:cs="Tahoma"/>
                <w:b/>
                <w:sz w:val="20"/>
                <w:szCs w:val="20"/>
              </w:rPr>
            </w:pPr>
            <w:ins w:id="2872" w:author="ΕΥΘΥ" w:date="2018-12-10T15:33:00Z">
              <w:r w:rsidRPr="00801166">
                <w:rPr>
                  <w:rFonts w:ascii="Verdana" w:eastAsia="Times New Roman" w:hAnsi="Verdana" w:cs="Tahoma"/>
                  <w:b/>
                  <w:sz w:val="20"/>
                  <w:szCs w:val="20"/>
                  <w:lang w:val="en-US"/>
                </w:rPr>
                <w:t>98</w:t>
              </w:r>
              <w:r w:rsidRPr="00801166">
                <w:rPr>
                  <w:rFonts w:ascii="Verdana" w:eastAsia="Times New Roman" w:hAnsi="Verdana" w:cs="Tahoma"/>
                  <w:b/>
                  <w:sz w:val="20"/>
                  <w:szCs w:val="20"/>
                </w:rPr>
                <w:t>,00 €</w:t>
              </w:r>
            </w:ins>
          </w:p>
        </w:tc>
      </w:tr>
      <w:tr w:rsidR="00B638CB" w:rsidRPr="00801166" w14:paraId="50777911" w14:textId="77777777" w:rsidTr="000D5513">
        <w:trPr>
          <w:trHeight w:val="985"/>
          <w:ins w:id="2873" w:author="ΕΥΘΥ" w:date="2018-12-10T15:33:00Z"/>
        </w:trPr>
        <w:tc>
          <w:tcPr>
            <w:tcW w:w="3402" w:type="dxa"/>
            <w:vMerge/>
          </w:tcPr>
          <w:p w14:paraId="36CD3EF6" w14:textId="77777777" w:rsidR="00B638CB" w:rsidRPr="00801166" w:rsidRDefault="00B638CB" w:rsidP="000D5513">
            <w:pPr>
              <w:widowControl w:val="0"/>
              <w:autoSpaceDE w:val="0"/>
              <w:autoSpaceDN w:val="0"/>
              <w:adjustRightInd w:val="0"/>
              <w:spacing w:before="120" w:line="240" w:lineRule="auto"/>
              <w:rPr>
                <w:ins w:id="2874" w:author="ΕΥΘΥ" w:date="2018-12-10T15:33:00Z"/>
                <w:rFonts w:ascii="Verdana" w:eastAsia="Times New Roman" w:hAnsi="Verdana" w:cs="Tahoma"/>
                <w:sz w:val="20"/>
                <w:szCs w:val="20"/>
                <w:lang w:eastAsia="el-GR"/>
              </w:rPr>
            </w:pPr>
          </w:p>
        </w:tc>
        <w:tc>
          <w:tcPr>
            <w:tcW w:w="2126" w:type="dxa"/>
            <w:shd w:val="clear" w:color="auto" w:fill="auto"/>
          </w:tcPr>
          <w:p w14:paraId="7AF535B6" w14:textId="77777777" w:rsidR="00B638CB" w:rsidRPr="00801166" w:rsidRDefault="00B638CB" w:rsidP="000D5513">
            <w:pPr>
              <w:spacing w:before="120" w:line="240" w:lineRule="auto"/>
              <w:rPr>
                <w:ins w:id="2875" w:author="ΕΥΘΥ" w:date="2018-12-10T15:33:00Z"/>
                <w:rFonts w:ascii="Verdana" w:eastAsia="Times New Roman" w:hAnsi="Verdana" w:cs="Tahoma"/>
                <w:sz w:val="20"/>
                <w:szCs w:val="20"/>
                <w:lang w:val="en-US"/>
              </w:rPr>
            </w:pPr>
            <w:ins w:id="2876" w:author="ΕΥΘΥ" w:date="2018-12-10T15:33:00Z">
              <w:r w:rsidRPr="00801166">
                <w:rPr>
                  <w:rFonts w:ascii="Verdana" w:eastAsia="Times New Roman" w:hAnsi="Verdana" w:cs="Tahoma"/>
                  <w:sz w:val="20"/>
                  <w:szCs w:val="20"/>
                </w:rPr>
                <w:t xml:space="preserve">Εκπαίδευση </w:t>
              </w:r>
            </w:ins>
          </w:p>
        </w:tc>
        <w:tc>
          <w:tcPr>
            <w:tcW w:w="3402" w:type="dxa"/>
            <w:shd w:val="clear" w:color="auto" w:fill="auto"/>
          </w:tcPr>
          <w:p w14:paraId="2C1A78DC" w14:textId="77777777" w:rsidR="00B638CB" w:rsidRPr="00801166" w:rsidRDefault="00B638CB" w:rsidP="000D5513">
            <w:pPr>
              <w:spacing w:before="120" w:line="240" w:lineRule="auto"/>
              <w:rPr>
                <w:ins w:id="2877" w:author="ΕΥΘΥ" w:date="2018-12-10T15:33:00Z"/>
                <w:rFonts w:ascii="Verdana" w:eastAsia="Times New Roman" w:hAnsi="Verdana" w:cs="Tahoma"/>
                <w:sz w:val="20"/>
                <w:szCs w:val="20"/>
              </w:rPr>
            </w:pPr>
            <w:ins w:id="2878" w:author="ΕΥΘΥ" w:date="2018-12-10T15:33:00Z">
              <w:r w:rsidRPr="00801166">
                <w:rPr>
                  <w:rFonts w:ascii="Verdana" w:eastAsia="Times New Roman" w:hAnsi="Verdana" w:cs="Tahoma"/>
                  <w:sz w:val="20"/>
                  <w:szCs w:val="20"/>
                </w:rPr>
                <w:t xml:space="preserve">Ανθρωπομήνας  εκπαίδευσης </w:t>
              </w:r>
            </w:ins>
          </w:p>
        </w:tc>
        <w:tc>
          <w:tcPr>
            <w:tcW w:w="2409" w:type="dxa"/>
          </w:tcPr>
          <w:p w14:paraId="0E9B5F6D" w14:textId="77777777" w:rsidR="00B638CB" w:rsidRPr="00801166" w:rsidRDefault="00B638CB" w:rsidP="000D5513">
            <w:pPr>
              <w:spacing w:before="120" w:line="240" w:lineRule="auto"/>
              <w:rPr>
                <w:ins w:id="2879" w:author="ΕΥΘΥ" w:date="2018-12-10T15:33:00Z"/>
                <w:rFonts w:ascii="Verdana" w:eastAsia="Times New Roman" w:hAnsi="Verdana" w:cs="Tahoma"/>
                <w:sz w:val="20"/>
                <w:szCs w:val="20"/>
              </w:rPr>
            </w:pPr>
            <w:proofErr w:type="spellStart"/>
            <w:ins w:id="2880" w:author="ΕΥΘΥ" w:date="2018-12-10T15:33:00Z">
              <w:r w:rsidRPr="00801166">
                <w:rPr>
                  <w:rFonts w:ascii="Verdana" w:eastAsia="Times New Roman" w:hAnsi="Verdana" w:cs="Tahoma"/>
                  <w:sz w:val="20"/>
                  <w:szCs w:val="20"/>
                  <w:lang w:val="en-US"/>
                </w:rPr>
                <w:t>Όλες</w:t>
              </w:r>
              <w:proofErr w:type="spellEnd"/>
              <w:r w:rsidRPr="00801166">
                <w:rPr>
                  <w:rFonts w:ascii="Verdana" w:eastAsia="Times New Roman" w:hAnsi="Verdana" w:cs="Tahoma"/>
                  <w:sz w:val="20"/>
                  <w:szCs w:val="20"/>
                  <w:lang w:val="en-US"/>
                </w:rPr>
                <w:t xml:space="preserve"> </w:t>
              </w:r>
              <w:proofErr w:type="spellStart"/>
              <w:r w:rsidRPr="00801166">
                <w:rPr>
                  <w:rFonts w:ascii="Verdana" w:eastAsia="Times New Roman" w:hAnsi="Verdana" w:cs="Tahoma"/>
                  <w:sz w:val="20"/>
                  <w:szCs w:val="20"/>
                  <w:lang w:val="en-US"/>
                </w:rPr>
                <w:t>οι</w:t>
              </w:r>
              <w:proofErr w:type="spellEnd"/>
              <w:r w:rsidRPr="00801166">
                <w:rPr>
                  <w:rFonts w:ascii="Verdana" w:eastAsia="Times New Roman" w:hAnsi="Verdana" w:cs="Tahoma"/>
                  <w:sz w:val="20"/>
                  <w:szCs w:val="20"/>
                  <w:lang w:val="en-US"/>
                </w:rPr>
                <w:t xml:space="preserve"> κα</w:t>
              </w:r>
              <w:proofErr w:type="spellStart"/>
              <w:r w:rsidRPr="00801166">
                <w:rPr>
                  <w:rFonts w:ascii="Verdana" w:eastAsia="Times New Roman" w:hAnsi="Verdana" w:cs="Tahoma"/>
                  <w:sz w:val="20"/>
                  <w:szCs w:val="20"/>
                  <w:lang w:val="en-US"/>
                </w:rPr>
                <w:t>τηγορίες</w:t>
              </w:r>
              <w:proofErr w:type="spellEnd"/>
              <w:r w:rsidRPr="00801166">
                <w:rPr>
                  <w:rFonts w:ascii="Verdana" w:eastAsia="Times New Roman" w:hAnsi="Verdana" w:cs="Tahoma"/>
                  <w:sz w:val="20"/>
                  <w:szCs w:val="20"/>
                </w:rPr>
                <w:t xml:space="preserve"> </w:t>
              </w:r>
              <w:r w:rsidRPr="00801166">
                <w:rPr>
                  <w:rFonts w:ascii="Verdana" w:eastAsia="Times New Roman" w:hAnsi="Verdana" w:cs="Tahoma"/>
                  <w:sz w:val="20"/>
                  <w:szCs w:val="20"/>
                  <w:lang w:val="en-US"/>
                </w:rPr>
                <w:t>δαπα</w:t>
              </w:r>
              <w:proofErr w:type="spellStart"/>
              <w:r w:rsidRPr="00801166">
                <w:rPr>
                  <w:rFonts w:ascii="Verdana" w:eastAsia="Times New Roman" w:hAnsi="Verdana" w:cs="Tahoma"/>
                  <w:sz w:val="20"/>
                  <w:szCs w:val="20"/>
                  <w:lang w:val="en-US"/>
                </w:rPr>
                <w:t>νών</w:t>
              </w:r>
              <w:proofErr w:type="spellEnd"/>
            </w:ins>
          </w:p>
        </w:tc>
        <w:tc>
          <w:tcPr>
            <w:tcW w:w="1843" w:type="dxa"/>
            <w:shd w:val="clear" w:color="auto" w:fill="auto"/>
          </w:tcPr>
          <w:p w14:paraId="79A8815B" w14:textId="77777777" w:rsidR="00B638CB" w:rsidRPr="00801166" w:rsidRDefault="00B638CB" w:rsidP="0081653B">
            <w:pPr>
              <w:spacing w:before="120" w:line="240" w:lineRule="auto"/>
              <w:jc w:val="right"/>
              <w:rPr>
                <w:ins w:id="2881" w:author="ΕΥΘΥ" w:date="2018-12-10T15:33:00Z"/>
                <w:rFonts w:ascii="Verdana" w:eastAsia="Times New Roman" w:hAnsi="Verdana" w:cs="Tahoma"/>
                <w:b/>
                <w:sz w:val="20"/>
                <w:szCs w:val="20"/>
              </w:rPr>
            </w:pPr>
            <w:ins w:id="2882" w:author="ΕΥΘΥ" w:date="2018-12-10T15:33:00Z">
              <w:r w:rsidRPr="00801166">
                <w:rPr>
                  <w:rFonts w:ascii="Verdana" w:eastAsia="Times New Roman" w:hAnsi="Verdana" w:cs="Tahoma"/>
                  <w:b/>
                  <w:sz w:val="20"/>
                  <w:szCs w:val="20"/>
                </w:rPr>
                <w:t>1.420,00 €</w:t>
              </w:r>
            </w:ins>
          </w:p>
        </w:tc>
      </w:tr>
    </w:tbl>
    <w:p w14:paraId="126C6881" w14:textId="77777777" w:rsidR="00B638CB" w:rsidRDefault="00B638CB" w:rsidP="00B638CB">
      <w:pPr>
        <w:spacing w:before="120"/>
        <w:ind w:left="425"/>
        <w:rPr>
          <w:ins w:id="2883" w:author="ΕΥΘΥ" w:date="2018-12-10T15:33:00Z"/>
          <w:rFonts w:ascii="Verdana" w:hAnsi="Verdana"/>
          <w:sz w:val="20"/>
          <w:szCs w:val="20"/>
        </w:rPr>
      </w:pPr>
      <w:ins w:id="2884" w:author="ΕΥΘΥ" w:date="2018-12-10T15:33:00Z">
        <w:r w:rsidRPr="00801166">
          <w:rPr>
            <w:rFonts w:ascii="Verdana" w:hAnsi="Verdana"/>
            <w:sz w:val="20"/>
            <w:szCs w:val="20"/>
          </w:rPr>
          <w:t>Οι όροι και οι προϋποθέσεις εφαρμογής των ανωτέρω ποσών μοναδιαίου κόστους καθώς και οι όροι αναπροσαρμογής τους προσδιορίζονται στην Έκθεση Τεκμηρίωσης της μεθοδολογίας υπολογισμού.</w:t>
        </w:r>
      </w:ins>
    </w:p>
    <w:p w14:paraId="63F1E2D8" w14:textId="77777777" w:rsidR="00B638CB" w:rsidRDefault="00B638CB" w:rsidP="00B638CB">
      <w:pPr>
        <w:spacing w:before="120"/>
        <w:ind w:left="425"/>
        <w:rPr>
          <w:ins w:id="2885" w:author="ΕΥΘΥ" w:date="2018-12-10T15:33:00Z"/>
          <w:rFonts w:ascii="Verdana" w:hAnsi="Verdana"/>
          <w:sz w:val="20"/>
          <w:szCs w:val="20"/>
        </w:rPr>
      </w:pPr>
    </w:p>
    <w:p w14:paraId="51986B55" w14:textId="77777777" w:rsidR="00B638CB" w:rsidRDefault="00B638CB" w:rsidP="00B638CB">
      <w:pPr>
        <w:spacing w:before="120"/>
        <w:ind w:left="425"/>
        <w:rPr>
          <w:ins w:id="2886" w:author="ΕΥΘΥ" w:date="2018-12-10T15:33:00Z"/>
          <w:rFonts w:ascii="Verdana" w:hAnsi="Verdana"/>
          <w:sz w:val="20"/>
          <w:szCs w:val="20"/>
        </w:rPr>
      </w:pPr>
    </w:p>
    <w:p w14:paraId="5F5A872D" w14:textId="77777777" w:rsidR="00B638CB" w:rsidRDefault="00B638CB" w:rsidP="00B638CB">
      <w:pPr>
        <w:spacing w:before="120"/>
        <w:ind w:left="425"/>
        <w:rPr>
          <w:ins w:id="2887" w:author="ΕΥΘΥ" w:date="2018-12-10T15:33:00Z"/>
          <w:rFonts w:ascii="Verdana" w:hAnsi="Verdana"/>
          <w:sz w:val="20"/>
          <w:szCs w:val="20"/>
        </w:rPr>
      </w:pPr>
    </w:p>
    <w:p w14:paraId="2F00A762" w14:textId="77777777" w:rsidR="00B638CB" w:rsidRDefault="00B638CB" w:rsidP="00B638CB">
      <w:pPr>
        <w:spacing w:before="120"/>
        <w:ind w:left="425"/>
        <w:rPr>
          <w:ins w:id="2888" w:author="ΕΥΘΥ" w:date="2018-12-10T15:33:00Z"/>
          <w:rFonts w:ascii="Verdana" w:hAnsi="Verdana"/>
          <w:sz w:val="20"/>
          <w:szCs w:val="20"/>
        </w:rPr>
      </w:pPr>
    </w:p>
    <w:p w14:paraId="472232DE" w14:textId="77777777" w:rsidR="00B638CB" w:rsidRDefault="00B638CB" w:rsidP="00B638CB">
      <w:pPr>
        <w:spacing w:before="120"/>
        <w:ind w:left="425"/>
        <w:rPr>
          <w:ins w:id="2889" w:author="ΕΥΘΥ" w:date="2018-12-10T15:33:00Z"/>
          <w:rFonts w:ascii="Verdana" w:hAnsi="Verdana"/>
          <w:sz w:val="20"/>
          <w:szCs w:val="20"/>
        </w:rPr>
      </w:pPr>
    </w:p>
    <w:p w14:paraId="06064771" w14:textId="77777777" w:rsidR="00B638CB" w:rsidRDefault="00B638CB" w:rsidP="00B638CB">
      <w:pPr>
        <w:spacing w:before="120"/>
        <w:ind w:left="425"/>
        <w:rPr>
          <w:ins w:id="2890" w:author="ΕΥΘΥ" w:date="2018-12-10T15:33:00Z"/>
          <w:rFonts w:ascii="Verdana" w:hAnsi="Verdana"/>
          <w:sz w:val="20"/>
          <w:szCs w:val="20"/>
        </w:rPr>
      </w:pPr>
    </w:p>
    <w:p w14:paraId="39EF76E5" w14:textId="77777777" w:rsidR="00B638CB" w:rsidRPr="00801166" w:rsidRDefault="00B638CB" w:rsidP="00B638CB">
      <w:pPr>
        <w:pStyle w:val="a5"/>
        <w:numPr>
          <w:ilvl w:val="0"/>
          <w:numId w:val="35"/>
        </w:numPr>
        <w:spacing w:after="200" w:line="276" w:lineRule="auto"/>
        <w:jc w:val="both"/>
        <w:rPr>
          <w:ins w:id="2891" w:author="ΕΥΘΥ" w:date="2018-12-10T15:33:00Z"/>
          <w:rFonts w:ascii="Verdana" w:hAnsi="Verdana"/>
          <w:b/>
          <w:sz w:val="20"/>
          <w:szCs w:val="20"/>
        </w:rPr>
      </w:pPr>
      <w:ins w:id="2892" w:author="ΕΥΘΥ" w:date="2018-12-10T15:33:00Z">
        <w:r w:rsidRPr="00801166">
          <w:rPr>
            <w:rFonts w:ascii="Verdana" w:hAnsi="Verdana"/>
            <w:b/>
            <w:sz w:val="20"/>
            <w:szCs w:val="20"/>
          </w:rPr>
          <w:t>Τ</w:t>
        </w:r>
        <w:r w:rsidRPr="00801166">
          <w:rPr>
            <w:rFonts w:ascii="Verdana" w:hAnsi="Verdana"/>
            <w:b/>
            <w:bCs/>
            <w:sz w:val="20"/>
            <w:szCs w:val="20"/>
          </w:rPr>
          <w:t xml:space="preserve">υποποιημένη κλίμακα μοναδιαίου κόστους για τη </w:t>
        </w:r>
        <w:r w:rsidRPr="00A374B7">
          <w:rPr>
            <w:rFonts w:ascii="Verdana" w:hAnsi="Verdana"/>
            <w:b/>
            <w:bCs/>
            <w:sz w:val="20"/>
            <w:szCs w:val="20"/>
          </w:rPr>
          <w:t>δράση «Προεισαγωγική Εκπαίδευση Εθνικής Σχολής Δημόσιας Διοίκησης και Αυτοδιοίκησης (ΕΣΔΔΑ)» με δικαιούχο τ</w:t>
        </w:r>
        <w:r w:rsidRPr="00A374B7">
          <w:rPr>
            <w:rFonts w:ascii="Verdana" w:hAnsi="Verdana"/>
            <w:b/>
            <w:bCs/>
            <w:sz w:val="20"/>
            <w:szCs w:val="20"/>
            <w:lang w:val="en-US"/>
          </w:rPr>
          <w:t>o</w:t>
        </w:r>
        <w:r w:rsidRPr="00A374B7">
          <w:rPr>
            <w:rFonts w:ascii="Verdana" w:hAnsi="Verdana"/>
            <w:b/>
            <w:bCs/>
            <w:sz w:val="20"/>
            <w:szCs w:val="20"/>
          </w:rPr>
          <w:t xml:space="preserve"> Εθνικό Κέντρο Δημόσιας Διοίκησης και Αυτοδιοίκησης (ΕΚΔΔΑ), που χρηματοδοτείται από το Ευρωπαϊκό Κοινωνικό Ταμείο.</w:t>
        </w:r>
      </w:ins>
    </w:p>
    <w:tbl>
      <w:tblPr>
        <w:tblW w:w="13750" w:type="dxa"/>
        <w:tblInd w:w="817" w:type="dxa"/>
        <w:tblBorders>
          <w:top w:val="dotted" w:sz="4" w:space="0" w:color="auto"/>
          <w:bottom w:val="dotted" w:sz="4" w:space="0" w:color="auto"/>
          <w:insideH w:val="dotted" w:sz="4" w:space="0" w:color="auto"/>
          <w:insideV w:val="dotted" w:sz="4" w:space="0" w:color="auto"/>
        </w:tblBorders>
        <w:tblLayout w:type="fixed"/>
        <w:tblLook w:val="00A0" w:firstRow="1" w:lastRow="0" w:firstColumn="1" w:lastColumn="0" w:noHBand="0" w:noVBand="0"/>
      </w:tblPr>
      <w:tblGrid>
        <w:gridCol w:w="3402"/>
        <w:gridCol w:w="2126"/>
        <w:gridCol w:w="2127"/>
        <w:gridCol w:w="4252"/>
        <w:gridCol w:w="1843"/>
      </w:tblGrid>
      <w:tr w:rsidR="00B638CB" w:rsidRPr="00801166" w14:paraId="71773DBC" w14:textId="77777777" w:rsidTr="0081653B">
        <w:trPr>
          <w:ins w:id="2893" w:author="ΕΥΘΥ" w:date="2018-12-10T15:33:00Z"/>
        </w:trPr>
        <w:tc>
          <w:tcPr>
            <w:tcW w:w="3402" w:type="dxa"/>
            <w:vAlign w:val="center"/>
          </w:tcPr>
          <w:p w14:paraId="32B0F58D" w14:textId="77777777" w:rsidR="00B638CB" w:rsidRPr="00801166" w:rsidRDefault="00B638CB" w:rsidP="0081653B">
            <w:pPr>
              <w:widowControl w:val="0"/>
              <w:autoSpaceDE w:val="0"/>
              <w:autoSpaceDN w:val="0"/>
              <w:adjustRightInd w:val="0"/>
              <w:spacing w:before="120" w:line="240" w:lineRule="auto"/>
              <w:jc w:val="center"/>
              <w:rPr>
                <w:ins w:id="2894" w:author="ΕΥΘΥ" w:date="2018-12-10T15:33:00Z"/>
                <w:rFonts w:ascii="Verdana" w:eastAsia="Times New Roman" w:hAnsi="Verdana" w:cs="Tahoma"/>
                <w:b/>
                <w:sz w:val="20"/>
                <w:szCs w:val="20"/>
                <w:lang w:eastAsia="el-GR"/>
              </w:rPr>
            </w:pPr>
            <w:ins w:id="2895" w:author="ΕΥΘΥ" w:date="2018-12-10T15:33:00Z">
              <w:r w:rsidRPr="00801166">
                <w:rPr>
                  <w:rFonts w:ascii="Verdana" w:eastAsia="Times New Roman" w:hAnsi="Verdana" w:cs="Tahoma"/>
                  <w:b/>
                  <w:sz w:val="20"/>
                  <w:szCs w:val="20"/>
                  <w:lang w:eastAsia="el-GR"/>
                </w:rPr>
                <w:t>Τύπος δράσης</w:t>
              </w:r>
            </w:ins>
          </w:p>
        </w:tc>
        <w:tc>
          <w:tcPr>
            <w:tcW w:w="2126" w:type="dxa"/>
            <w:shd w:val="clear" w:color="auto" w:fill="auto"/>
            <w:vAlign w:val="center"/>
          </w:tcPr>
          <w:p w14:paraId="49C8EB34" w14:textId="77777777" w:rsidR="00B638CB" w:rsidRPr="00801166" w:rsidRDefault="00B638CB" w:rsidP="0081653B">
            <w:pPr>
              <w:widowControl w:val="0"/>
              <w:autoSpaceDE w:val="0"/>
              <w:autoSpaceDN w:val="0"/>
              <w:adjustRightInd w:val="0"/>
              <w:spacing w:before="120" w:line="240" w:lineRule="auto"/>
              <w:jc w:val="center"/>
              <w:rPr>
                <w:ins w:id="2896" w:author="ΕΥΘΥ" w:date="2018-12-10T15:33:00Z"/>
                <w:rFonts w:ascii="Verdana" w:eastAsia="Times New Roman" w:hAnsi="Verdana" w:cs="Tahoma"/>
                <w:sz w:val="20"/>
                <w:szCs w:val="20"/>
                <w:lang w:eastAsia="el-GR"/>
              </w:rPr>
            </w:pPr>
            <w:ins w:id="2897" w:author="ΕΥΘΥ" w:date="2018-12-10T15:33:00Z">
              <w:r w:rsidRPr="00BD1630">
                <w:rPr>
                  <w:rFonts w:ascii="Verdana" w:eastAsia="Times New Roman" w:hAnsi="Verdana" w:cs="Tahoma"/>
                  <w:b/>
                  <w:sz w:val="20"/>
                  <w:szCs w:val="20"/>
                  <w:lang w:eastAsia="el-GR"/>
                </w:rPr>
                <w:t xml:space="preserve">Στάδιο </w:t>
              </w:r>
              <w:r w:rsidRPr="00801166">
                <w:rPr>
                  <w:rFonts w:ascii="Verdana" w:eastAsia="Times New Roman" w:hAnsi="Verdana" w:cs="Tahoma"/>
                  <w:b/>
                  <w:sz w:val="20"/>
                  <w:szCs w:val="20"/>
                  <w:lang w:eastAsia="el-GR"/>
                </w:rPr>
                <w:t>υλοποίησης της δράσης</w:t>
              </w:r>
            </w:ins>
          </w:p>
        </w:tc>
        <w:tc>
          <w:tcPr>
            <w:tcW w:w="2127" w:type="dxa"/>
            <w:shd w:val="clear" w:color="auto" w:fill="auto"/>
            <w:vAlign w:val="center"/>
          </w:tcPr>
          <w:p w14:paraId="3BF40095" w14:textId="77777777" w:rsidR="00B638CB" w:rsidRPr="00801166" w:rsidRDefault="00B638CB" w:rsidP="0081653B">
            <w:pPr>
              <w:widowControl w:val="0"/>
              <w:autoSpaceDE w:val="0"/>
              <w:autoSpaceDN w:val="0"/>
              <w:adjustRightInd w:val="0"/>
              <w:spacing w:before="120" w:line="240" w:lineRule="auto"/>
              <w:jc w:val="center"/>
              <w:rPr>
                <w:ins w:id="2898" w:author="ΕΥΘΥ" w:date="2018-12-10T15:33:00Z"/>
                <w:rFonts w:ascii="Verdana" w:eastAsia="Times New Roman" w:hAnsi="Verdana" w:cs="Tahoma"/>
                <w:b/>
                <w:sz w:val="20"/>
                <w:szCs w:val="20"/>
                <w:lang w:eastAsia="el-GR"/>
              </w:rPr>
            </w:pPr>
            <w:ins w:id="2899" w:author="ΕΥΘΥ" w:date="2018-12-10T15:33:00Z">
              <w:r w:rsidRPr="00801166">
                <w:rPr>
                  <w:rFonts w:ascii="Verdana" w:eastAsia="Times New Roman" w:hAnsi="Verdana" w:cs="Tahoma"/>
                  <w:b/>
                  <w:sz w:val="20"/>
                  <w:szCs w:val="20"/>
                  <w:lang w:eastAsia="el-GR"/>
                </w:rPr>
                <w:t>Μονάδα μέτρησης</w:t>
              </w:r>
            </w:ins>
          </w:p>
        </w:tc>
        <w:tc>
          <w:tcPr>
            <w:tcW w:w="4252" w:type="dxa"/>
            <w:vAlign w:val="center"/>
          </w:tcPr>
          <w:p w14:paraId="1AC7340A" w14:textId="77777777" w:rsidR="00B638CB" w:rsidRPr="00801166" w:rsidRDefault="00B638CB" w:rsidP="0081653B">
            <w:pPr>
              <w:widowControl w:val="0"/>
              <w:autoSpaceDE w:val="0"/>
              <w:autoSpaceDN w:val="0"/>
              <w:adjustRightInd w:val="0"/>
              <w:spacing w:before="120" w:line="240" w:lineRule="auto"/>
              <w:jc w:val="center"/>
              <w:rPr>
                <w:ins w:id="2900" w:author="ΕΥΘΥ" w:date="2018-12-10T15:33:00Z"/>
                <w:rFonts w:ascii="Verdana" w:eastAsia="Times New Roman" w:hAnsi="Verdana" w:cs="Tahoma"/>
                <w:b/>
                <w:sz w:val="20"/>
                <w:szCs w:val="20"/>
                <w:lang w:eastAsia="el-GR"/>
              </w:rPr>
            </w:pPr>
            <w:ins w:id="2901" w:author="ΕΥΘΥ" w:date="2018-12-10T15:33:00Z">
              <w:r w:rsidRPr="00801166">
                <w:rPr>
                  <w:rFonts w:ascii="Verdana" w:eastAsia="Times New Roman" w:hAnsi="Verdana" w:cs="Tahoma"/>
                  <w:b/>
                  <w:sz w:val="20"/>
                  <w:szCs w:val="20"/>
                  <w:lang w:eastAsia="el-GR"/>
                </w:rPr>
                <w:t>Επιλέξιμες κατηγορίες δαπανών</w:t>
              </w:r>
            </w:ins>
          </w:p>
        </w:tc>
        <w:tc>
          <w:tcPr>
            <w:tcW w:w="1843" w:type="dxa"/>
            <w:shd w:val="clear" w:color="auto" w:fill="auto"/>
            <w:vAlign w:val="center"/>
          </w:tcPr>
          <w:p w14:paraId="67242A4A" w14:textId="77777777" w:rsidR="00B638CB" w:rsidRPr="00801166" w:rsidRDefault="00B638CB" w:rsidP="0081653B">
            <w:pPr>
              <w:widowControl w:val="0"/>
              <w:autoSpaceDE w:val="0"/>
              <w:autoSpaceDN w:val="0"/>
              <w:adjustRightInd w:val="0"/>
              <w:spacing w:before="120" w:line="240" w:lineRule="auto"/>
              <w:jc w:val="center"/>
              <w:rPr>
                <w:ins w:id="2902" w:author="ΕΥΘΥ" w:date="2018-12-10T15:33:00Z"/>
                <w:rFonts w:ascii="Verdana" w:eastAsia="Times New Roman" w:hAnsi="Verdana" w:cs="Tahoma"/>
                <w:b/>
                <w:sz w:val="20"/>
                <w:szCs w:val="20"/>
                <w:lang w:eastAsia="el-GR"/>
              </w:rPr>
            </w:pPr>
            <w:ins w:id="2903" w:author="ΕΥΘΥ" w:date="2018-12-10T15:33:00Z">
              <w:r w:rsidRPr="00801166">
                <w:rPr>
                  <w:rFonts w:ascii="Verdana" w:eastAsia="Times New Roman" w:hAnsi="Verdana" w:cs="Tahoma"/>
                  <w:b/>
                  <w:sz w:val="20"/>
                  <w:szCs w:val="20"/>
                  <w:lang w:eastAsia="el-GR"/>
                </w:rPr>
                <w:t>Μοναδιαίο Κόστος</w:t>
              </w:r>
            </w:ins>
          </w:p>
        </w:tc>
      </w:tr>
      <w:tr w:rsidR="00B638CB" w:rsidRPr="00BD1630" w14:paraId="6DF208EE" w14:textId="77777777" w:rsidTr="000D5513">
        <w:trPr>
          <w:trHeight w:val="1069"/>
          <w:ins w:id="2904" w:author="ΕΥΘΥ" w:date="2018-12-10T15:33:00Z"/>
        </w:trPr>
        <w:tc>
          <w:tcPr>
            <w:tcW w:w="3402" w:type="dxa"/>
            <w:vMerge w:val="restart"/>
          </w:tcPr>
          <w:p w14:paraId="068841DF" w14:textId="77777777" w:rsidR="00B638CB" w:rsidRPr="00801166" w:rsidRDefault="00B638CB" w:rsidP="000D5513">
            <w:pPr>
              <w:widowControl w:val="0"/>
              <w:autoSpaceDE w:val="0"/>
              <w:autoSpaceDN w:val="0"/>
              <w:adjustRightInd w:val="0"/>
              <w:spacing w:before="120" w:after="0" w:line="240" w:lineRule="auto"/>
              <w:rPr>
                <w:ins w:id="2905" w:author="ΕΥΘΥ" w:date="2018-12-10T15:33:00Z"/>
                <w:rFonts w:ascii="Verdana" w:eastAsia="Times New Roman" w:hAnsi="Verdana" w:cs="Tahoma"/>
                <w:sz w:val="20"/>
                <w:szCs w:val="20"/>
                <w:lang w:eastAsia="el-GR"/>
              </w:rPr>
            </w:pPr>
            <w:ins w:id="2906" w:author="ΕΥΘΥ" w:date="2018-12-10T15:33:00Z">
              <w:r w:rsidRPr="00A374B7">
                <w:rPr>
                  <w:rFonts w:ascii="Verdana" w:eastAsia="Times New Roman" w:hAnsi="Verdana" w:cs="Tahoma"/>
                  <w:sz w:val="20"/>
                  <w:szCs w:val="20"/>
                  <w:lang w:eastAsia="el-GR"/>
                </w:rPr>
                <w:t xml:space="preserve">Προεισαγωγική Εκπαίδευση Εθνικής Σχολής Δημόσιας Διοίκησης και Αυτοδιοίκησης (ΕΣΔΔΑ), </w:t>
              </w:r>
              <w:r w:rsidRPr="00801166">
                <w:rPr>
                  <w:rFonts w:ascii="Verdana" w:eastAsia="Times New Roman" w:hAnsi="Verdana" w:cs="Tahoma"/>
                  <w:sz w:val="20"/>
                  <w:szCs w:val="20"/>
                  <w:lang w:eastAsia="el-GR"/>
                </w:rPr>
                <w:t xml:space="preserve">στο πλαίσιο του Ε.Π. «Μεταρρύθμιση Δημοσίου Τομέα», άξονες προτεραιότητας </w:t>
              </w:r>
              <w:r w:rsidRPr="00EA45A4">
                <w:rPr>
                  <w:rFonts w:ascii="Verdana" w:eastAsia="Times New Roman" w:hAnsi="Verdana" w:cs="Tahoma"/>
                  <w:sz w:val="20"/>
                  <w:szCs w:val="20"/>
                  <w:lang w:eastAsia="el-GR"/>
                </w:rPr>
                <w:t>7, 8, 9</w:t>
              </w:r>
            </w:ins>
          </w:p>
          <w:p w14:paraId="3453C322" w14:textId="77777777" w:rsidR="00B638CB" w:rsidRPr="00801166" w:rsidRDefault="00B638CB" w:rsidP="000D5513">
            <w:pPr>
              <w:widowControl w:val="0"/>
              <w:autoSpaceDE w:val="0"/>
              <w:autoSpaceDN w:val="0"/>
              <w:adjustRightInd w:val="0"/>
              <w:spacing w:line="240" w:lineRule="auto"/>
              <w:rPr>
                <w:ins w:id="2907" w:author="ΕΥΘΥ" w:date="2018-12-10T15:33:00Z"/>
                <w:rFonts w:ascii="Verdana" w:eastAsia="Times New Roman" w:hAnsi="Verdana" w:cs="Tahoma"/>
                <w:sz w:val="20"/>
                <w:szCs w:val="20"/>
                <w:lang w:eastAsia="el-GR"/>
              </w:rPr>
            </w:pPr>
            <w:ins w:id="2908" w:author="ΕΥΘΥ" w:date="2018-12-10T15:33:00Z">
              <w:r w:rsidRPr="00801166">
                <w:rPr>
                  <w:rFonts w:ascii="Verdana" w:eastAsia="Times New Roman" w:hAnsi="Verdana" w:cs="Tahoma"/>
                  <w:sz w:val="20"/>
                  <w:szCs w:val="20"/>
                  <w:lang w:eastAsia="el-GR"/>
                </w:rPr>
                <w:t>(</w:t>
              </w:r>
              <w:r w:rsidRPr="00BC2538">
                <w:rPr>
                  <w:rFonts w:ascii="Verdana" w:eastAsia="Times New Roman" w:hAnsi="Verdana" w:cs="Tahoma"/>
                  <w:sz w:val="20"/>
                  <w:szCs w:val="20"/>
                  <w:lang w:eastAsia="el-GR"/>
                </w:rPr>
                <w:t>2014GR05M2OP001</w:t>
              </w:r>
              <w:r w:rsidRPr="00801166">
                <w:rPr>
                  <w:rFonts w:ascii="Verdana" w:eastAsia="Times New Roman" w:hAnsi="Verdana" w:cs="Tahoma"/>
                  <w:sz w:val="20"/>
                  <w:szCs w:val="20"/>
                  <w:lang w:eastAsia="el-GR"/>
                </w:rPr>
                <w:t>)</w:t>
              </w:r>
            </w:ins>
          </w:p>
        </w:tc>
        <w:tc>
          <w:tcPr>
            <w:tcW w:w="2126" w:type="dxa"/>
            <w:shd w:val="clear" w:color="auto" w:fill="auto"/>
          </w:tcPr>
          <w:p w14:paraId="0C71AEE5" w14:textId="77777777" w:rsidR="00B638CB" w:rsidRPr="00801166" w:rsidRDefault="00B638CB" w:rsidP="000D5513">
            <w:pPr>
              <w:spacing w:before="120" w:line="240" w:lineRule="auto"/>
              <w:rPr>
                <w:ins w:id="2909" w:author="ΕΥΘΥ" w:date="2018-12-10T15:33:00Z"/>
                <w:rFonts w:ascii="Verdana" w:eastAsia="Times New Roman" w:hAnsi="Verdana" w:cs="Tahoma"/>
                <w:sz w:val="20"/>
                <w:szCs w:val="20"/>
              </w:rPr>
            </w:pPr>
            <w:ins w:id="2910" w:author="ΕΥΘΥ" w:date="2018-12-10T15:33:00Z">
              <w:r w:rsidRPr="00801166">
                <w:rPr>
                  <w:rFonts w:ascii="Verdana" w:eastAsia="Times New Roman" w:hAnsi="Verdana" w:cs="Tahoma"/>
                  <w:sz w:val="20"/>
                  <w:szCs w:val="20"/>
                </w:rPr>
                <w:t xml:space="preserve">Εισαγωγικός Διαγωνισμός </w:t>
              </w:r>
            </w:ins>
          </w:p>
        </w:tc>
        <w:tc>
          <w:tcPr>
            <w:tcW w:w="2127" w:type="dxa"/>
            <w:shd w:val="clear" w:color="auto" w:fill="auto"/>
          </w:tcPr>
          <w:p w14:paraId="004F3BDF" w14:textId="77777777" w:rsidR="00B638CB" w:rsidRPr="00BD1630" w:rsidRDefault="00B638CB" w:rsidP="000D5513">
            <w:pPr>
              <w:spacing w:before="120" w:line="240" w:lineRule="auto"/>
              <w:rPr>
                <w:ins w:id="2911" w:author="ΕΥΘΥ" w:date="2018-12-10T15:33:00Z"/>
                <w:rFonts w:ascii="Verdana" w:eastAsia="Times New Roman" w:hAnsi="Verdana" w:cs="Tahoma"/>
                <w:sz w:val="20"/>
                <w:szCs w:val="20"/>
              </w:rPr>
            </w:pPr>
            <w:ins w:id="2912" w:author="ΕΥΘΥ" w:date="2018-12-10T15:33:00Z">
              <w:r w:rsidRPr="00BD1630">
                <w:rPr>
                  <w:rFonts w:ascii="Verdana" w:eastAsia="Times New Roman" w:hAnsi="Verdana" w:cs="Tahoma"/>
                  <w:sz w:val="20"/>
                  <w:szCs w:val="20"/>
                </w:rPr>
                <w:t>Υποψήφιος σπουδαστής που συμμετέχει στον εισαγωγικό διαγωνισμό</w:t>
              </w:r>
            </w:ins>
          </w:p>
        </w:tc>
        <w:tc>
          <w:tcPr>
            <w:tcW w:w="4252" w:type="dxa"/>
          </w:tcPr>
          <w:p w14:paraId="7AB881B8" w14:textId="77777777" w:rsidR="00B638CB" w:rsidRDefault="00B638CB" w:rsidP="000D5513">
            <w:pPr>
              <w:spacing w:before="120" w:line="240" w:lineRule="auto"/>
              <w:ind w:left="318" w:hanging="318"/>
              <w:rPr>
                <w:ins w:id="2913" w:author="ΕΥΘΥ" w:date="2018-12-10T15:33:00Z"/>
                <w:rFonts w:ascii="Verdana" w:eastAsia="Times New Roman" w:hAnsi="Verdana" w:cs="Tahoma"/>
                <w:sz w:val="20"/>
                <w:szCs w:val="20"/>
              </w:rPr>
            </w:pPr>
            <w:ins w:id="2914" w:author="ΕΥΘΥ" w:date="2018-12-10T15:33:00Z">
              <w:r>
                <w:rPr>
                  <w:rFonts w:ascii="Verdana" w:eastAsia="Times New Roman" w:hAnsi="Verdana" w:cs="Tahoma"/>
                  <w:sz w:val="20"/>
                  <w:szCs w:val="20"/>
                </w:rPr>
                <w:t>1.</w:t>
              </w:r>
              <w:r>
                <w:rPr>
                  <w:rFonts w:ascii="Verdana" w:eastAsia="Times New Roman" w:hAnsi="Verdana" w:cs="Tahoma"/>
                  <w:sz w:val="20"/>
                  <w:szCs w:val="20"/>
                </w:rPr>
                <w:tab/>
              </w:r>
              <w:r w:rsidRPr="00D965B5">
                <w:rPr>
                  <w:rFonts w:ascii="Verdana" w:eastAsia="Times New Roman" w:hAnsi="Verdana" w:cs="Tahoma"/>
                  <w:sz w:val="20"/>
                  <w:szCs w:val="20"/>
                </w:rPr>
                <w:t xml:space="preserve">Αποζημίωση μελών Κεντρικής Επιτροπής Εξετάσεων και Επιτροπής Επιλογής Θεμάτων, επιτηρητών, βαθμολογητών </w:t>
              </w:r>
            </w:ins>
          </w:p>
          <w:p w14:paraId="13557A64" w14:textId="77777777" w:rsidR="00B638CB" w:rsidRDefault="00B638CB" w:rsidP="000D5513">
            <w:pPr>
              <w:spacing w:before="120" w:line="240" w:lineRule="auto"/>
              <w:ind w:left="318" w:hanging="318"/>
              <w:rPr>
                <w:ins w:id="2915" w:author="ΕΥΘΥ" w:date="2018-12-10T15:33:00Z"/>
                <w:rFonts w:ascii="Verdana" w:eastAsia="Times New Roman" w:hAnsi="Verdana" w:cs="Tahoma"/>
                <w:sz w:val="20"/>
                <w:szCs w:val="20"/>
              </w:rPr>
            </w:pPr>
            <w:ins w:id="2916" w:author="ΕΥΘΥ" w:date="2018-12-10T15:33:00Z">
              <w:r>
                <w:rPr>
                  <w:rFonts w:ascii="Verdana" w:eastAsia="Times New Roman" w:hAnsi="Verdana" w:cs="Tahoma"/>
                  <w:sz w:val="20"/>
                  <w:szCs w:val="20"/>
                </w:rPr>
                <w:t>2.</w:t>
              </w:r>
              <w:r>
                <w:rPr>
                  <w:rFonts w:ascii="Verdana" w:eastAsia="Times New Roman" w:hAnsi="Verdana" w:cs="Tahoma"/>
                  <w:sz w:val="20"/>
                  <w:szCs w:val="20"/>
                </w:rPr>
                <w:tab/>
              </w:r>
              <w:r w:rsidRPr="00D965B5">
                <w:rPr>
                  <w:rFonts w:ascii="Verdana" w:eastAsia="Times New Roman" w:hAnsi="Verdana" w:cs="Tahoma"/>
                  <w:sz w:val="20"/>
                  <w:szCs w:val="20"/>
                </w:rPr>
                <w:t xml:space="preserve">Έξοδα δημοσίευσης περίληψης διακήρυξης για τις εξετάσεις </w:t>
              </w:r>
            </w:ins>
          </w:p>
          <w:p w14:paraId="51450A7F" w14:textId="77777777" w:rsidR="00B638CB" w:rsidRPr="008D2968" w:rsidRDefault="00B638CB" w:rsidP="000D5513">
            <w:pPr>
              <w:spacing w:before="120" w:line="240" w:lineRule="auto"/>
              <w:ind w:left="318" w:hanging="318"/>
              <w:rPr>
                <w:ins w:id="2917" w:author="ΕΥΘΥ" w:date="2018-12-10T15:33:00Z"/>
                <w:rFonts w:ascii="Verdana" w:eastAsia="Times New Roman" w:hAnsi="Verdana" w:cs="Tahoma"/>
                <w:sz w:val="20"/>
                <w:szCs w:val="20"/>
              </w:rPr>
            </w:pPr>
            <w:ins w:id="2918" w:author="ΕΥΘΥ" w:date="2018-12-10T15:33:00Z">
              <w:r>
                <w:rPr>
                  <w:rFonts w:ascii="Verdana" w:eastAsia="Times New Roman" w:hAnsi="Verdana" w:cs="Tahoma"/>
                  <w:sz w:val="20"/>
                  <w:szCs w:val="20"/>
                </w:rPr>
                <w:t>3.</w:t>
              </w:r>
              <w:r>
                <w:rPr>
                  <w:rFonts w:ascii="Verdana" w:eastAsia="Times New Roman" w:hAnsi="Verdana" w:cs="Tahoma"/>
                  <w:sz w:val="20"/>
                  <w:szCs w:val="20"/>
                </w:rPr>
                <w:tab/>
              </w:r>
              <w:r w:rsidRPr="00D965B5">
                <w:rPr>
                  <w:rFonts w:ascii="Verdana" w:eastAsia="Times New Roman" w:hAnsi="Verdana" w:cs="Tahoma"/>
                  <w:sz w:val="20"/>
                  <w:szCs w:val="20"/>
                </w:rPr>
                <w:t xml:space="preserve">Δαπάνες </w:t>
              </w:r>
              <w:proofErr w:type="spellStart"/>
              <w:r w:rsidRPr="00D965B5">
                <w:rPr>
                  <w:rFonts w:ascii="Verdana" w:eastAsia="Times New Roman" w:hAnsi="Verdana" w:cs="Tahoma"/>
                  <w:sz w:val="20"/>
                  <w:szCs w:val="20"/>
                </w:rPr>
                <w:t>catering</w:t>
              </w:r>
              <w:proofErr w:type="spellEnd"/>
              <w:r w:rsidRPr="00D965B5">
                <w:rPr>
                  <w:rFonts w:ascii="Verdana" w:eastAsia="Times New Roman" w:hAnsi="Verdana" w:cs="Tahoma"/>
                  <w:sz w:val="20"/>
                  <w:szCs w:val="20"/>
                </w:rPr>
                <w:t xml:space="preserve"> σε συνεδριάσεις της Κεντρικής Επιτροπής Εξετάσεων και της Επιτροπής Επιλογής Θεμάτων</w:t>
              </w:r>
            </w:ins>
          </w:p>
        </w:tc>
        <w:tc>
          <w:tcPr>
            <w:tcW w:w="1843" w:type="dxa"/>
            <w:shd w:val="clear" w:color="auto" w:fill="auto"/>
          </w:tcPr>
          <w:p w14:paraId="60B07E81" w14:textId="77777777" w:rsidR="00B638CB" w:rsidRPr="00BD1630" w:rsidRDefault="00B638CB" w:rsidP="0081653B">
            <w:pPr>
              <w:spacing w:before="120" w:line="240" w:lineRule="auto"/>
              <w:jc w:val="right"/>
              <w:rPr>
                <w:ins w:id="2919" w:author="ΕΥΘΥ" w:date="2018-12-10T15:33:00Z"/>
                <w:rFonts w:ascii="Verdana" w:eastAsia="Times New Roman" w:hAnsi="Verdana" w:cs="Tahoma"/>
                <w:b/>
                <w:sz w:val="20"/>
                <w:szCs w:val="20"/>
              </w:rPr>
            </w:pPr>
            <w:ins w:id="2920" w:author="ΕΥΘΥ" w:date="2018-12-10T15:33:00Z">
              <w:r w:rsidRPr="008D2968">
                <w:rPr>
                  <w:rFonts w:ascii="Verdana" w:eastAsia="Times New Roman" w:hAnsi="Verdana" w:cs="Tahoma"/>
                  <w:b/>
                  <w:sz w:val="20"/>
                  <w:szCs w:val="20"/>
                </w:rPr>
                <w:t>84,00 €</w:t>
              </w:r>
            </w:ins>
          </w:p>
        </w:tc>
      </w:tr>
      <w:tr w:rsidR="00B638CB" w:rsidRPr="00BD1630" w14:paraId="72301914" w14:textId="77777777" w:rsidTr="000D5513">
        <w:trPr>
          <w:trHeight w:val="985"/>
          <w:ins w:id="2921" w:author="ΕΥΘΥ" w:date="2018-12-10T15:33:00Z"/>
        </w:trPr>
        <w:tc>
          <w:tcPr>
            <w:tcW w:w="3402" w:type="dxa"/>
            <w:vMerge/>
          </w:tcPr>
          <w:p w14:paraId="794D8C24" w14:textId="77777777" w:rsidR="00B638CB" w:rsidRPr="00801166" w:rsidRDefault="00B638CB" w:rsidP="000D5513">
            <w:pPr>
              <w:widowControl w:val="0"/>
              <w:autoSpaceDE w:val="0"/>
              <w:autoSpaceDN w:val="0"/>
              <w:adjustRightInd w:val="0"/>
              <w:spacing w:before="120" w:line="240" w:lineRule="auto"/>
              <w:rPr>
                <w:ins w:id="2922" w:author="ΕΥΘΥ" w:date="2018-12-10T15:33:00Z"/>
                <w:rFonts w:ascii="Verdana" w:eastAsia="Times New Roman" w:hAnsi="Verdana" w:cs="Tahoma"/>
                <w:sz w:val="20"/>
                <w:szCs w:val="20"/>
                <w:lang w:eastAsia="el-GR"/>
              </w:rPr>
            </w:pPr>
          </w:p>
        </w:tc>
        <w:tc>
          <w:tcPr>
            <w:tcW w:w="2126" w:type="dxa"/>
            <w:shd w:val="clear" w:color="auto" w:fill="auto"/>
          </w:tcPr>
          <w:p w14:paraId="2F0640AF" w14:textId="77777777" w:rsidR="00B638CB" w:rsidRPr="00801166" w:rsidRDefault="00B638CB" w:rsidP="000D5513">
            <w:pPr>
              <w:spacing w:before="120" w:line="240" w:lineRule="auto"/>
              <w:rPr>
                <w:ins w:id="2923" w:author="ΕΥΘΥ" w:date="2018-12-10T15:33:00Z"/>
                <w:rFonts w:ascii="Verdana" w:eastAsia="Times New Roman" w:hAnsi="Verdana" w:cs="Tahoma"/>
                <w:sz w:val="20"/>
                <w:szCs w:val="20"/>
                <w:lang w:val="en-US"/>
              </w:rPr>
            </w:pPr>
            <w:ins w:id="2924" w:author="ΕΥΘΥ" w:date="2018-12-10T15:33:00Z">
              <w:r w:rsidRPr="00801166">
                <w:rPr>
                  <w:rFonts w:ascii="Verdana" w:eastAsia="Times New Roman" w:hAnsi="Verdana" w:cs="Tahoma"/>
                  <w:sz w:val="20"/>
                  <w:szCs w:val="20"/>
                </w:rPr>
                <w:t xml:space="preserve">Εκπαίδευση </w:t>
              </w:r>
            </w:ins>
          </w:p>
        </w:tc>
        <w:tc>
          <w:tcPr>
            <w:tcW w:w="2127" w:type="dxa"/>
            <w:shd w:val="clear" w:color="auto" w:fill="auto"/>
          </w:tcPr>
          <w:p w14:paraId="1DEC39F1" w14:textId="77777777" w:rsidR="00B638CB" w:rsidRPr="00BD1630" w:rsidRDefault="00B638CB" w:rsidP="000D5513">
            <w:pPr>
              <w:spacing w:before="120" w:line="240" w:lineRule="auto"/>
              <w:rPr>
                <w:ins w:id="2925" w:author="ΕΥΘΥ" w:date="2018-12-10T15:33:00Z"/>
                <w:rFonts w:ascii="Verdana" w:eastAsia="Times New Roman" w:hAnsi="Verdana" w:cs="Tahoma"/>
                <w:sz w:val="20"/>
                <w:szCs w:val="20"/>
              </w:rPr>
            </w:pPr>
            <w:ins w:id="2926" w:author="ΕΥΘΥ" w:date="2018-12-10T15:33:00Z">
              <w:r w:rsidRPr="00BD1630">
                <w:rPr>
                  <w:rFonts w:ascii="Verdana" w:eastAsia="Times New Roman" w:hAnsi="Verdana" w:cs="Tahoma"/>
                  <w:sz w:val="20"/>
                  <w:szCs w:val="20"/>
                </w:rPr>
                <w:t xml:space="preserve">Ανθρωπομήνας  εκπαίδευσης </w:t>
              </w:r>
            </w:ins>
          </w:p>
        </w:tc>
        <w:tc>
          <w:tcPr>
            <w:tcW w:w="4252" w:type="dxa"/>
          </w:tcPr>
          <w:p w14:paraId="0A778727" w14:textId="77777777" w:rsidR="00B638CB" w:rsidRPr="008D2968" w:rsidRDefault="00B638CB" w:rsidP="000D5513">
            <w:pPr>
              <w:spacing w:before="120" w:line="240" w:lineRule="auto"/>
              <w:ind w:left="318" w:hanging="318"/>
              <w:rPr>
                <w:ins w:id="2927" w:author="ΕΥΘΥ" w:date="2018-12-10T15:33:00Z"/>
                <w:rFonts w:ascii="Verdana" w:eastAsia="Times New Roman" w:hAnsi="Verdana" w:cs="Tahoma"/>
                <w:sz w:val="20"/>
                <w:szCs w:val="20"/>
              </w:rPr>
            </w:pPr>
            <w:ins w:id="2928" w:author="ΕΥΘΥ" w:date="2018-12-10T15:33:00Z">
              <w:r w:rsidRPr="008D2968">
                <w:rPr>
                  <w:rFonts w:ascii="Verdana" w:hAnsi="Verdana"/>
                  <w:sz w:val="20"/>
                  <w:szCs w:val="20"/>
                </w:rPr>
                <w:t>1</w:t>
              </w:r>
              <w:r w:rsidRPr="008D2968">
                <w:rPr>
                  <w:rFonts w:ascii="Verdana" w:eastAsia="Times New Roman" w:hAnsi="Verdana" w:cs="Tahoma"/>
                  <w:sz w:val="20"/>
                  <w:szCs w:val="20"/>
                </w:rPr>
                <w:t>.</w:t>
              </w:r>
              <w:r w:rsidRPr="008D2968">
                <w:rPr>
                  <w:rFonts w:ascii="Verdana" w:eastAsia="Times New Roman" w:hAnsi="Verdana" w:cs="Tahoma"/>
                  <w:sz w:val="20"/>
                  <w:szCs w:val="20"/>
                </w:rPr>
                <w:tab/>
                <w:t xml:space="preserve">Αποζημιώσεις κύριου διδακτικού προσωπικού και υπευθύνων πρακτικής </w:t>
              </w:r>
            </w:ins>
          </w:p>
          <w:p w14:paraId="2688AA47" w14:textId="77777777" w:rsidR="00B638CB" w:rsidRPr="008D2968" w:rsidRDefault="00B638CB" w:rsidP="000D5513">
            <w:pPr>
              <w:spacing w:before="120" w:line="240" w:lineRule="auto"/>
              <w:ind w:left="318" w:hanging="318"/>
              <w:rPr>
                <w:ins w:id="2929" w:author="ΕΥΘΥ" w:date="2018-12-10T15:33:00Z"/>
                <w:rFonts w:ascii="Verdana" w:eastAsia="Times New Roman" w:hAnsi="Verdana" w:cs="Tahoma"/>
                <w:sz w:val="20"/>
                <w:szCs w:val="20"/>
              </w:rPr>
            </w:pPr>
            <w:ins w:id="2930" w:author="ΕΥΘΥ" w:date="2018-12-10T15:33:00Z">
              <w:r w:rsidRPr="008D2968">
                <w:rPr>
                  <w:rFonts w:ascii="Verdana" w:eastAsia="Times New Roman" w:hAnsi="Verdana" w:cs="Tahoma"/>
                  <w:sz w:val="20"/>
                  <w:szCs w:val="20"/>
                </w:rPr>
                <w:t>2.</w:t>
              </w:r>
              <w:r w:rsidRPr="008D2968">
                <w:rPr>
                  <w:rFonts w:ascii="Verdana" w:eastAsia="Times New Roman" w:hAnsi="Verdana" w:cs="Tahoma"/>
                  <w:sz w:val="20"/>
                  <w:szCs w:val="20"/>
                </w:rPr>
                <w:tab/>
                <w:t xml:space="preserve">Δαπάνες μετακίνησης και διαμονής εκπαιδευτών </w:t>
              </w:r>
            </w:ins>
          </w:p>
          <w:p w14:paraId="63F927BA" w14:textId="77777777" w:rsidR="00B638CB" w:rsidRPr="008D2968" w:rsidRDefault="00B638CB" w:rsidP="000D5513">
            <w:pPr>
              <w:spacing w:before="120" w:line="240" w:lineRule="auto"/>
              <w:ind w:left="318" w:hanging="318"/>
              <w:rPr>
                <w:ins w:id="2931" w:author="ΕΥΘΥ" w:date="2018-12-10T15:33:00Z"/>
                <w:rFonts w:ascii="Verdana" w:eastAsia="Times New Roman" w:hAnsi="Verdana" w:cs="Tahoma"/>
                <w:sz w:val="20"/>
                <w:szCs w:val="20"/>
              </w:rPr>
            </w:pPr>
            <w:ins w:id="2932" w:author="ΕΥΘΥ" w:date="2018-12-10T15:33:00Z">
              <w:r w:rsidRPr="008D2968">
                <w:rPr>
                  <w:rFonts w:ascii="Verdana" w:eastAsia="Times New Roman" w:hAnsi="Verdana" w:cs="Tahoma"/>
                  <w:sz w:val="20"/>
                  <w:szCs w:val="20"/>
                </w:rPr>
                <w:t>3.</w:t>
              </w:r>
              <w:r w:rsidRPr="008D2968">
                <w:rPr>
                  <w:rFonts w:ascii="Verdana" w:eastAsia="Times New Roman" w:hAnsi="Verdana" w:cs="Tahoma"/>
                  <w:sz w:val="20"/>
                  <w:szCs w:val="20"/>
                </w:rPr>
                <w:tab/>
                <w:t xml:space="preserve">Μισθοδοσία σπουδαστών </w:t>
              </w:r>
            </w:ins>
          </w:p>
          <w:p w14:paraId="687604C7" w14:textId="77777777" w:rsidR="00B638CB" w:rsidRPr="008D2968" w:rsidRDefault="00B638CB" w:rsidP="000D5513">
            <w:pPr>
              <w:spacing w:before="120" w:line="240" w:lineRule="auto"/>
              <w:ind w:left="318" w:hanging="318"/>
              <w:rPr>
                <w:ins w:id="2933" w:author="ΕΥΘΥ" w:date="2018-12-10T15:33:00Z"/>
                <w:rFonts w:ascii="Verdana" w:eastAsia="Times New Roman" w:hAnsi="Verdana" w:cs="Tahoma"/>
                <w:sz w:val="20"/>
                <w:szCs w:val="20"/>
              </w:rPr>
            </w:pPr>
            <w:ins w:id="2934" w:author="ΕΥΘΥ" w:date="2018-12-10T15:33:00Z">
              <w:r w:rsidRPr="008D2968">
                <w:rPr>
                  <w:rFonts w:ascii="Verdana" w:eastAsia="Times New Roman" w:hAnsi="Verdana" w:cs="Tahoma"/>
                  <w:sz w:val="20"/>
                  <w:szCs w:val="20"/>
                </w:rPr>
                <w:t>4.</w:t>
              </w:r>
              <w:r w:rsidRPr="008D2968">
                <w:rPr>
                  <w:rFonts w:ascii="Verdana" w:eastAsia="Times New Roman" w:hAnsi="Verdana" w:cs="Tahoma"/>
                  <w:sz w:val="20"/>
                  <w:szCs w:val="20"/>
                </w:rPr>
                <w:tab/>
                <w:t xml:space="preserve">Δαπάνες για </w:t>
              </w:r>
              <w:proofErr w:type="spellStart"/>
              <w:r w:rsidRPr="008D2968">
                <w:rPr>
                  <w:rFonts w:ascii="Verdana" w:eastAsia="Times New Roman" w:hAnsi="Verdana" w:cs="Tahoma"/>
                  <w:sz w:val="20"/>
                  <w:szCs w:val="20"/>
                </w:rPr>
                <w:t>catering</w:t>
              </w:r>
              <w:proofErr w:type="spellEnd"/>
              <w:r w:rsidRPr="008D2968">
                <w:rPr>
                  <w:rFonts w:ascii="Verdana" w:eastAsia="Times New Roman" w:hAnsi="Verdana" w:cs="Tahoma"/>
                  <w:sz w:val="20"/>
                  <w:szCs w:val="20"/>
                </w:rPr>
                <w:t xml:space="preserve"> κατά τη διάρκεια ημερίδων, εκδηλώσεων</w:t>
              </w:r>
              <w:r>
                <w:rPr>
                  <w:rFonts w:ascii="Verdana" w:eastAsia="Times New Roman" w:hAnsi="Verdana" w:cs="Tahoma"/>
                  <w:sz w:val="20"/>
                  <w:szCs w:val="20"/>
                </w:rPr>
                <w:t xml:space="preserve"> </w:t>
              </w:r>
            </w:ins>
          </w:p>
        </w:tc>
        <w:tc>
          <w:tcPr>
            <w:tcW w:w="1843" w:type="dxa"/>
            <w:shd w:val="clear" w:color="auto" w:fill="auto"/>
          </w:tcPr>
          <w:p w14:paraId="12A229F3" w14:textId="77777777" w:rsidR="00B638CB" w:rsidRPr="00BD1630" w:rsidRDefault="00B638CB" w:rsidP="0081653B">
            <w:pPr>
              <w:spacing w:before="120" w:line="240" w:lineRule="auto"/>
              <w:jc w:val="right"/>
              <w:rPr>
                <w:ins w:id="2935" w:author="ΕΥΘΥ" w:date="2018-12-10T15:33:00Z"/>
                <w:rFonts w:ascii="Verdana" w:eastAsia="Times New Roman" w:hAnsi="Verdana" w:cs="Tahoma"/>
                <w:b/>
                <w:sz w:val="20"/>
                <w:szCs w:val="20"/>
              </w:rPr>
            </w:pPr>
            <w:ins w:id="2936" w:author="ΕΥΘΥ" w:date="2018-12-10T15:33:00Z">
              <w:r w:rsidRPr="00A86592">
                <w:rPr>
                  <w:rFonts w:ascii="Verdana" w:eastAsia="Times New Roman" w:hAnsi="Verdana" w:cs="Tahoma"/>
                  <w:b/>
                  <w:sz w:val="20"/>
                  <w:szCs w:val="20"/>
                </w:rPr>
                <w:t>1.973,00 €</w:t>
              </w:r>
            </w:ins>
          </w:p>
        </w:tc>
      </w:tr>
    </w:tbl>
    <w:p w14:paraId="3A3F113F" w14:textId="77777777" w:rsidR="00B638CB" w:rsidRPr="000C6170" w:rsidRDefault="00B638CB" w:rsidP="00B638CB">
      <w:pPr>
        <w:spacing w:before="120"/>
        <w:ind w:left="709"/>
        <w:rPr>
          <w:ins w:id="2937" w:author="ΕΥΘΥ" w:date="2018-12-10T15:33:00Z"/>
          <w:rFonts w:ascii="Verdana" w:hAnsi="Verdana"/>
          <w:sz w:val="20"/>
          <w:szCs w:val="20"/>
        </w:rPr>
      </w:pPr>
      <w:ins w:id="2938" w:author="ΕΥΘΥ" w:date="2018-12-10T15:33:00Z">
        <w:r w:rsidRPr="00801166">
          <w:rPr>
            <w:rFonts w:ascii="Verdana" w:hAnsi="Verdana"/>
            <w:sz w:val="20"/>
            <w:szCs w:val="20"/>
          </w:rPr>
          <w:t>Οι όροι και οι προϋποθέσεις εφαρμογής των ανωτέρω ποσών μοναδιαίου κόστους καθώς και οι όροι αναπροσαρμογής τους προσδιορίζονται στην Έκθεση Τεκμηρίωσης της μεθοδολογίας υπολογισμού</w:t>
        </w:r>
        <w:r>
          <w:rPr>
            <w:rFonts w:ascii="Verdana" w:hAnsi="Verdana"/>
            <w:sz w:val="20"/>
            <w:szCs w:val="20"/>
          </w:rPr>
          <w:t>.</w:t>
        </w:r>
      </w:ins>
    </w:p>
    <w:p w14:paraId="208576D4" w14:textId="77777777" w:rsidR="00B638CB" w:rsidRDefault="00B638CB" w:rsidP="00B638CB">
      <w:pPr>
        <w:spacing w:line="240" w:lineRule="auto"/>
        <w:jc w:val="center"/>
        <w:rPr>
          <w:ins w:id="2939" w:author="ΕΥΘΥ" w:date="2018-12-10T15:33:00Z"/>
          <w:rFonts w:ascii="Verdana" w:hAnsi="Verdana"/>
          <w:sz w:val="20"/>
          <w:szCs w:val="20"/>
        </w:rPr>
      </w:pPr>
    </w:p>
    <w:p w14:paraId="3B2C6DCB" w14:textId="77777777" w:rsidR="00B638CB" w:rsidRDefault="00B638CB" w:rsidP="00B638CB">
      <w:pPr>
        <w:spacing w:before="120"/>
        <w:ind w:left="425"/>
        <w:rPr>
          <w:ins w:id="2940" w:author="ΕΥΘΥ" w:date="2018-12-10T15:33:00Z"/>
          <w:rFonts w:ascii="Verdana" w:hAnsi="Verdana"/>
          <w:sz w:val="20"/>
          <w:szCs w:val="20"/>
        </w:rPr>
      </w:pPr>
    </w:p>
    <w:p w14:paraId="327CE93A" w14:textId="77777777" w:rsidR="00B638CB" w:rsidRPr="00E05FB2" w:rsidRDefault="00B638CB" w:rsidP="00B638CB">
      <w:pPr>
        <w:pStyle w:val="a5"/>
        <w:numPr>
          <w:ilvl w:val="0"/>
          <w:numId w:val="35"/>
        </w:numPr>
        <w:spacing w:after="200" w:line="276" w:lineRule="auto"/>
        <w:jc w:val="both"/>
        <w:rPr>
          <w:ins w:id="2941" w:author="ΕΥΘΥ" w:date="2018-12-10T15:33:00Z"/>
          <w:rFonts w:ascii="Verdana" w:hAnsi="Verdana"/>
          <w:b/>
          <w:sz w:val="20"/>
          <w:szCs w:val="20"/>
        </w:rPr>
      </w:pPr>
      <w:ins w:id="2942" w:author="ΕΥΘΥ" w:date="2018-12-10T15:33:00Z">
        <w:r w:rsidRPr="00E05FB2">
          <w:rPr>
            <w:rFonts w:ascii="Verdana" w:hAnsi="Verdana"/>
            <w:b/>
            <w:sz w:val="20"/>
            <w:szCs w:val="20"/>
          </w:rPr>
          <w:t>Τ</w:t>
        </w:r>
        <w:r w:rsidRPr="00E05FB2">
          <w:rPr>
            <w:rFonts w:ascii="Verdana" w:hAnsi="Verdana"/>
            <w:b/>
            <w:bCs/>
            <w:sz w:val="20"/>
            <w:szCs w:val="20"/>
          </w:rPr>
          <w:t>υποποιημένη κλίμακα μοναδιαίου κόστους για τη δράση «Προώθηση απασχόλησης</w:t>
        </w:r>
        <w:r>
          <w:rPr>
            <w:rFonts w:ascii="Verdana" w:hAnsi="Verdana"/>
            <w:b/>
            <w:bCs/>
            <w:sz w:val="20"/>
            <w:szCs w:val="20"/>
          </w:rPr>
          <w:t xml:space="preserve"> ανέργων</w:t>
        </w:r>
        <w:r w:rsidRPr="00E05FB2">
          <w:rPr>
            <w:rFonts w:ascii="Verdana" w:hAnsi="Verdana"/>
            <w:b/>
            <w:bCs/>
            <w:sz w:val="20"/>
            <w:szCs w:val="20"/>
          </w:rPr>
          <w:t xml:space="preserve"> μέσω προγραμμάτων κοινωφελούς χαρακτήρα» με δικαιούχο την Επιτελική Δομή ΕΣΠΑ Απασχόλησης και Κοινωνικής Οικονομίας, που χρηματοδοτείται από το Ευρωπαϊκό Κοινωνικό Ταμείο.</w:t>
        </w:r>
      </w:ins>
    </w:p>
    <w:tbl>
      <w:tblPr>
        <w:tblW w:w="14033" w:type="dxa"/>
        <w:tblInd w:w="817" w:type="dxa"/>
        <w:tblBorders>
          <w:top w:val="dotted" w:sz="4" w:space="0" w:color="auto"/>
          <w:bottom w:val="dotted" w:sz="4" w:space="0" w:color="auto"/>
          <w:insideH w:val="dotted" w:sz="4" w:space="0" w:color="auto"/>
          <w:insideV w:val="dotted" w:sz="4" w:space="0" w:color="auto"/>
        </w:tblBorders>
        <w:tblLayout w:type="fixed"/>
        <w:tblLook w:val="00A0" w:firstRow="1" w:lastRow="0" w:firstColumn="1" w:lastColumn="0" w:noHBand="0" w:noVBand="0"/>
      </w:tblPr>
      <w:tblGrid>
        <w:gridCol w:w="3119"/>
        <w:gridCol w:w="1843"/>
        <w:gridCol w:w="1842"/>
        <w:gridCol w:w="2693"/>
        <w:gridCol w:w="2126"/>
        <w:gridCol w:w="707"/>
        <w:gridCol w:w="1703"/>
      </w:tblGrid>
      <w:tr w:rsidR="00B638CB" w:rsidRPr="00387D5C" w14:paraId="039B8B1C" w14:textId="77777777" w:rsidTr="0081653B">
        <w:trPr>
          <w:ins w:id="2943" w:author="ΕΥΘΥ" w:date="2018-12-10T15:33:00Z"/>
        </w:trPr>
        <w:tc>
          <w:tcPr>
            <w:tcW w:w="3119" w:type="dxa"/>
            <w:vMerge w:val="restart"/>
            <w:vAlign w:val="center"/>
          </w:tcPr>
          <w:p w14:paraId="7D0C1FCC" w14:textId="77777777" w:rsidR="00B638CB" w:rsidRPr="00387D5C" w:rsidRDefault="00B638CB" w:rsidP="0081653B">
            <w:pPr>
              <w:widowControl w:val="0"/>
              <w:autoSpaceDE w:val="0"/>
              <w:autoSpaceDN w:val="0"/>
              <w:adjustRightInd w:val="0"/>
              <w:spacing w:before="120" w:line="240" w:lineRule="auto"/>
              <w:jc w:val="center"/>
              <w:rPr>
                <w:ins w:id="2944" w:author="ΕΥΘΥ" w:date="2018-12-10T15:33:00Z"/>
                <w:rFonts w:ascii="Verdana" w:eastAsia="Times New Roman" w:hAnsi="Verdana" w:cs="Tahoma"/>
                <w:b/>
                <w:sz w:val="20"/>
                <w:szCs w:val="20"/>
                <w:highlight w:val="yellow"/>
                <w:lang w:eastAsia="el-GR"/>
              </w:rPr>
            </w:pPr>
            <w:ins w:id="2945" w:author="ΕΥΘΥ" w:date="2018-12-10T15:33:00Z">
              <w:r w:rsidRPr="00755490">
                <w:rPr>
                  <w:rFonts w:ascii="Verdana" w:eastAsia="Times New Roman" w:hAnsi="Verdana" w:cs="Tahoma"/>
                  <w:b/>
                  <w:sz w:val="20"/>
                  <w:szCs w:val="20"/>
                  <w:lang w:eastAsia="el-GR"/>
                </w:rPr>
                <w:t>Τύπος δράσης</w:t>
              </w:r>
            </w:ins>
          </w:p>
        </w:tc>
        <w:tc>
          <w:tcPr>
            <w:tcW w:w="1843" w:type="dxa"/>
            <w:vMerge w:val="restart"/>
            <w:vAlign w:val="center"/>
          </w:tcPr>
          <w:p w14:paraId="552CCB1F" w14:textId="77777777" w:rsidR="00B638CB" w:rsidRPr="004A79F0" w:rsidRDefault="00B638CB" w:rsidP="0081653B">
            <w:pPr>
              <w:widowControl w:val="0"/>
              <w:autoSpaceDE w:val="0"/>
              <w:autoSpaceDN w:val="0"/>
              <w:adjustRightInd w:val="0"/>
              <w:spacing w:before="120" w:line="240" w:lineRule="auto"/>
              <w:jc w:val="center"/>
              <w:rPr>
                <w:ins w:id="2946" w:author="ΕΥΘΥ" w:date="2018-12-10T15:33:00Z"/>
                <w:rFonts w:ascii="Verdana" w:eastAsia="Times New Roman" w:hAnsi="Verdana" w:cs="Tahoma"/>
                <w:b/>
                <w:sz w:val="20"/>
                <w:szCs w:val="20"/>
                <w:lang w:eastAsia="el-GR"/>
              </w:rPr>
            </w:pPr>
            <w:ins w:id="2947" w:author="ΕΥΘΥ" w:date="2018-12-10T15:33:00Z">
              <w:r w:rsidRPr="008C4DDE">
                <w:rPr>
                  <w:rFonts w:ascii="Verdana" w:eastAsia="Times New Roman" w:hAnsi="Verdana" w:cs="Tahoma"/>
                  <w:b/>
                  <w:sz w:val="20"/>
                  <w:szCs w:val="20"/>
                  <w:lang w:eastAsia="el-GR"/>
                </w:rPr>
                <w:t>Ωράριο</w:t>
              </w:r>
              <w:r>
                <w:rPr>
                  <w:rFonts w:ascii="Verdana" w:eastAsia="Times New Roman" w:hAnsi="Verdana" w:cs="Tahoma"/>
                  <w:b/>
                  <w:sz w:val="20"/>
                  <w:szCs w:val="20"/>
                  <w:lang w:eastAsia="el-GR"/>
                </w:rPr>
                <w:t xml:space="preserve"> α</w:t>
              </w:r>
              <w:r w:rsidRPr="008C4DDE">
                <w:rPr>
                  <w:rFonts w:ascii="Verdana" w:eastAsia="Times New Roman" w:hAnsi="Verdana" w:cs="Tahoma"/>
                  <w:b/>
                  <w:sz w:val="20"/>
                  <w:szCs w:val="20"/>
                  <w:lang w:eastAsia="el-GR"/>
                </w:rPr>
                <w:t>πασχόλησης</w:t>
              </w:r>
              <w:r>
                <w:rPr>
                  <w:rFonts w:ascii="Verdana" w:eastAsia="Times New Roman" w:hAnsi="Verdana" w:cs="Tahoma"/>
                  <w:b/>
                  <w:sz w:val="20"/>
                  <w:szCs w:val="20"/>
                  <w:lang w:eastAsia="el-GR"/>
                </w:rPr>
                <w:t xml:space="preserve"> </w:t>
              </w:r>
              <w:r w:rsidRPr="008C4DDE">
                <w:rPr>
                  <w:rFonts w:ascii="Verdana" w:eastAsia="Times New Roman" w:hAnsi="Verdana" w:cs="Tahoma"/>
                  <w:b/>
                  <w:sz w:val="20"/>
                  <w:szCs w:val="20"/>
                  <w:lang w:eastAsia="el-GR"/>
                </w:rPr>
                <w:t>ωφελουμένου</w:t>
              </w:r>
            </w:ins>
          </w:p>
        </w:tc>
        <w:tc>
          <w:tcPr>
            <w:tcW w:w="1842" w:type="dxa"/>
            <w:vMerge w:val="restart"/>
            <w:shd w:val="clear" w:color="auto" w:fill="auto"/>
            <w:vAlign w:val="center"/>
          </w:tcPr>
          <w:p w14:paraId="32794166" w14:textId="77777777" w:rsidR="00B638CB" w:rsidRPr="00387D5C" w:rsidRDefault="00B638CB" w:rsidP="0081653B">
            <w:pPr>
              <w:widowControl w:val="0"/>
              <w:autoSpaceDE w:val="0"/>
              <w:autoSpaceDN w:val="0"/>
              <w:adjustRightInd w:val="0"/>
              <w:spacing w:before="120" w:line="240" w:lineRule="auto"/>
              <w:jc w:val="center"/>
              <w:rPr>
                <w:ins w:id="2948" w:author="ΕΥΘΥ" w:date="2018-12-10T15:33:00Z"/>
                <w:rFonts w:ascii="Verdana" w:eastAsia="Times New Roman" w:hAnsi="Verdana" w:cs="Tahoma"/>
                <w:b/>
                <w:sz w:val="20"/>
                <w:szCs w:val="20"/>
                <w:highlight w:val="yellow"/>
                <w:lang w:eastAsia="el-GR"/>
              </w:rPr>
            </w:pPr>
            <w:ins w:id="2949" w:author="ΕΥΘΥ" w:date="2018-12-10T15:33:00Z">
              <w:r w:rsidRPr="004A79F0">
                <w:rPr>
                  <w:rFonts w:ascii="Verdana" w:eastAsia="Times New Roman" w:hAnsi="Verdana" w:cs="Tahoma"/>
                  <w:b/>
                  <w:sz w:val="20"/>
                  <w:szCs w:val="20"/>
                  <w:lang w:eastAsia="el-GR"/>
                </w:rPr>
                <w:t>Μονάδα μέτρησης</w:t>
              </w:r>
            </w:ins>
          </w:p>
        </w:tc>
        <w:tc>
          <w:tcPr>
            <w:tcW w:w="2693" w:type="dxa"/>
            <w:vMerge w:val="restart"/>
            <w:vAlign w:val="center"/>
          </w:tcPr>
          <w:p w14:paraId="70CEB76D" w14:textId="77777777" w:rsidR="00B638CB" w:rsidRPr="00A41E8D" w:rsidRDefault="00B638CB" w:rsidP="0081653B">
            <w:pPr>
              <w:widowControl w:val="0"/>
              <w:autoSpaceDE w:val="0"/>
              <w:autoSpaceDN w:val="0"/>
              <w:adjustRightInd w:val="0"/>
              <w:spacing w:before="120" w:line="240" w:lineRule="auto"/>
              <w:jc w:val="center"/>
              <w:rPr>
                <w:ins w:id="2950" w:author="ΕΥΘΥ" w:date="2018-12-10T15:33:00Z"/>
                <w:rFonts w:ascii="Verdana" w:eastAsia="Times New Roman" w:hAnsi="Verdana" w:cs="Tahoma"/>
                <w:b/>
                <w:sz w:val="20"/>
                <w:szCs w:val="20"/>
                <w:lang w:eastAsia="el-GR"/>
              </w:rPr>
            </w:pPr>
            <w:ins w:id="2951" w:author="ΕΥΘΥ" w:date="2018-12-10T15:33:00Z">
              <w:r w:rsidRPr="004A79F0">
                <w:rPr>
                  <w:rFonts w:ascii="Verdana" w:eastAsia="Times New Roman" w:hAnsi="Verdana" w:cs="Tahoma"/>
                  <w:b/>
                  <w:sz w:val="20"/>
                  <w:szCs w:val="20"/>
                  <w:lang w:eastAsia="el-GR"/>
                </w:rPr>
                <w:t>Επιλέξιμ</w:t>
              </w:r>
              <w:r>
                <w:rPr>
                  <w:rFonts w:ascii="Verdana" w:eastAsia="Times New Roman" w:hAnsi="Verdana" w:cs="Tahoma"/>
                  <w:b/>
                  <w:sz w:val="20"/>
                  <w:szCs w:val="20"/>
                  <w:lang w:eastAsia="el-GR"/>
                </w:rPr>
                <w:t>ες κατηγορίες</w:t>
              </w:r>
              <w:r w:rsidRPr="004A79F0">
                <w:rPr>
                  <w:rFonts w:ascii="Verdana" w:eastAsia="Times New Roman" w:hAnsi="Verdana" w:cs="Tahoma"/>
                  <w:b/>
                  <w:sz w:val="20"/>
                  <w:szCs w:val="20"/>
                  <w:lang w:eastAsia="el-GR"/>
                </w:rPr>
                <w:t xml:space="preserve"> δαπανών</w:t>
              </w:r>
            </w:ins>
          </w:p>
        </w:tc>
        <w:tc>
          <w:tcPr>
            <w:tcW w:w="4536" w:type="dxa"/>
            <w:gridSpan w:val="3"/>
            <w:vAlign w:val="center"/>
          </w:tcPr>
          <w:p w14:paraId="455FB47A" w14:textId="77777777" w:rsidR="00B638CB" w:rsidRPr="00387D5C" w:rsidRDefault="00B638CB" w:rsidP="0081653B">
            <w:pPr>
              <w:widowControl w:val="0"/>
              <w:autoSpaceDE w:val="0"/>
              <w:autoSpaceDN w:val="0"/>
              <w:adjustRightInd w:val="0"/>
              <w:spacing w:before="120" w:line="240" w:lineRule="auto"/>
              <w:jc w:val="center"/>
              <w:rPr>
                <w:ins w:id="2952" w:author="ΕΥΘΥ" w:date="2018-12-10T15:33:00Z"/>
                <w:rFonts w:ascii="Verdana" w:eastAsia="Times New Roman" w:hAnsi="Verdana" w:cs="Tahoma"/>
                <w:b/>
                <w:sz w:val="20"/>
                <w:szCs w:val="20"/>
                <w:highlight w:val="yellow"/>
                <w:lang w:eastAsia="el-GR"/>
              </w:rPr>
            </w:pPr>
            <w:ins w:id="2953" w:author="ΕΥΘΥ" w:date="2018-12-10T15:33:00Z">
              <w:r w:rsidRPr="00A41E8D">
                <w:rPr>
                  <w:rFonts w:ascii="Verdana" w:eastAsia="Times New Roman" w:hAnsi="Verdana" w:cs="Tahoma"/>
                  <w:b/>
                  <w:sz w:val="20"/>
                  <w:szCs w:val="20"/>
                  <w:lang w:eastAsia="el-GR"/>
                </w:rPr>
                <w:t>Κλίμακα Μοναδιαίου Κόστους</w:t>
              </w:r>
            </w:ins>
          </w:p>
        </w:tc>
      </w:tr>
      <w:tr w:rsidR="00B638CB" w:rsidRPr="00387D5C" w14:paraId="4561B253" w14:textId="77777777" w:rsidTr="000D5513">
        <w:trPr>
          <w:trHeight w:val="470"/>
          <w:ins w:id="2954" w:author="ΕΥΘΥ" w:date="2018-12-10T15:33:00Z"/>
        </w:trPr>
        <w:tc>
          <w:tcPr>
            <w:tcW w:w="3119" w:type="dxa"/>
            <w:vMerge/>
          </w:tcPr>
          <w:p w14:paraId="01345C09" w14:textId="77777777" w:rsidR="00B638CB" w:rsidRPr="00755490" w:rsidRDefault="00B638CB" w:rsidP="000D5513">
            <w:pPr>
              <w:widowControl w:val="0"/>
              <w:autoSpaceDE w:val="0"/>
              <w:autoSpaceDN w:val="0"/>
              <w:adjustRightInd w:val="0"/>
              <w:spacing w:before="120" w:line="240" w:lineRule="auto"/>
              <w:rPr>
                <w:ins w:id="2955" w:author="ΕΥΘΥ" w:date="2018-12-10T15:33:00Z"/>
                <w:rFonts w:ascii="Verdana" w:eastAsia="Times New Roman" w:hAnsi="Verdana" w:cs="Tahoma"/>
                <w:b/>
                <w:sz w:val="20"/>
                <w:szCs w:val="20"/>
                <w:lang w:eastAsia="el-GR"/>
              </w:rPr>
            </w:pPr>
          </w:p>
        </w:tc>
        <w:tc>
          <w:tcPr>
            <w:tcW w:w="1843" w:type="dxa"/>
            <w:vMerge/>
          </w:tcPr>
          <w:p w14:paraId="50BB74D9" w14:textId="77777777" w:rsidR="00B638CB" w:rsidRPr="004A79F0" w:rsidRDefault="00B638CB" w:rsidP="000D5513">
            <w:pPr>
              <w:widowControl w:val="0"/>
              <w:autoSpaceDE w:val="0"/>
              <w:autoSpaceDN w:val="0"/>
              <w:adjustRightInd w:val="0"/>
              <w:spacing w:before="120" w:line="240" w:lineRule="auto"/>
              <w:rPr>
                <w:ins w:id="2956" w:author="ΕΥΘΥ" w:date="2018-12-10T15:33:00Z"/>
                <w:rFonts w:ascii="Verdana" w:eastAsia="Times New Roman" w:hAnsi="Verdana" w:cs="Tahoma"/>
                <w:b/>
                <w:sz w:val="20"/>
                <w:szCs w:val="20"/>
                <w:lang w:eastAsia="el-GR"/>
              </w:rPr>
            </w:pPr>
          </w:p>
        </w:tc>
        <w:tc>
          <w:tcPr>
            <w:tcW w:w="1842" w:type="dxa"/>
            <w:vMerge/>
            <w:shd w:val="clear" w:color="auto" w:fill="auto"/>
            <w:vAlign w:val="center"/>
          </w:tcPr>
          <w:p w14:paraId="427E8FC9" w14:textId="77777777" w:rsidR="00B638CB" w:rsidRPr="004A79F0" w:rsidRDefault="00B638CB" w:rsidP="000D5513">
            <w:pPr>
              <w:widowControl w:val="0"/>
              <w:autoSpaceDE w:val="0"/>
              <w:autoSpaceDN w:val="0"/>
              <w:adjustRightInd w:val="0"/>
              <w:spacing w:before="120" w:line="240" w:lineRule="auto"/>
              <w:rPr>
                <w:ins w:id="2957" w:author="ΕΥΘΥ" w:date="2018-12-10T15:33:00Z"/>
                <w:rFonts w:ascii="Verdana" w:eastAsia="Times New Roman" w:hAnsi="Verdana" w:cs="Tahoma"/>
                <w:b/>
                <w:sz w:val="20"/>
                <w:szCs w:val="20"/>
                <w:lang w:eastAsia="el-GR"/>
              </w:rPr>
            </w:pPr>
          </w:p>
        </w:tc>
        <w:tc>
          <w:tcPr>
            <w:tcW w:w="2693" w:type="dxa"/>
            <w:vMerge/>
          </w:tcPr>
          <w:p w14:paraId="0C5EE6FE" w14:textId="77777777" w:rsidR="00B638CB" w:rsidRPr="00A41E8D" w:rsidRDefault="00B638CB" w:rsidP="000D5513">
            <w:pPr>
              <w:widowControl w:val="0"/>
              <w:autoSpaceDE w:val="0"/>
              <w:autoSpaceDN w:val="0"/>
              <w:adjustRightInd w:val="0"/>
              <w:spacing w:before="120" w:line="240" w:lineRule="auto"/>
              <w:rPr>
                <w:ins w:id="2958" w:author="ΕΥΘΥ" w:date="2018-12-10T15:33:00Z"/>
                <w:rFonts w:ascii="Verdana" w:eastAsia="Times New Roman" w:hAnsi="Verdana" w:cs="Tahoma"/>
                <w:b/>
                <w:sz w:val="20"/>
                <w:szCs w:val="20"/>
                <w:lang w:eastAsia="el-GR"/>
              </w:rPr>
            </w:pPr>
          </w:p>
        </w:tc>
        <w:tc>
          <w:tcPr>
            <w:tcW w:w="2126" w:type="dxa"/>
            <w:vAlign w:val="center"/>
          </w:tcPr>
          <w:p w14:paraId="2FD05100" w14:textId="77777777" w:rsidR="00B638CB" w:rsidRPr="00387D5C" w:rsidRDefault="00B638CB" w:rsidP="000D5513">
            <w:pPr>
              <w:widowControl w:val="0"/>
              <w:autoSpaceDE w:val="0"/>
              <w:autoSpaceDN w:val="0"/>
              <w:adjustRightInd w:val="0"/>
              <w:spacing w:before="120" w:line="240" w:lineRule="auto"/>
              <w:jc w:val="center"/>
              <w:rPr>
                <w:ins w:id="2959" w:author="ΕΥΘΥ" w:date="2018-12-10T15:33:00Z"/>
                <w:rFonts w:ascii="Verdana" w:eastAsia="Times New Roman" w:hAnsi="Verdana" w:cs="Tahoma"/>
                <w:b/>
                <w:sz w:val="20"/>
                <w:szCs w:val="20"/>
                <w:highlight w:val="yellow"/>
                <w:lang w:eastAsia="el-GR"/>
              </w:rPr>
            </w:pPr>
            <w:ins w:id="2960" w:author="ΕΥΘΥ" w:date="2018-12-10T15:33:00Z">
              <w:r w:rsidRPr="00A41E8D">
                <w:rPr>
                  <w:rFonts w:ascii="Verdana" w:eastAsia="Times New Roman" w:hAnsi="Verdana" w:cs="Tahoma"/>
                  <w:b/>
                  <w:sz w:val="20"/>
                  <w:szCs w:val="20"/>
                  <w:lang w:eastAsia="el-GR"/>
                </w:rPr>
                <w:t>Ηλικία</w:t>
              </w:r>
              <w:r>
                <w:rPr>
                  <w:rFonts w:ascii="Verdana" w:eastAsia="Times New Roman" w:hAnsi="Verdana" w:cs="Tahoma"/>
                  <w:b/>
                  <w:sz w:val="20"/>
                  <w:szCs w:val="20"/>
                  <w:lang w:eastAsia="el-GR"/>
                </w:rPr>
                <w:t xml:space="preserve"> </w:t>
              </w:r>
              <w:r w:rsidRPr="00A41E8D">
                <w:rPr>
                  <w:rFonts w:ascii="Verdana" w:eastAsia="Times New Roman" w:hAnsi="Verdana" w:cs="Tahoma"/>
                  <w:b/>
                  <w:sz w:val="20"/>
                  <w:szCs w:val="20"/>
                  <w:lang w:eastAsia="el-GR"/>
                </w:rPr>
                <w:t>Ωφελουμένου</w:t>
              </w:r>
            </w:ins>
          </w:p>
        </w:tc>
        <w:tc>
          <w:tcPr>
            <w:tcW w:w="707" w:type="dxa"/>
            <w:vAlign w:val="center"/>
          </w:tcPr>
          <w:p w14:paraId="65C045B7" w14:textId="77777777" w:rsidR="00B638CB" w:rsidRPr="00140D42" w:rsidRDefault="00B638CB" w:rsidP="000D5513">
            <w:pPr>
              <w:widowControl w:val="0"/>
              <w:autoSpaceDE w:val="0"/>
              <w:autoSpaceDN w:val="0"/>
              <w:adjustRightInd w:val="0"/>
              <w:spacing w:before="120" w:line="240" w:lineRule="auto"/>
              <w:jc w:val="center"/>
              <w:rPr>
                <w:ins w:id="2961" w:author="ΕΥΘΥ" w:date="2018-12-10T15:33:00Z"/>
                <w:rFonts w:ascii="Verdana" w:eastAsia="Times New Roman" w:hAnsi="Verdana" w:cs="Tahoma"/>
                <w:b/>
                <w:sz w:val="20"/>
                <w:szCs w:val="20"/>
                <w:lang w:eastAsia="el-GR"/>
              </w:rPr>
            </w:pPr>
            <w:ins w:id="2962" w:author="ΕΥΘΥ" w:date="2018-12-10T15:33:00Z">
              <w:r w:rsidRPr="00140D42">
                <w:rPr>
                  <w:rFonts w:ascii="Verdana" w:eastAsia="Times New Roman" w:hAnsi="Verdana" w:cs="Tahoma"/>
                  <w:b/>
                  <w:sz w:val="20"/>
                  <w:szCs w:val="20"/>
                  <w:lang w:eastAsia="el-GR"/>
                </w:rPr>
                <w:t>α/α</w:t>
              </w:r>
            </w:ins>
          </w:p>
        </w:tc>
        <w:tc>
          <w:tcPr>
            <w:tcW w:w="1703" w:type="dxa"/>
            <w:shd w:val="clear" w:color="auto" w:fill="auto"/>
            <w:vAlign w:val="center"/>
          </w:tcPr>
          <w:p w14:paraId="1C3F59B8" w14:textId="77777777" w:rsidR="00B638CB" w:rsidRPr="00140D42" w:rsidRDefault="00B638CB" w:rsidP="000D5513">
            <w:pPr>
              <w:widowControl w:val="0"/>
              <w:autoSpaceDE w:val="0"/>
              <w:autoSpaceDN w:val="0"/>
              <w:adjustRightInd w:val="0"/>
              <w:spacing w:before="120" w:line="240" w:lineRule="auto"/>
              <w:jc w:val="center"/>
              <w:rPr>
                <w:ins w:id="2963" w:author="ΕΥΘΥ" w:date="2018-12-10T15:33:00Z"/>
                <w:rFonts w:ascii="Verdana" w:eastAsia="Times New Roman" w:hAnsi="Verdana" w:cs="Tahoma"/>
                <w:b/>
                <w:sz w:val="20"/>
                <w:szCs w:val="20"/>
                <w:lang w:eastAsia="el-GR"/>
              </w:rPr>
            </w:pPr>
            <w:ins w:id="2964" w:author="ΕΥΘΥ" w:date="2018-12-10T15:33:00Z">
              <w:r w:rsidRPr="00140D42">
                <w:rPr>
                  <w:rFonts w:ascii="Verdana" w:eastAsia="Times New Roman" w:hAnsi="Verdana" w:cs="Tahoma"/>
                  <w:b/>
                  <w:sz w:val="20"/>
                  <w:szCs w:val="20"/>
                  <w:lang w:eastAsia="el-GR"/>
                </w:rPr>
                <w:t>Μοναδιαίο Κόστος</w:t>
              </w:r>
            </w:ins>
          </w:p>
        </w:tc>
      </w:tr>
      <w:tr w:rsidR="00B638CB" w:rsidRPr="00387D5C" w14:paraId="515E925B" w14:textId="77777777" w:rsidTr="000D5513">
        <w:trPr>
          <w:trHeight w:val="680"/>
          <w:ins w:id="2965" w:author="ΕΥΘΥ" w:date="2018-12-10T15:33:00Z"/>
        </w:trPr>
        <w:tc>
          <w:tcPr>
            <w:tcW w:w="3119" w:type="dxa"/>
            <w:vMerge w:val="restart"/>
          </w:tcPr>
          <w:p w14:paraId="5002E2C2" w14:textId="77777777" w:rsidR="00B638CB" w:rsidRPr="00387D5C" w:rsidRDefault="00B638CB" w:rsidP="000D5513">
            <w:pPr>
              <w:widowControl w:val="0"/>
              <w:autoSpaceDE w:val="0"/>
              <w:autoSpaceDN w:val="0"/>
              <w:adjustRightInd w:val="0"/>
              <w:spacing w:before="120" w:after="0" w:line="240" w:lineRule="auto"/>
              <w:rPr>
                <w:ins w:id="2966" w:author="ΕΥΘΥ" w:date="2018-12-10T15:33:00Z"/>
                <w:rFonts w:ascii="Verdana" w:eastAsia="Times New Roman" w:hAnsi="Verdana" w:cs="Tahoma"/>
                <w:sz w:val="20"/>
                <w:szCs w:val="20"/>
                <w:highlight w:val="yellow"/>
                <w:lang w:eastAsia="el-GR"/>
              </w:rPr>
            </w:pPr>
            <w:ins w:id="2967" w:author="ΕΥΘΥ" w:date="2018-12-10T15:33:00Z">
              <w:r w:rsidRPr="0069252F">
                <w:rPr>
                  <w:rFonts w:ascii="Verdana" w:eastAsia="Times New Roman" w:hAnsi="Verdana" w:cs="Tahoma"/>
                  <w:sz w:val="20"/>
                  <w:szCs w:val="20"/>
                  <w:lang w:eastAsia="el-GR"/>
                </w:rPr>
                <w:t>Προώθηση απασχόλησης</w:t>
              </w:r>
              <w:r>
                <w:rPr>
                  <w:rFonts w:ascii="Verdana" w:eastAsia="Times New Roman" w:hAnsi="Verdana" w:cs="Tahoma"/>
                  <w:sz w:val="20"/>
                  <w:szCs w:val="20"/>
                  <w:lang w:eastAsia="el-GR"/>
                </w:rPr>
                <w:t xml:space="preserve"> ανέργων</w:t>
              </w:r>
              <w:r w:rsidRPr="0069252F">
                <w:rPr>
                  <w:rFonts w:ascii="Verdana" w:eastAsia="Times New Roman" w:hAnsi="Verdana" w:cs="Tahoma"/>
                  <w:sz w:val="20"/>
                  <w:szCs w:val="20"/>
                  <w:lang w:eastAsia="el-GR"/>
                </w:rPr>
                <w:t xml:space="preserve"> μέσω προγραμμάτων κοινωφελούς χαρακτήρα, στο πλαίσιο του Ε.Π. «Ανάπτυξη Ανθρώπινου Δυναμικού, Εκπαίδευση και Διά Βίου Μάθηση</w:t>
              </w:r>
              <w:r>
                <w:rPr>
                  <w:rFonts w:ascii="Verdana" w:eastAsia="Times New Roman" w:hAnsi="Verdana" w:cs="Tahoma"/>
                  <w:sz w:val="20"/>
                  <w:szCs w:val="20"/>
                  <w:lang w:eastAsia="el-GR"/>
                </w:rPr>
                <w:t>»</w:t>
              </w:r>
              <w:r w:rsidRPr="0069252F">
                <w:rPr>
                  <w:rFonts w:ascii="Verdana" w:eastAsia="Times New Roman" w:hAnsi="Verdana" w:cs="Tahoma"/>
                  <w:sz w:val="20"/>
                  <w:szCs w:val="20"/>
                  <w:lang w:eastAsia="el-GR"/>
                </w:rPr>
                <w:t xml:space="preserve">, άξονες </w:t>
              </w:r>
              <w:r w:rsidRPr="0025673C">
                <w:rPr>
                  <w:rFonts w:ascii="Verdana" w:eastAsia="Times New Roman" w:hAnsi="Verdana" w:cs="Tahoma"/>
                  <w:sz w:val="20"/>
                  <w:szCs w:val="20"/>
                  <w:lang w:eastAsia="el-GR"/>
                </w:rPr>
                <w:t xml:space="preserve">προτεραιότητας </w:t>
              </w:r>
              <w:r w:rsidRPr="008C2597">
                <w:rPr>
                  <w:rFonts w:ascii="Verdana" w:eastAsia="Times New Roman" w:hAnsi="Verdana" w:cs="Tahoma"/>
                  <w:sz w:val="20"/>
                  <w:szCs w:val="20"/>
                  <w:lang w:eastAsia="el-GR"/>
                </w:rPr>
                <w:t>2, 4, 5</w:t>
              </w:r>
            </w:ins>
          </w:p>
          <w:p w14:paraId="19C206B1" w14:textId="77777777" w:rsidR="00B638CB" w:rsidRPr="00387D5C" w:rsidRDefault="00B638CB" w:rsidP="000D5513">
            <w:pPr>
              <w:widowControl w:val="0"/>
              <w:autoSpaceDE w:val="0"/>
              <w:autoSpaceDN w:val="0"/>
              <w:adjustRightInd w:val="0"/>
              <w:spacing w:line="240" w:lineRule="auto"/>
              <w:rPr>
                <w:ins w:id="2968" w:author="ΕΥΘΥ" w:date="2018-12-10T15:33:00Z"/>
                <w:rFonts w:ascii="Verdana" w:eastAsia="Times New Roman" w:hAnsi="Verdana" w:cs="Tahoma"/>
                <w:sz w:val="20"/>
                <w:szCs w:val="20"/>
                <w:highlight w:val="yellow"/>
                <w:lang w:eastAsia="el-GR"/>
              </w:rPr>
            </w:pPr>
            <w:ins w:id="2969" w:author="ΕΥΘΥ" w:date="2018-12-10T15:33:00Z">
              <w:r w:rsidRPr="006937C9">
                <w:rPr>
                  <w:rFonts w:ascii="Verdana" w:eastAsia="Times New Roman" w:hAnsi="Verdana" w:cs="Tahoma"/>
                  <w:sz w:val="20"/>
                  <w:szCs w:val="20"/>
                  <w:lang w:eastAsia="el-GR"/>
                </w:rPr>
                <w:t>(2014GR05M9OP001)</w:t>
              </w:r>
            </w:ins>
          </w:p>
        </w:tc>
        <w:tc>
          <w:tcPr>
            <w:tcW w:w="1843" w:type="dxa"/>
            <w:vMerge w:val="restart"/>
            <w:vAlign w:val="center"/>
          </w:tcPr>
          <w:p w14:paraId="43878273" w14:textId="77777777" w:rsidR="00B638CB" w:rsidRPr="004A79F0" w:rsidRDefault="00B638CB" w:rsidP="000D5513">
            <w:pPr>
              <w:spacing w:before="120" w:line="240" w:lineRule="auto"/>
              <w:rPr>
                <w:ins w:id="2970" w:author="ΕΥΘΥ" w:date="2018-12-10T15:33:00Z"/>
                <w:rFonts w:ascii="Verdana" w:eastAsia="Times New Roman" w:hAnsi="Verdana" w:cs="Tahoma"/>
                <w:sz w:val="20"/>
                <w:szCs w:val="20"/>
              </w:rPr>
            </w:pPr>
            <w:ins w:id="2971" w:author="ΕΥΘΥ" w:date="2018-12-10T15:33:00Z">
              <w:r>
                <w:rPr>
                  <w:rFonts w:ascii="Verdana" w:eastAsia="Times New Roman" w:hAnsi="Verdana" w:cs="Tahoma"/>
                  <w:sz w:val="20"/>
                  <w:szCs w:val="20"/>
                </w:rPr>
                <w:t>Π</w:t>
              </w:r>
              <w:r w:rsidRPr="004A79F0">
                <w:rPr>
                  <w:rFonts w:ascii="Verdana" w:eastAsia="Times New Roman" w:hAnsi="Verdana" w:cs="Tahoma"/>
                  <w:sz w:val="20"/>
                  <w:szCs w:val="20"/>
                </w:rPr>
                <w:t>ρωινή</w:t>
              </w:r>
              <w:r>
                <w:rPr>
                  <w:rFonts w:ascii="Verdana" w:eastAsia="Times New Roman" w:hAnsi="Verdana" w:cs="Tahoma"/>
                  <w:sz w:val="20"/>
                  <w:szCs w:val="20"/>
                </w:rPr>
                <w:t xml:space="preserve"> </w:t>
              </w:r>
              <w:r>
                <w:rPr>
                  <w:rFonts w:ascii="Verdana" w:eastAsia="Times New Roman" w:hAnsi="Verdana" w:cs="Tahoma"/>
                  <w:sz w:val="20"/>
                  <w:szCs w:val="20"/>
                </w:rPr>
                <w:br/>
                <w:t>εργασία</w:t>
              </w:r>
            </w:ins>
          </w:p>
        </w:tc>
        <w:tc>
          <w:tcPr>
            <w:tcW w:w="1842" w:type="dxa"/>
            <w:vMerge w:val="restart"/>
            <w:shd w:val="clear" w:color="auto" w:fill="auto"/>
            <w:vAlign w:val="center"/>
          </w:tcPr>
          <w:p w14:paraId="40A460ED" w14:textId="77777777" w:rsidR="00B638CB" w:rsidRPr="00387D5C" w:rsidRDefault="00B638CB" w:rsidP="000D5513">
            <w:pPr>
              <w:spacing w:before="120" w:line="240" w:lineRule="auto"/>
              <w:rPr>
                <w:ins w:id="2972" w:author="ΕΥΘΥ" w:date="2018-12-10T15:33:00Z"/>
                <w:rFonts w:ascii="Verdana" w:eastAsia="Times New Roman" w:hAnsi="Verdana" w:cs="Tahoma"/>
                <w:sz w:val="20"/>
                <w:szCs w:val="20"/>
                <w:highlight w:val="yellow"/>
              </w:rPr>
            </w:pPr>
            <w:ins w:id="2973" w:author="ΕΥΘΥ" w:date="2018-12-10T15:33:00Z">
              <w:r w:rsidRPr="004A79F0">
                <w:rPr>
                  <w:rFonts w:ascii="Verdana" w:eastAsia="Times New Roman" w:hAnsi="Verdana" w:cs="Tahoma"/>
                  <w:sz w:val="20"/>
                  <w:szCs w:val="20"/>
                </w:rPr>
                <w:t>Ανθρωπομήνας</w:t>
              </w:r>
              <w:r>
                <w:rPr>
                  <w:rFonts w:ascii="Verdana" w:eastAsia="Times New Roman" w:hAnsi="Verdana" w:cs="Tahoma"/>
                  <w:sz w:val="20"/>
                  <w:szCs w:val="20"/>
                </w:rPr>
                <w:t xml:space="preserve"> </w:t>
              </w:r>
              <w:r w:rsidRPr="004A79F0">
                <w:rPr>
                  <w:rFonts w:ascii="Verdana" w:eastAsia="Times New Roman" w:hAnsi="Verdana" w:cs="Tahoma"/>
                  <w:sz w:val="20"/>
                  <w:szCs w:val="20"/>
                </w:rPr>
                <w:t>απασχόλησης</w:t>
              </w:r>
              <w:r>
                <w:rPr>
                  <w:rFonts w:ascii="Verdana" w:eastAsia="Times New Roman" w:hAnsi="Verdana" w:cs="Tahoma"/>
                  <w:sz w:val="20"/>
                  <w:szCs w:val="20"/>
                </w:rPr>
                <w:t xml:space="preserve"> </w:t>
              </w:r>
              <w:r w:rsidRPr="004A79F0">
                <w:rPr>
                  <w:rFonts w:ascii="Verdana" w:eastAsia="Times New Roman" w:hAnsi="Verdana" w:cs="Tahoma"/>
                  <w:sz w:val="20"/>
                  <w:szCs w:val="20"/>
                </w:rPr>
                <w:t>πρωινής εργασίας</w:t>
              </w:r>
            </w:ins>
          </w:p>
        </w:tc>
        <w:tc>
          <w:tcPr>
            <w:tcW w:w="2693" w:type="dxa"/>
            <w:vMerge w:val="restart"/>
            <w:vAlign w:val="center"/>
          </w:tcPr>
          <w:p w14:paraId="7D273431" w14:textId="77777777" w:rsidR="00B638CB" w:rsidRPr="004A79F0" w:rsidRDefault="00B638CB" w:rsidP="000D5513">
            <w:pPr>
              <w:spacing w:before="120" w:line="240" w:lineRule="auto"/>
              <w:rPr>
                <w:ins w:id="2974" w:author="ΕΥΘΥ" w:date="2018-12-10T15:33:00Z"/>
                <w:rFonts w:ascii="Verdana" w:eastAsia="Times New Roman" w:hAnsi="Verdana" w:cs="Tahoma"/>
                <w:sz w:val="20"/>
                <w:szCs w:val="20"/>
              </w:rPr>
            </w:pPr>
            <w:proofErr w:type="spellStart"/>
            <w:ins w:id="2975" w:author="ΕΥΘΥ" w:date="2018-12-10T15:33:00Z">
              <w:r w:rsidRPr="004A79F0">
                <w:rPr>
                  <w:rFonts w:ascii="Verdana" w:eastAsia="Times New Roman" w:hAnsi="Verdana" w:cs="Tahoma"/>
                  <w:sz w:val="20"/>
                  <w:szCs w:val="20"/>
                </w:rPr>
                <w:t>Mισθολογικό</w:t>
              </w:r>
              <w:proofErr w:type="spellEnd"/>
              <w:r w:rsidRPr="004A79F0">
                <w:rPr>
                  <w:rFonts w:ascii="Verdana" w:eastAsia="Times New Roman" w:hAnsi="Verdana" w:cs="Tahoma"/>
                  <w:sz w:val="20"/>
                  <w:szCs w:val="20"/>
                </w:rPr>
                <w:t xml:space="preserve"> κόστος</w:t>
              </w:r>
              <w:r>
                <w:rPr>
                  <w:rFonts w:ascii="Verdana" w:eastAsia="Times New Roman" w:hAnsi="Verdana" w:cs="Tahoma"/>
                  <w:sz w:val="20"/>
                  <w:szCs w:val="20"/>
                </w:rPr>
                <w:t xml:space="preserve"> </w:t>
              </w:r>
              <w:r w:rsidRPr="004A79F0">
                <w:rPr>
                  <w:rFonts w:ascii="Verdana" w:eastAsia="Times New Roman" w:hAnsi="Verdana" w:cs="Tahoma"/>
                  <w:sz w:val="20"/>
                  <w:szCs w:val="20"/>
                </w:rPr>
                <w:t>μηνιαίας απασχόλησης</w:t>
              </w:r>
              <w:r>
                <w:rPr>
                  <w:rFonts w:ascii="Verdana" w:eastAsia="Times New Roman" w:hAnsi="Verdana" w:cs="Tahoma"/>
                  <w:sz w:val="20"/>
                  <w:szCs w:val="20"/>
                </w:rPr>
                <w:t xml:space="preserve"> </w:t>
              </w:r>
              <w:r w:rsidRPr="004A79F0">
                <w:rPr>
                  <w:rFonts w:ascii="Verdana" w:eastAsia="Times New Roman" w:hAnsi="Verdana" w:cs="Tahoma"/>
                  <w:sz w:val="20"/>
                  <w:szCs w:val="20"/>
                </w:rPr>
                <w:t>ωφελουμένου</w:t>
              </w:r>
            </w:ins>
          </w:p>
          <w:p w14:paraId="640A42AB" w14:textId="77777777" w:rsidR="00B638CB" w:rsidRPr="00140D42" w:rsidRDefault="00B638CB" w:rsidP="000D5513">
            <w:pPr>
              <w:spacing w:before="120" w:line="240" w:lineRule="auto"/>
              <w:ind w:left="34" w:hanging="34"/>
              <w:rPr>
                <w:ins w:id="2976" w:author="ΕΥΘΥ" w:date="2018-12-10T15:33:00Z"/>
                <w:rFonts w:ascii="Verdana" w:eastAsia="Times New Roman" w:hAnsi="Verdana" w:cs="Tahoma"/>
                <w:sz w:val="20"/>
                <w:szCs w:val="20"/>
              </w:rPr>
            </w:pPr>
            <w:ins w:id="2977" w:author="ΕΥΘΥ" w:date="2018-12-10T15:33:00Z">
              <w:r w:rsidRPr="004A79F0">
                <w:rPr>
                  <w:rFonts w:ascii="Verdana" w:eastAsia="Times New Roman" w:hAnsi="Verdana" w:cs="Tahoma"/>
                  <w:sz w:val="20"/>
                  <w:szCs w:val="20"/>
                </w:rPr>
                <w:t>(συμπεριλαμβανομένων</w:t>
              </w:r>
              <w:r>
                <w:rPr>
                  <w:rFonts w:ascii="Verdana" w:eastAsia="Times New Roman" w:hAnsi="Verdana" w:cs="Tahoma"/>
                  <w:sz w:val="20"/>
                  <w:szCs w:val="20"/>
                </w:rPr>
                <w:t xml:space="preserve"> </w:t>
              </w:r>
              <w:r w:rsidRPr="004A79F0">
                <w:rPr>
                  <w:rFonts w:ascii="Verdana" w:eastAsia="Times New Roman" w:hAnsi="Verdana" w:cs="Tahoma"/>
                  <w:sz w:val="20"/>
                  <w:szCs w:val="20"/>
                </w:rPr>
                <w:t>ασφαλιστικών</w:t>
              </w:r>
              <w:r>
                <w:rPr>
                  <w:rFonts w:ascii="Verdana" w:eastAsia="Times New Roman" w:hAnsi="Verdana" w:cs="Tahoma"/>
                  <w:sz w:val="20"/>
                  <w:szCs w:val="20"/>
                </w:rPr>
                <w:t xml:space="preserve"> </w:t>
              </w:r>
              <w:r w:rsidRPr="004A79F0">
                <w:rPr>
                  <w:rFonts w:ascii="Verdana" w:eastAsia="Times New Roman" w:hAnsi="Verdana" w:cs="Tahoma"/>
                  <w:sz w:val="20"/>
                  <w:szCs w:val="20"/>
                </w:rPr>
                <w:t>κρατήσεων και</w:t>
              </w:r>
              <w:r>
                <w:rPr>
                  <w:rFonts w:ascii="Verdana" w:eastAsia="Times New Roman" w:hAnsi="Verdana" w:cs="Tahoma"/>
                  <w:sz w:val="20"/>
                  <w:szCs w:val="20"/>
                </w:rPr>
                <w:t xml:space="preserve"> </w:t>
              </w:r>
              <w:r w:rsidRPr="004A79F0">
                <w:rPr>
                  <w:rFonts w:ascii="Verdana" w:eastAsia="Times New Roman" w:hAnsi="Verdana" w:cs="Tahoma"/>
                  <w:sz w:val="20"/>
                  <w:szCs w:val="20"/>
                </w:rPr>
                <w:t>εργοδοτικών</w:t>
              </w:r>
              <w:r>
                <w:rPr>
                  <w:rFonts w:ascii="Verdana" w:eastAsia="Times New Roman" w:hAnsi="Verdana" w:cs="Tahoma"/>
                  <w:sz w:val="20"/>
                  <w:szCs w:val="20"/>
                </w:rPr>
                <w:t xml:space="preserve"> </w:t>
              </w:r>
              <w:r w:rsidRPr="004A79F0">
                <w:rPr>
                  <w:rFonts w:ascii="Verdana" w:eastAsia="Times New Roman" w:hAnsi="Verdana" w:cs="Tahoma"/>
                  <w:sz w:val="20"/>
                  <w:szCs w:val="20"/>
                </w:rPr>
                <w:t>εισφορών)</w:t>
              </w:r>
            </w:ins>
          </w:p>
        </w:tc>
        <w:tc>
          <w:tcPr>
            <w:tcW w:w="2126" w:type="dxa"/>
            <w:vAlign w:val="center"/>
          </w:tcPr>
          <w:p w14:paraId="78AC9886" w14:textId="77777777" w:rsidR="00B638CB" w:rsidRPr="00387D5C" w:rsidRDefault="00B638CB" w:rsidP="000D5513">
            <w:pPr>
              <w:spacing w:before="120" w:line="240" w:lineRule="auto"/>
              <w:ind w:left="318" w:hanging="318"/>
              <w:rPr>
                <w:ins w:id="2978" w:author="ΕΥΘΥ" w:date="2018-12-10T15:33:00Z"/>
                <w:rFonts w:ascii="Verdana" w:eastAsia="Times New Roman" w:hAnsi="Verdana" w:cs="Tahoma"/>
                <w:sz w:val="20"/>
                <w:szCs w:val="20"/>
                <w:highlight w:val="yellow"/>
              </w:rPr>
            </w:pPr>
            <w:ins w:id="2979" w:author="ΕΥΘΥ" w:date="2018-12-10T15:33:00Z">
              <w:r w:rsidRPr="00140D42">
                <w:rPr>
                  <w:rFonts w:ascii="Verdana" w:eastAsia="Times New Roman" w:hAnsi="Verdana" w:cs="Tahoma"/>
                  <w:sz w:val="20"/>
                  <w:szCs w:val="20"/>
                </w:rPr>
                <w:t>κάτω των 25 ετών</w:t>
              </w:r>
            </w:ins>
          </w:p>
        </w:tc>
        <w:tc>
          <w:tcPr>
            <w:tcW w:w="707" w:type="dxa"/>
            <w:vAlign w:val="center"/>
          </w:tcPr>
          <w:p w14:paraId="106436EE" w14:textId="77777777" w:rsidR="00B638CB" w:rsidRPr="00140D42" w:rsidRDefault="00B638CB" w:rsidP="000D5513">
            <w:pPr>
              <w:spacing w:before="120" w:line="240" w:lineRule="auto"/>
              <w:jc w:val="center"/>
              <w:rPr>
                <w:ins w:id="2980" w:author="ΕΥΘΥ" w:date="2018-12-10T15:33:00Z"/>
                <w:rFonts w:ascii="Verdana" w:eastAsia="Times New Roman" w:hAnsi="Verdana" w:cs="Tahoma"/>
                <w:b/>
                <w:sz w:val="20"/>
                <w:szCs w:val="20"/>
              </w:rPr>
            </w:pPr>
            <w:ins w:id="2981" w:author="ΕΥΘΥ" w:date="2018-12-10T15:33:00Z">
              <w:r w:rsidRPr="00140D42">
                <w:rPr>
                  <w:rFonts w:ascii="Verdana" w:eastAsia="Times New Roman" w:hAnsi="Verdana" w:cs="Tahoma"/>
                  <w:b/>
                  <w:sz w:val="20"/>
                  <w:szCs w:val="20"/>
                </w:rPr>
                <w:t>1</w:t>
              </w:r>
            </w:ins>
          </w:p>
        </w:tc>
        <w:tc>
          <w:tcPr>
            <w:tcW w:w="1703" w:type="dxa"/>
            <w:shd w:val="clear" w:color="auto" w:fill="auto"/>
            <w:vAlign w:val="center"/>
          </w:tcPr>
          <w:p w14:paraId="6F9C11AA" w14:textId="77777777" w:rsidR="00B638CB" w:rsidRPr="00140D42" w:rsidRDefault="00B638CB" w:rsidP="0081653B">
            <w:pPr>
              <w:spacing w:before="120" w:line="240" w:lineRule="auto"/>
              <w:jc w:val="right"/>
              <w:rPr>
                <w:ins w:id="2982" w:author="ΕΥΘΥ" w:date="2018-12-10T15:33:00Z"/>
                <w:rFonts w:ascii="Verdana" w:eastAsia="Times New Roman" w:hAnsi="Verdana" w:cs="Tahoma"/>
                <w:b/>
                <w:sz w:val="20"/>
                <w:szCs w:val="20"/>
              </w:rPr>
            </w:pPr>
            <w:ins w:id="2983" w:author="ΕΥΘΥ" w:date="2018-12-10T15:33:00Z">
              <w:r w:rsidRPr="00140D42">
                <w:rPr>
                  <w:rFonts w:ascii="Verdana" w:eastAsia="Times New Roman" w:hAnsi="Verdana" w:cs="Tahoma"/>
                  <w:b/>
                  <w:sz w:val="20"/>
                  <w:szCs w:val="20"/>
                </w:rPr>
                <w:t>660,50 €</w:t>
              </w:r>
            </w:ins>
          </w:p>
        </w:tc>
      </w:tr>
      <w:tr w:rsidR="00B638CB" w:rsidRPr="00387D5C" w14:paraId="0F72E4A0" w14:textId="77777777" w:rsidTr="000D5513">
        <w:trPr>
          <w:trHeight w:val="680"/>
          <w:ins w:id="2984" w:author="ΕΥΘΥ" w:date="2018-12-10T15:33:00Z"/>
        </w:trPr>
        <w:tc>
          <w:tcPr>
            <w:tcW w:w="3119" w:type="dxa"/>
            <w:vMerge/>
          </w:tcPr>
          <w:p w14:paraId="3421809B" w14:textId="77777777" w:rsidR="00B638CB" w:rsidRPr="0069252F" w:rsidRDefault="00B638CB" w:rsidP="000D5513">
            <w:pPr>
              <w:widowControl w:val="0"/>
              <w:autoSpaceDE w:val="0"/>
              <w:autoSpaceDN w:val="0"/>
              <w:adjustRightInd w:val="0"/>
              <w:spacing w:before="120" w:after="0" w:line="240" w:lineRule="auto"/>
              <w:rPr>
                <w:ins w:id="2985" w:author="ΕΥΘΥ" w:date="2018-12-10T15:33:00Z"/>
                <w:rFonts w:ascii="Verdana" w:eastAsia="Times New Roman" w:hAnsi="Verdana" w:cs="Tahoma"/>
                <w:sz w:val="20"/>
                <w:szCs w:val="20"/>
                <w:lang w:eastAsia="el-GR"/>
              </w:rPr>
            </w:pPr>
          </w:p>
        </w:tc>
        <w:tc>
          <w:tcPr>
            <w:tcW w:w="1843" w:type="dxa"/>
            <w:vMerge/>
          </w:tcPr>
          <w:p w14:paraId="044F8218" w14:textId="77777777" w:rsidR="00B638CB" w:rsidRPr="004A79F0" w:rsidRDefault="00B638CB" w:rsidP="000D5513">
            <w:pPr>
              <w:spacing w:before="120" w:line="240" w:lineRule="auto"/>
              <w:rPr>
                <w:ins w:id="2986" w:author="ΕΥΘΥ" w:date="2018-12-10T15:33:00Z"/>
                <w:rFonts w:ascii="Verdana" w:eastAsia="Times New Roman" w:hAnsi="Verdana" w:cs="Tahoma"/>
                <w:sz w:val="20"/>
                <w:szCs w:val="20"/>
              </w:rPr>
            </w:pPr>
          </w:p>
        </w:tc>
        <w:tc>
          <w:tcPr>
            <w:tcW w:w="1842" w:type="dxa"/>
            <w:vMerge/>
            <w:shd w:val="clear" w:color="auto" w:fill="auto"/>
            <w:vAlign w:val="center"/>
          </w:tcPr>
          <w:p w14:paraId="793E86A4" w14:textId="77777777" w:rsidR="00B638CB" w:rsidRPr="004A79F0" w:rsidRDefault="00B638CB" w:rsidP="000D5513">
            <w:pPr>
              <w:spacing w:before="120" w:line="240" w:lineRule="auto"/>
              <w:rPr>
                <w:ins w:id="2987" w:author="ΕΥΘΥ" w:date="2018-12-10T15:33:00Z"/>
                <w:rFonts w:ascii="Verdana" w:eastAsia="Times New Roman" w:hAnsi="Verdana" w:cs="Tahoma"/>
                <w:sz w:val="20"/>
                <w:szCs w:val="20"/>
              </w:rPr>
            </w:pPr>
          </w:p>
        </w:tc>
        <w:tc>
          <w:tcPr>
            <w:tcW w:w="2693" w:type="dxa"/>
            <w:vMerge/>
          </w:tcPr>
          <w:p w14:paraId="6EC03D0F" w14:textId="77777777" w:rsidR="00B638CB" w:rsidRPr="00140D42" w:rsidRDefault="00B638CB" w:rsidP="000D5513">
            <w:pPr>
              <w:spacing w:before="120" w:line="240" w:lineRule="auto"/>
              <w:ind w:left="318" w:hanging="318"/>
              <w:rPr>
                <w:ins w:id="2988" w:author="ΕΥΘΥ" w:date="2018-12-10T15:33:00Z"/>
                <w:rFonts w:ascii="Verdana" w:eastAsia="Times New Roman" w:hAnsi="Verdana" w:cs="Tahoma"/>
                <w:sz w:val="20"/>
                <w:szCs w:val="20"/>
              </w:rPr>
            </w:pPr>
          </w:p>
        </w:tc>
        <w:tc>
          <w:tcPr>
            <w:tcW w:w="2126" w:type="dxa"/>
            <w:vAlign w:val="center"/>
          </w:tcPr>
          <w:p w14:paraId="5FF34F79" w14:textId="77777777" w:rsidR="00B638CB" w:rsidRPr="00387D5C" w:rsidRDefault="00B638CB" w:rsidP="000D5513">
            <w:pPr>
              <w:spacing w:before="120" w:line="240" w:lineRule="auto"/>
              <w:ind w:left="318" w:hanging="318"/>
              <w:rPr>
                <w:ins w:id="2989" w:author="ΕΥΘΥ" w:date="2018-12-10T15:33:00Z"/>
                <w:rFonts w:ascii="Verdana" w:eastAsia="Times New Roman" w:hAnsi="Verdana" w:cs="Tahoma"/>
                <w:sz w:val="20"/>
                <w:szCs w:val="20"/>
                <w:highlight w:val="yellow"/>
              </w:rPr>
            </w:pPr>
            <w:ins w:id="2990" w:author="ΕΥΘΥ" w:date="2018-12-10T15:33:00Z">
              <w:r w:rsidRPr="00140D42">
                <w:rPr>
                  <w:rFonts w:ascii="Verdana" w:eastAsia="Times New Roman" w:hAnsi="Verdana" w:cs="Tahoma"/>
                  <w:sz w:val="20"/>
                  <w:szCs w:val="20"/>
                </w:rPr>
                <w:t>άνω των 25 ετών</w:t>
              </w:r>
            </w:ins>
          </w:p>
        </w:tc>
        <w:tc>
          <w:tcPr>
            <w:tcW w:w="707" w:type="dxa"/>
            <w:vAlign w:val="center"/>
          </w:tcPr>
          <w:p w14:paraId="143CCBDF" w14:textId="77777777" w:rsidR="00B638CB" w:rsidRPr="00140D42" w:rsidRDefault="00B638CB" w:rsidP="000D5513">
            <w:pPr>
              <w:spacing w:before="120" w:line="240" w:lineRule="auto"/>
              <w:jc w:val="center"/>
              <w:rPr>
                <w:ins w:id="2991" w:author="ΕΥΘΥ" w:date="2018-12-10T15:33:00Z"/>
                <w:rFonts w:ascii="Verdana" w:eastAsia="Times New Roman" w:hAnsi="Verdana" w:cs="Tahoma"/>
                <w:b/>
                <w:sz w:val="20"/>
                <w:szCs w:val="20"/>
              </w:rPr>
            </w:pPr>
            <w:ins w:id="2992" w:author="ΕΥΘΥ" w:date="2018-12-10T15:33:00Z">
              <w:r w:rsidRPr="00140D42">
                <w:rPr>
                  <w:rFonts w:ascii="Verdana" w:eastAsia="Times New Roman" w:hAnsi="Verdana" w:cs="Tahoma"/>
                  <w:b/>
                  <w:sz w:val="20"/>
                  <w:szCs w:val="20"/>
                </w:rPr>
                <w:t>2</w:t>
              </w:r>
            </w:ins>
          </w:p>
        </w:tc>
        <w:tc>
          <w:tcPr>
            <w:tcW w:w="1703" w:type="dxa"/>
            <w:shd w:val="clear" w:color="auto" w:fill="auto"/>
            <w:vAlign w:val="center"/>
          </w:tcPr>
          <w:p w14:paraId="7B65E799" w14:textId="77777777" w:rsidR="00B638CB" w:rsidRPr="00140D42" w:rsidRDefault="00B638CB" w:rsidP="0081653B">
            <w:pPr>
              <w:spacing w:before="120" w:line="240" w:lineRule="auto"/>
              <w:jc w:val="right"/>
              <w:rPr>
                <w:ins w:id="2993" w:author="ΕΥΘΥ" w:date="2018-12-10T15:33:00Z"/>
                <w:rFonts w:ascii="Verdana" w:eastAsia="Times New Roman" w:hAnsi="Verdana" w:cs="Tahoma"/>
                <w:b/>
                <w:sz w:val="20"/>
                <w:szCs w:val="20"/>
              </w:rPr>
            </w:pPr>
            <w:ins w:id="2994" w:author="ΕΥΘΥ" w:date="2018-12-10T15:33:00Z">
              <w:r w:rsidRPr="00140D42">
                <w:rPr>
                  <w:rFonts w:ascii="Verdana" w:eastAsia="Times New Roman" w:hAnsi="Verdana" w:cs="Tahoma"/>
                  <w:b/>
                  <w:sz w:val="20"/>
                  <w:szCs w:val="20"/>
                </w:rPr>
                <w:t>757,80 €</w:t>
              </w:r>
            </w:ins>
          </w:p>
        </w:tc>
      </w:tr>
      <w:tr w:rsidR="00B638CB" w:rsidRPr="00387D5C" w14:paraId="1F625B77" w14:textId="77777777" w:rsidTr="000D5513">
        <w:trPr>
          <w:trHeight w:val="680"/>
          <w:ins w:id="2995" w:author="ΕΥΘΥ" w:date="2018-12-10T15:33:00Z"/>
        </w:trPr>
        <w:tc>
          <w:tcPr>
            <w:tcW w:w="3119" w:type="dxa"/>
            <w:vMerge/>
          </w:tcPr>
          <w:p w14:paraId="45B99455" w14:textId="77777777" w:rsidR="00B638CB" w:rsidRPr="0069252F" w:rsidRDefault="00B638CB" w:rsidP="000D5513">
            <w:pPr>
              <w:widowControl w:val="0"/>
              <w:autoSpaceDE w:val="0"/>
              <w:autoSpaceDN w:val="0"/>
              <w:adjustRightInd w:val="0"/>
              <w:spacing w:before="120" w:after="0" w:line="240" w:lineRule="auto"/>
              <w:rPr>
                <w:ins w:id="2996" w:author="ΕΥΘΥ" w:date="2018-12-10T15:33:00Z"/>
                <w:rFonts w:ascii="Verdana" w:eastAsia="Times New Roman" w:hAnsi="Verdana" w:cs="Tahoma"/>
                <w:sz w:val="20"/>
                <w:szCs w:val="20"/>
                <w:lang w:eastAsia="el-GR"/>
              </w:rPr>
            </w:pPr>
          </w:p>
        </w:tc>
        <w:tc>
          <w:tcPr>
            <w:tcW w:w="1843" w:type="dxa"/>
            <w:vMerge w:val="restart"/>
            <w:vAlign w:val="center"/>
          </w:tcPr>
          <w:p w14:paraId="7B7C6248" w14:textId="77777777" w:rsidR="00B638CB" w:rsidRPr="004A79F0" w:rsidRDefault="00B638CB" w:rsidP="000D5513">
            <w:pPr>
              <w:spacing w:before="120" w:line="240" w:lineRule="auto"/>
              <w:rPr>
                <w:ins w:id="2997" w:author="ΕΥΘΥ" w:date="2018-12-10T15:33:00Z"/>
                <w:rFonts w:ascii="Verdana" w:eastAsia="Times New Roman" w:hAnsi="Verdana" w:cs="Tahoma"/>
                <w:sz w:val="20"/>
                <w:szCs w:val="20"/>
              </w:rPr>
            </w:pPr>
            <w:ins w:id="2998" w:author="ΕΥΘΥ" w:date="2018-12-10T15:33:00Z">
              <w:r>
                <w:rPr>
                  <w:rFonts w:ascii="Verdana" w:eastAsia="Times New Roman" w:hAnsi="Verdana" w:cs="Tahoma"/>
                  <w:sz w:val="20"/>
                  <w:szCs w:val="20"/>
                </w:rPr>
                <w:t>Βραδινή εργασία</w:t>
              </w:r>
            </w:ins>
          </w:p>
        </w:tc>
        <w:tc>
          <w:tcPr>
            <w:tcW w:w="1842" w:type="dxa"/>
            <w:vMerge w:val="restart"/>
            <w:shd w:val="clear" w:color="auto" w:fill="auto"/>
            <w:vAlign w:val="center"/>
          </w:tcPr>
          <w:p w14:paraId="6DD36974" w14:textId="77777777" w:rsidR="00B638CB" w:rsidRPr="004A79F0" w:rsidRDefault="00B638CB" w:rsidP="000D5513">
            <w:pPr>
              <w:spacing w:before="120" w:line="240" w:lineRule="auto"/>
              <w:rPr>
                <w:ins w:id="2999" w:author="ΕΥΘΥ" w:date="2018-12-10T15:33:00Z"/>
                <w:rFonts w:ascii="Verdana" w:eastAsia="Times New Roman" w:hAnsi="Verdana" w:cs="Tahoma"/>
                <w:sz w:val="20"/>
                <w:szCs w:val="20"/>
              </w:rPr>
            </w:pPr>
            <w:ins w:id="3000" w:author="ΕΥΘΥ" w:date="2018-12-10T15:33:00Z">
              <w:r w:rsidRPr="004A79F0">
                <w:rPr>
                  <w:rFonts w:ascii="Verdana" w:eastAsia="Times New Roman" w:hAnsi="Verdana" w:cs="Tahoma"/>
                  <w:sz w:val="20"/>
                  <w:szCs w:val="20"/>
                </w:rPr>
                <w:t>Ανθρωπομήνας</w:t>
              </w:r>
              <w:r>
                <w:rPr>
                  <w:rFonts w:ascii="Verdana" w:eastAsia="Times New Roman" w:hAnsi="Verdana" w:cs="Tahoma"/>
                  <w:sz w:val="20"/>
                  <w:szCs w:val="20"/>
                </w:rPr>
                <w:t xml:space="preserve"> </w:t>
              </w:r>
              <w:r w:rsidRPr="004A79F0">
                <w:rPr>
                  <w:rFonts w:ascii="Verdana" w:eastAsia="Times New Roman" w:hAnsi="Verdana" w:cs="Tahoma"/>
                  <w:sz w:val="20"/>
                  <w:szCs w:val="20"/>
                </w:rPr>
                <w:t>απασχόλησης</w:t>
              </w:r>
              <w:r>
                <w:rPr>
                  <w:rFonts w:ascii="Verdana" w:eastAsia="Times New Roman" w:hAnsi="Verdana" w:cs="Tahoma"/>
                  <w:sz w:val="20"/>
                  <w:szCs w:val="20"/>
                </w:rPr>
                <w:t xml:space="preserve"> </w:t>
              </w:r>
              <w:r w:rsidRPr="004A79F0">
                <w:rPr>
                  <w:rFonts w:ascii="Verdana" w:eastAsia="Times New Roman" w:hAnsi="Verdana" w:cs="Tahoma"/>
                  <w:sz w:val="20"/>
                  <w:szCs w:val="20"/>
                </w:rPr>
                <w:t>βραδινής εργασίας</w:t>
              </w:r>
            </w:ins>
          </w:p>
        </w:tc>
        <w:tc>
          <w:tcPr>
            <w:tcW w:w="2693" w:type="dxa"/>
            <w:vMerge/>
          </w:tcPr>
          <w:p w14:paraId="6281665F" w14:textId="77777777" w:rsidR="00B638CB" w:rsidRPr="00140D42" w:rsidRDefault="00B638CB" w:rsidP="000D5513">
            <w:pPr>
              <w:spacing w:before="120" w:line="240" w:lineRule="auto"/>
              <w:ind w:left="318" w:hanging="318"/>
              <w:rPr>
                <w:ins w:id="3001" w:author="ΕΥΘΥ" w:date="2018-12-10T15:33:00Z"/>
                <w:rFonts w:ascii="Verdana" w:eastAsia="Times New Roman" w:hAnsi="Verdana" w:cs="Tahoma"/>
                <w:sz w:val="20"/>
                <w:szCs w:val="20"/>
              </w:rPr>
            </w:pPr>
          </w:p>
        </w:tc>
        <w:tc>
          <w:tcPr>
            <w:tcW w:w="2126" w:type="dxa"/>
            <w:vAlign w:val="center"/>
          </w:tcPr>
          <w:p w14:paraId="1941459F" w14:textId="77777777" w:rsidR="00B638CB" w:rsidRPr="00387D5C" w:rsidRDefault="00B638CB" w:rsidP="000D5513">
            <w:pPr>
              <w:spacing w:before="120" w:line="240" w:lineRule="auto"/>
              <w:ind w:left="318" w:hanging="318"/>
              <w:rPr>
                <w:ins w:id="3002" w:author="ΕΥΘΥ" w:date="2018-12-10T15:33:00Z"/>
                <w:rFonts w:ascii="Verdana" w:eastAsia="Times New Roman" w:hAnsi="Verdana" w:cs="Tahoma"/>
                <w:sz w:val="20"/>
                <w:szCs w:val="20"/>
                <w:highlight w:val="yellow"/>
              </w:rPr>
            </w:pPr>
            <w:ins w:id="3003" w:author="ΕΥΘΥ" w:date="2018-12-10T15:33:00Z">
              <w:r w:rsidRPr="00140D42">
                <w:rPr>
                  <w:rFonts w:ascii="Verdana" w:eastAsia="Times New Roman" w:hAnsi="Verdana" w:cs="Tahoma"/>
                  <w:sz w:val="20"/>
                  <w:szCs w:val="20"/>
                </w:rPr>
                <w:t>κάτω των 25 ετών</w:t>
              </w:r>
            </w:ins>
          </w:p>
        </w:tc>
        <w:tc>
          <w:tcPr>
            <w:tcW w:w="707" w:type="dxa"/>
            <w:vAlign w:val="center"/>
          </w:tcPr>
          <w:p w14:paraId="7818A8F2" w14:textId="77777777" w:rsidR="00B638CB" w:rsidRPr="00140D42" w:rsidRDefault="00B638CB" w:rsidP="000D5513">
            <w:pPr>
              <w:spacing w:before="120" w:line="240" w:lineRule="auto"/>
              <w:jc w:val="center"/>
              <w:rPr>
                <w:ins w:id="3004" w:author="ΕΥΘΥ" w:date="2018-12-10T15:33:00Z"/>
                <w:rFonts w:ascii="Verdana" w:eastAsia="Times New Roman" w:hAnsi="Verdana" w:cs="Tahoma"/>
                <w:b/>
                <w:sz w:val="20"/>
                <w:szCs w:val="20"/>
              </w:rPr>
            </w:pPr>
            <w:ins w:id="3005" w:author="ΕΥΘΥ" w:date="2018-12-10T15:33:00Z">
              <w:r w:rsidRPr="00140D42">
                <w:rPr>
                  <w:rFonts w:ascii="Verdana" w:eastAsia="Times New Roman" w:hAnsi="Verdana" w:cs="Tahoma"/>
                  <w:b/>
                  <w:sz w:val="20"/>
                  <w:szCs w:val="20"/>
                </w:rPr>
                <w:t>3</w:t>
              </w:r>
            </w:ins>
          </w:p>
        </w:tc>
        <w:tc>
          <w:tcPr>
            <w:tcW w:w="1703" w:type="dxa"/>
            <w:shd w:val="clear" w:color="auto" w:fill="auto"/>
            <w:vAlign w:val="center"/>
          </w:tcPr>
          <w:p w14:paraId="651630FE" w14:textId="77777777" w:rsidR="00B638CB" w:rsidRPr="00140D42" w:rsidRDefault="00B638CB" w:rsidP="0081653B">
            <w:pPr>
              <w:spacing w:before="120" w:line="240" w:lineRule="auto"/>
              <w:jc w:val="right"/>
              <w:rPr>
                <w:ins w:id="3006" w:author="ΕΥΘΥ" w:date="2018-12-10T15:33:00Z"/>
                <w:rFonts w:ascii="Verdana" w:eastAsia="Times New Roman" w:hAnsi="Verdana" w:cs="Tahoma"/>
                <w:b/>
                <w:sz w:val="20"/>
                <w:szCs w:val="20"/>
              </w:rPr>
            </w:pPr>
            <w:ins w:id="3007" w:author="ΕΥΘΥ" w:date="2018-12-10T15:33:00Z">
              <w:r w:rsidRPr="00140D42">
                <w:rPr>
                  <w:rFonts w:ascii="Verdana" w:eastAsia="Times New Roman" w:hAnsi="Verdana" w:cs="Tahoma"/>
                  <w:b/>
                  <w:sz w:val="20"/>
                  <w:szCs w:val="20"/>
                </w:rPr>
                <w:t>825,70 €</w:t>
              </w:r>
            </w:ins>
          </w:p>
        </w:tc>
      </w:tr>
      <w:tr w:rsidR="00B638CB" w:rsidRPr="00387D5C" w14:paraId="348B1106" w14:textId="77777777" w:rsidTr="000D5513">
        <w:trPr>
          <w:trHeight w:val="680"/>
          <w:ins w:id="3008" w:author="ΕΥΘΥ" w:date="2018-12-10T15:33:00Z"/>
        </w:trPr>
        <w:tc>
          <w:tcPr>
            <w:tcW w:w="3119" w:type="dxa"/>
            <w:vMerge/>
          </w:tcPr>
          <w:p w14:paraId="1B5B99E2" w14:textId="77777777" w:rsidR="00B638CB" w:rsidRPr="00387D5C" w:rsidRDefault="00B638CB" w:rsidP="000D5513">
            <w:pPr>
              <w:widowControl w:val="0"/>
              <w:autoSpaceDE w:val="0"/>
              <w:autoSpaceDN w:val="0"/>
              <w:adjustRightInd w:val="0"/>
              <w:spacing w:before="120" w:line="240" w:lineRule="auto"/>
              <w:rPr>
                <w:ins w:id="3009" w:author="ΕΥΘΥ" w:date="2018-12-10T15:33:00Z"/>
                <w:rFonts w:ascii="Verdana" w:eastAsia="Times New Roman" w:hAnsi="Verdana" w:cs="Tahoma"/>
                <w:sz w:val="20"/>
                <w:szCs w:val="20"/>
                <w:highlight w:val="yellow"/>
                <w:lang w:eastAsia="el-GR"/>
              </w:rPr>
            </w:pPr>
          </w:p>
        </w:tc>
        <w:tc>
          <w:tcPr>
            <w:tcW w:w="1843" w:type="dxa"/>
            <w:vMerge/>
          </w:tcPr>
          <w:p w14:paraId="242B28AD" w14:textId="77777777" w:rsidR="00B638CB" w:rsidRPr="00387D5C" w:rsidRDefault="00B638CB" w:rsidP="000D5513">
            <w:pPr>
              <w:spacing w:before="120" w:line="240" w:lineRule="auto"/>
              <w:jc w:val="center"/>
              <w:rPr>
                <w:ins w:id="3010" w:author="ΕΥΘΥ" w:date="2018-12-10T15:33:00Z"/>
                <w:rFonts w:ascii="Verdana" w:eastAsia="Times New Roman" w:hAnsi="Verdana" w:cs="Tahoma"/>
                <w:sz w:val="20"/>
                <w:szCs w:val="20"/>
                <w:highlight w:val="yellow"/>
              </w:rPr>
            </w:pPr>
          </w:p>
        </w:tc>
        <w:tc>
          <w:tcPr>
            <w:tcW w:w="1842" w:type="dxa"/>
            <w:vMerge/>
            <w:shd w:val="clear" w:color="auto" w:fill="auto"/>
            <w:vAlign w:val="center"/>
          </w:tcPr>
          <w:p w14:paraId="26C449D1" w14:textId="77777777" w:rsidR="00B638CB" w:rsidRPr="00387D5C" w:rsidRDefault="00B638CB" w:rsidP="000D5513">
            <w:pPr>
              <w:spacing w:before="120" w:line="240" w:lineRule="auto"/>
              <w:jc w:val="center"/>
              <w:rPr>
                <w:ins w:id="3011" w:author="ΕΥΘΥ" w:date="2018-12-10T15:33:00Z"/>
                <w:rFonts w:ascii="Verdana" w:eastAsia="Times New Roman" w:hAnsi="Verdana" w:cs="Tahoma"/>
                <w:sz w:val="20"/>
                <w:szCs w:val="20"/>
                <w:highlight w:val="yellow"/>
              </w:rPr>
            </w:pPr>
          </w:p>
        </w:tc>
        <w:tc>
          <w:tcPr>
            <w:tcW w:w="2693" w:type="dxa"/>
            <w:vMerge/>
          </w:tcPr>
          <w:p w14:paraId="5350B004" w14:textId="77777777" w:rsidR="00B638CB" w:rsidRPr="00140D42" w:rsidRDefault="00B638CB" w:rsidP="000D5513">
            <w:pPr>
              <w:spacing w:before="120" w:line="240" w:lineRule="auto"/>
              <w:ind w:left="318" w:hanging="318"/>
              <w:rPr>
                <w:ins w:id="3012" w:author="ΕΥΘΥ" w:date="2018-12-10T15:33:00Z"/>
                <w:rFonts w:ascii="Verdana" w:eastAsia="Times New Roman" w:hAnsi="Verdana" w:cs="Tahoma"/>
                <w:sz w:val="20"/>
                <w:szCs w:val="20"/>
              </w:rPr>
            </w:pPr>
          </w:p>
        </w:tc>
        <w:tc>
          <w:tcPr>
            <w:tcW w:w="2126" w:type="dxa"/>
            <w:vAlign w:val="center"/>
          </w:tcPr>
          <w:p w14:paraId="597D622B" w14:textId="77777777" w:rsidR="00B638CB" w:rsidRPr="00387D5C" w:rsidRDefault="00B638CB" w:rsidP="000D5513">
            <w:pPr>
              <w:spacing w:before="120" w:line="240" w:lineRule="auto"/>
              <w:ind w:left="318" w:hanging="318"/>
              <w:rPr>
                <w:ins w:id="3013" w:author="ΕΥΘΥ" w:date="2018-12-10T15:33:00Z"/>
                <w:rFonts w:ascii="Verdana" w:eastAsia="Times New Roman" w:hAnsi="Verdana" w:cs="Tahoma"/>
                <w:sz w:val="20"/>
                <w:szCs w:val="20"/>
                <w:highlight w:val="yellow"/>
              </w:rPr>
            </w:pPr>
            <w:ins w:id="3014" w:author="ΕΥΘΥ" w:date="2018-12-10T15:33:00Z">
              <w:r w:rsidRPr="00140D42">
                <w:rPr>
                  <w:rFonts w:ascii="Verdana" w:eastAsia="Times New Roman" w:hAnsi="Verdana" w:cs="Tahoma"/>
                  <w:sz w:val="20"/>
                  <w:szCs w:val="20"/>
                </w:rPr>
                <w:t>άνω των 25 ετών</w:t>
              </w:r>
            </w:ins>
          </w:p>
        </w:tc>
        <w:tc>
          <w:tcPr>
            <w:tcW w:w="707" w:type="dxa"/>
            <w:vAlign w:val="center"/>
          </w:tcPr>
          <w:p w14:paraId="3A2BE7DC" w14:textId="77777777" w:rsidR="00B638CB" w:rsidRPr="00140D42" w:rsidRDefault="00B638CB" w:rsidP="000D5513">
            <w:pPr>
              <w:spacing w:before="120" w:line="240" w:lineRule="auto"/>
              <w:jc w:val="center"/>
              <w:rPr>
                <w:ins w:id="3015" w:author="ΕΥΘΥ" w:date="2018-12-10T15:33:00Z"/>
                <w:rFonts w:ascii="Verdana" w:eastAsia="Times New Roman" w:hAnsi="Verdana" w:cs="Tahoma"/>
                <w:b/>
                <w:sz w:val="20"/>
                <w:szCs w:val="20"/>
              </w:rPr>
            </w:pPr>
            <w:ins w:id="3016" w:author="ΕΥΘΥ" w:date="2018-12-10T15:33:00Z">
              <w:r w:rsidRPr="00140D42">
                <w:rPr>
                  <w:rFonts w:ascii="Verdana" w:eastAsia="Times New Roman" w:hAnsi="Verdana" w:cs="Tahoma"/>
                  <w:b/>
                  <w:sz w:val="20"/>
                  <w:szCs w:val="20"/>
                </w:rPr>
                <w:t>4</w:t>
              </w:r>
            </w:ins>
          </w:p>
        </w:tc>
        <w:tc>
          <w:tcPr>
            <w:tcW w:w="1703" w:type="dxa"/>
            <w:shd w:val="clear" w:color="auto" w:fill="auto"/>
            <w:vAlign w:val="center"/>
          </w:tcPr>
          <w:p w14:paraId="416AAD67" w14:textId="77777777" w:rsidR="00B638CB" w:rsidRPr="00140D42" w:rsidRDefault="00B638CB" w:rsidP="0081653B">
            <w:pPr>
              <w:spacing w:before="120" w:line="240" w:lineRule="auto"/>
              <w:jc w:val="right"/>
              <w:rPr>
                <w:ins w:id="3017" w:author="ΕΥΘΥ" w:date="2018-12-10T15:33:00Z"/>
                <w:rFonts w:ascii="Verdana" w:eastAsia="Times New Roman" w:hAnsi="Verdana" w:cs="Tahoma"/>
                <w:b/>
                <w:sz w:val="20"/>
                <w:szCs w:val="20"/>
              </w:rPr>
            </w:pPr>
            <w:ins w:id="3018" w:author="ΕΥΘΥ" w:date="2018-12-10T15:33:00Z">
              <w:r w:rsidRPr="00140D42">
                <w:rPr>
                  <w:rFonts w:ascii="Verdana" w:eastAsia="Times New Roman" w:hAnsi="Verdana" w:cs="Tahoma"/>
                  <w:b/>
                  <w:sz w:val="20"/>
                  <w:szCs w:val="20"/>
                </w:rPr>
                <w:t>947,20 €</w:t>
              </w:r>
            </w:ins>
          </w:p>
        </w:tc>
      </w:tr>
    </w:tbl>
    <w:p w14:paraId="5618ED64" w14:textId="77777777" w:rsidR="00B638CB" w:rsidRPr="000C6170" w:rsidRDefault="00B638CB" w:rsidP="00B638CB">
      <w:pPr>
        <w:spacing w:before="120"/>
        <w:ind w:left="709"/>
        <w:rPr>
          <w:ins w:id="3019" w:author="ΕΥΘΥ" w:date="2018-12-10T15:33:00Z"/>
          <w:rFonts w:ascii="Verdana" w:hAnsi="Verdana"/>
          <w:sz w:val="20"/>
          <w:szCs w:val="20"/>
        </w:rPr>
      </w:pPr>
      <w:ins w:id="3020" w:author="ΕΥΘΥ" w:date="2018-12-10T15:33:00Z">
        <w:r w:rsidRPr="004A79F0">
          <w:rPr>
            <w:rFonts w:ascii="Verdana" w:hAnsi="Verdana"/>
            <w:sz w:val="20"/>
            <w:szCs w:val="20"/>
          </w:rPr>
          <w:t>Οι όροι και οι προϋποθέσεις εφαρμογής των ανωτέρω ποσών μοναδιαίου κόστους καθώς και οι όροι αναπροσαρμογής τους προσδιορίζονται στην Έκθεση Τεκμηρίωσης της μεθοδολογίας υπολογισμού</w:t>
        </w:r>
        <w:r>
          <w:rPr>
            <w:rFonts w:ascii="Verdana" w:hAnsi="Verdana"/>
            <w:sz w:val="20"/>
            <w:szCs w:val="20"/>
          </w:rPr>
          <w:t>.</w:t>
        </w:r>
      </w:ins>
    </w:p>
    <w:p w14:paraId="155809D8" w14:textId="77777777" w:rsidR="00B638CB" w:rsidRPr="001B624A" w:rsidRDefault="00B638CB" w:rsidP="00B638CB">
      <w:pPr>
        <w:jc w:val="center"/>
        <w:rPr>
          <w:ins w:id="3021" w:author="ΕΥΘΥ" w:date="2018-12-10T15:33:00Z"/>
        </w:rPr>
      </w:pPr>
    </w:p>
    <w:p w14:paraId="6D7E6840" w14:textId="77777777" w:rsidR="00B638CB" w:rsidRDefault="00B638CB" w:rsidP="00B638CB">
      <w:pPr>
        <w:tabs>
          <w:tab w:val="left" w:pos="1418"/>
          <w:tab w:val="left" w:pos="1701"/>
        </w:tabs>
        <w:spacing w:after="60" w:line="240" w:lineRule="auto"/>
        <w:rPr>
          <w:ins w:id="3022" w:author="ΕΥΘΥ" w:date="2018-12-10T15:33:00Z"/>
          <w:rFonts w:ascii="Verdana" w:hAnsi="Verdana" w:cstheme="minorHAnsi"/>
          <w:spacing w:val="4"/>
          <w:sz w:val="20"/>
          <w:szCs w:val="20"/>
        </w:rPr>
      </w:pPr>
    </w:p>
    <w:p w14:paraId="257255B7" w14:textId="77777777" w:rsidR="00B638CB" w:rsidRDefault="00B638CB" w:rsidP="00B638CB">
      <w:pPr>
        <w:tabs>
          <w:tab w:val="left" w:pos="1418"/>
          <w:tab w:val="left" w:pos="1701"/>
        </w:tabs>
        <w:spacing w:after="60" w:line="240" w:lineRule="auto"/>
        <w:rPr>
          <w:ins w:id="3023" w:author="ΕΥΘΥ" w:date="2018-12-10T15:33:00Z"/>
          <w:rFonts w:ascii="Verdana" w:hAnsi="Verdana" w:cstheme="minorHAnsi"/>
          <w:spacing w:val="4"/>
          <w:sz w:val="20"/>
          <w:szCs w:val="20"/>
        </w:rPr>
      </w:pPr>
    </w:p>
    <w:p w14:paraId="2E4F07B3" w14:textId="77777777" w:rsidR="0081653B" w:rsidRDefault="0081653B" w:rsidP="00B638CB">
      <w:pPr>
        <w:tabs>
          <w:tab w:val="left" w:pos="1418"/>
          <w:tab w:val="left" w:pos="1701"/>
        </w:tabs>
        <w:spacing w:after="60" w:line="240" w:lineRule="auto"/>
        <w:rPr>
          <w:ins w:id="3024" w:author="ΕΥΘΥ" w:date="2018-12-10T15:33:00Z"/>
          <w:rFonts w:ascii="Verdana" w:hAnsi="Verdana" w:cstheme="minorHAnsi"/>
          <w:spacing w:val="4"/>
          <w:sz w:val="20"/>
          <w:szCs w:val="20"/>
        </w:rPr>
      </w:pPr>
    </w:p>
    <w:p w14:paraId="28E73D0A" w14:textId="77777777" w:rsidR="0081653B" w:rsidRDefault="0081653B" w:rsidP="00B638CB">
      <w:pPr>
        <w:tabs>
          <w:tab w:val="left" w:pos="1418"/>
          <w:tab w:val="left" w:pos="1701"/>
        </w:tabs>
        <w:spacing w:after="60" w:line="240" w:lineRule="auto"/>
        <w:rPr>
          <w:ins w:id="3025" w:author="ΕΥΘΥ" w:date="2018-12-10T15:33:00Z"/>
          <w:rFonts w:ascii="Verdana" w:hAnsi="Verdana" w:cstheme="minorHAnsi"/>
          <w:spacing w:val="4"/>
          <w:sz w:val="20"/>
          <w:szCs w:val="20"/>
        </w:rPr>
      </w:pPr>
    </w:p>
    <w:p w14:paraId="4A1D6866" w14:textId="77777777" w:rsidR="00B638CB" w:rsidRDefault="00B638CB" w:rsidP="00B638CB">
      <w:pPr>
        <w:tabs>
          <w:tab w:val="left" w:pos="1418"/>
          <w:tab w:val="left" w:pos="1701"/>
        </w:tabs>
        <w:spacing w:after="60" w:line="240" w:lineRule="auto"/>
        <w:rPr>
          <w:ins w:id="3026" w:author="ΕΥΘΥ" w:date="2018-12-10T15:33:00Z"/>
          <w:rFonts w:ascii="Verdana" w:hAnsi="Verdana" w:cstheme="minorHAnsi"/>
          <w:spacing w:val="4"/>
          <w:sz w:val="20"/>
          <w:szCs w:val="20"/>
        </w:rPr>
      </w:pPr>
    </w:p>
    <w:p w14:paraId="653ADAA2" w14:textId="77777777" w:rsidR="00B638CB" w:rsidRDefault="00B638CB" w:rsidP="00B638CB">
      <w:pPr>
        <w:tabs>
          <w:tab w:val="left" w:pos="1418"/>
          <w:tab w:val="left" w:pos="1701"/>
        </w:tabs>
        <w:spacing w:after="60" w:line="240" w:lineRule="auto"/>
        <w:rPr>
          <w:ins w:id="3027" w:author="ΕΥΘΥ" w:date="2018-12-10T15:33:00Z"/>
          <w:rFonts w:ascii="Verdana" w:hAnsi="Verdana" w:cstheme="minorHAnsi"/>
          <w:spacing w:val="4"/>
          <w:sz w:val="20"/>
          <w:szCs w:val="20"/>
        </w:rPr>
      </w:pPr>
    </w:p>
    <w:p w14:paraId="1DE260EE" w14:textId="77777777" w:rsidR="00B638CB" w:rsidRDefault="00B638CB" w:rsidP="00B638CB">
      <w:pPr>
        <w:tabs>
          <w:tab w:val="left" w:pos="1418"/>
          <w:tab w:val="left" w:pos="1701"/>
        </w:tabs>
        <w:spacing w:after="60" w:line="240" w:lineRule="auto"/>
        <w:rPr>
          <w:ins w:id="3028" w:author="ΕΥΘΥ" w:date="2018-12-10T15:33:00Z"/>
          <w:rFonts w:ascii="Verdana" w:hAnsi="Verdana" w:cstheme="minorHAnsi"/>
          <w:spacing w:val="4"/>
          <w:sz w:val="20"/>
          <w:szCs w:val="20"/>
        </w:rPr>
      </w:pPr>
    </w:p>
    <w:p w14:paraId="10AD4967" w14:textId="77777777" w:rsidR="00B638CB" w:rsidRPr="00E05FB2" w:rsidRDefault="00B638CB" w:rsidP="00B638CB">
      <w:pPr>
        <w:pStyle w:val="a5"/>
        <w:numPr>
          <w:ilvl w:val="0"/>
          <w:numId w:val="35"/>
        </w:numPr>
        <w:spacing w:after="200" w:line="276" w:lineRule="auto"/>
        <w:jc w:val="both"/>
        <w:rPr>
          <w:ins w:id="3029" w:author="ΕΥΘΥ" w:date="2018-12-10T15:33:00Z"/>
          <w:rFonts w:ascii="Verdana" w:hAnsi="Verdana"/>
          <w:b/>
          <w:sz w:val="20"/>
          <w:szCs w:val="20"/>
        </w:rPr>
      </w:pPr>
      <w:ins w:id="3030" w:author="ΕΥΘΥ" w:date="2018-12-10T15:33:00Z">
        <w:r w:rsidRPr="00E05FB2">
          <w:rPr>
            <w:rFonts w:ascii="Verdana" w:hAnsi="Verdana"/>
            <w:b/>
            <w:sz w:val="20"/>
            <w:szCs w:val="20"/>
          </w:rPr>
          <w:t>Τ</w:t>
        </w:r>
        <w:r w:rsidRPr="00E05FB2">
          <w:rPr>
            <w:rFonts w:ascii="Verdana" w:hAnsi="Verdana"/>
            <w:b/>
            <w:bCs/>
            <w:sz w:val="20"/>
            <w:szCs w:val="20"/>
          </w:rPr>
          <w:t xml:space="preserve">υποποιημένη κλίμακα μοναδιαίου κόστους </w:t>
        </w:r>
        <w:r w:rsidRPr="00FF3BB7">
          <w:rPr>
            <w:rFonts w:ascii="Verdana" w:hAnsi="Verdana"/>
            <w:b/>
            <w:bCs/>
            <w:sz w:val="20"/>
            <w:szCs w:val="20"/>
          </w:rPr>
          <w:t xml:space="preserve">για τη δράση «Παρεμβάσεις για την ενίσχυση των σχολικών δομών του εκπαιδευτικού συστήματος» με δικαιούχο </w:t>
        </w:r>
        <w:r w:rsidRPr="00904902">
          <w:rPr>
            <w:rFonts w:ascii="Verdana" w:hAnsi="Verdana"/>
            <w:b/>
            <w:bCs/>
            <w:sz w:val="20"/>
            <w:szCs w:val="20"/>
          </w:rPr>
          <w:t>την Επιτελική Δομή ΕΣΠΑ Υπ. Παιδείας, Έρευνας &amp; Θρησκευμάτων / Τομέας Παιδείας, που χρηματοδοτείται από το Ευρωπαϊκ</w:t>
        </w:r>
        <w:r w:rsidRPr="00E05FB2">
          <w:rPr>
            <w:rFonts w:ascii="Verdana" w:hAnsi="Verdana"/>
            <w:b/>
            <w:bCs/>
            <w:sz w:val="20"/>
            <w:szCs w:val="20"/>
          </w:rPr>
          <w:t>ό Κοινωνικό Ταμείο.</w:t>
        </w:r>
      </w:ins>
    </w:p>
    <w:tbl>
      <w:tblPr>
        <w:tblW w:w="13894" w:type="dxa"/>
        <w:tblInd w:w="817" w:type="dxa"/>
        <w:tblBorders>
          <w:top w:val="dotted" w:sz="4" w:space="0" w:color="auto"/>
          <w:bottom w:val="dotted" w:sz="4" w:space="0" w:color="auto"/>
          <w:insideH w:val="dotted" w:sz="4" w:space="0" w:color="auto"/>
          <w:insideV w:val="dotted" w:sz="4" w:space="0" w:color="auto"/>
        </w:tblBorders>
        <w:tblLayout w:type="fixed"/>
        <w:tblLook w:val="00A0" w:firstRow="1" w:lastRow="0" w:firstColumn="1" w:lastColumn="0" w:noHBand="0" w:noVBand="0"/>
      </w:tblPr>
      <w:tblGrid>
        <w:gridCol w:w="3119"/>
        <w:gridCol w:w="1984"/>
        <w:gridCol w:w="3260"/>
        <w:gridCol w:w="3828"/>
        <w:gridCol w:w="1703"/>
      </w:tblGrid>
      <w:tr w:rsidR="00B638CB" w:rsidRPr="00387D5C" w14:paraId="0C27EC52" w14:textId="77777777" w:rsidTr="000D5513">
        <w:trPr>
          <w:trHeight w:val="1219"/>
          <w:ins w:id="3031" w:author="ΕΥΘΥ" w:date="2018-12-10T15:33:00Z"/>
        </w:trPr>
        <w:tc>
          <w:tcPr>
            <w:tcW w:w="3119" w:type="dxa"/>
            <w:vAlign w:val="center"/>
          </w:tcPr>
          <w:p w14:paraId="62E5BE12" w14:textId="77777777" w:rsidR="00B638CB" w:rsidRPr="001E50B7" w:rsidRDefault="00B638CB" w:rsidP="0081653B">
            <w:pPr>
              <w:widowControl w:val="0"/>
              <w:autoSpaceDE w:val="0"/>
              <w:autoSpaceDN w:val="0"/>
              <w:adjustRightInd w:val="0"/>
              <w:spacing w:before="120" w:line="240" w:lineRule="auto"/>
              <w:jc w:val="center"/>
              <w:rPr>
                <w:ins w:id="3032" w:author="ΕΥΘΥ" w:date="2018-12-10T15:33:00Z"/>
                <w:rFonts w:ascii="Verdana" w:eastAsia="Times New Roman" w:hAnsi="Verdana" w:cs="Tahoma"/>
                <w:b/>
                <w:color w:val="FF0000"/>
                <w:sz w:val="20"/>
                <w:szCs w:val="20"/>
                <w:highlight w:val="yellow"/>
                <w:lang w:eastAsia="el-GR"/>
              </w:rPr>
            </w:pPr>
            <w:ins w:id="3033" w:author="ΕΥΘΥ" w:date="2018-12-10T15:33:00Z">
              <w:r w:rsidRPr="004F4C10">
                <w:rPr>
                  <w:rFonts w:ascii="Verdana" w:eastAsia="Times New Roman" w:hAnsi="Verdana" w:cs="Tahoma"/>
                  <w:b/>
                  <w:sz w:val="20"/>
                  <w:szCs w:val="20"/>
                  <w:lang w:eastAsia="el-GR"/>
                </w:rPr>
                <w:t>Τύπος δράσεων</w:t>
              </w:r>
            </w:ins>
          </w:p>
        </w:tc>
        <w:tc>
          <w:tcPr>
            <w:tcW w:w="1984" w:type="dxa"/>
            <w:vAlign w:val="center"/>
          </w:tcPr>
          <w:p w14:paraId="22B9A796" w14:textId="77777777" w:rsidR="00B638CB" w:rsidRPr="00AC06E3" w:rsidRDefault="00B638CB" w:rsidP="0081653B">
            <w:pPr>
              <w:widowControl w:val="0"/>
              <w:autoSpaceDE w:val="0"/>
              <w:autoSpaceDN w:val="0"/>
              <w:adjustRightInd w:val="0"/>
              <w:spacing w:before="120" w:line="240" w:lineRule="auto"/>
              <w:jc w:val="center"/>
              <w:rPr>
                <w:ins w:id="3034" w:author="ΕΥΘΥ" w:date="2018-12-10T15:33:00Z"/>
                <w:rFonts w:ascii="Verdana" w:eastAsia="Times New Roman" w:hAnsi="Verdana" w:cs="Tahoma"/>
                <w:b/>
                <w:sz w:val="20"/>
                <w:szCs w:val="20"/>
                <w:lang w:eastAsia="el-GR"/>
              </w:rPr>
            </w:pPr>
            <w:ins w:id="3035" w:author="ΕΥΘΥ" w:date="2018-12-10T15:33:00Z">
              <w:r w:rsidRPr="00AC06E3">
                <w:rPr>
                  <w:rFonts w:ascii="Verdana" w:eastAsia="Times New Roman" w:hAnsi="Verdana" w:cs="Tahoma"/>
                  <w:b/>
                  <w:sz w:val="20"/>
                  <w:szCs w:val="20"/>
                  <w:lang w:eastAsia="el-GR"/>
                </w:rPr>
                <w:t>Κατηγορία προσωπικού</w:t>
              </w:r>
            </w:ins>
          </w:p>
        </w:tc>
        <w:tc>
          <w:tcPr>
            <w:tcW w:w="3260" w:type="dxa"/>
            <w:shd w:val="clear" w:color="auto" w:fill="auto"/>
            <w:vAlign w:val="center"/>
          </w:tcPr>
          <w:p w14:paraId="475EE050" w14:textId="77777777" w:rsidR="00B638CB" w:rsidRPr="009C1201" w:rsidRDefault="00B638CB" w:rsidP="0081653B">
            <w:pPr>
              <w:widowControl w:val="0"/>
              <w:autoSpaceDE w:val="0"/>
              <w:autoSpaceDN w:val="0"/>
              <w:adjustRightInd w:val="0"/>
              <w:spacing w:before="120" w:line="240" w:lineRule="auto"/>
              <w:jc w:val="center"/>
              <w:rPr>
                <w:ins w:id="3036" w:author="ΕΥΘΥ" w:date="2018-12-10T15:33:00Z"/>
                <w:rFonts w:ascii="Verdana" w:eastAsia="Times New Roman" w:hAnsi="Verdana" w:cs="Tahoma"/>
                <w:b/>
                <w:sz w:val="20"/>
                <w:szCs w:val="20"/>
                <w:highlight w:val="yellow"/>
                <w:lang w:eastAsia="el-GR"/>
              </w:rPr>
            </w:pPr>
            <w:ins w:id="3037" w:author="ΕΥΘΥ" w:date="2018-12-10T15:33:00Z">
              <w:r w:rsidRPr="009C1201">
                <w:rPr>
                  <w:rFonts w:ascii="Verdana" w:eastAsia="Times New Roman" w:hAnsi="Verdana" w:cs="Tahoma"/>
                  <w:b/>
                  <w:sz w:val="20"/>
                  <w:szCs w:val="20"/>
                  <w:lang w:eastAsia="el-GR"/>
                </w:rPr>
                <w:t>Μονάδα μέτρησης</w:t>
              </w:r>
            </w:ins>
          </w:p>
        </w:tc>
        <w:tc>
          <w:tcPr>
            <w:tcW w:w="3828" w:type="dxa"/>
            <w:vAlign w:val="center"/>
          </w:tcPr>
          <w:p w14:paraId="1DD02718" w14:textId="77777777" w:rsidR="00B638CB" w:rsidRPr="00A41E8D" w:rsidRDefault="00B638CB" w:rsidP="0081653B">
            <w:pPr>
              <w:widowControl w:val="0"/>
              <w:autoSpaceDE w:val="0"/>
              <w:autoSpaceDN w:val="0"/>
              <w:adjustRightInd w:val="0"/>
              <w:spacing w:before="120" w:line="240" w:lineRule="auto"/>
              <w:jc w:val="center"/>
              <w:rPr>
                <w:ins w:id="3038" w:author="ΕΥΘΥ" w:date="2018-12-10T15:33:00Z"/>
                <w:rFonts w:ascii="Verdana" w:eastAsia="Times New Roman" w:hAnsi="Verdana" w:cs="Tahoma"/>
                <w:b/>
                <w:sz w:val="20"/>
                <w:szCs w:val="20"/>
                <w:lang w:eastAsia="el-GR"/>
              </w:rPr>
            </w:pPr>
            <w:ins w:id="3039" w:author="ΕΥΘΥ" w:date="2018-12-10T15:33:00Z">
              <w:r w:rsidRPr="004A79F0">
                <w:rPr>
                  <w:rFonts w:ascii="Verdana" w:eastAsia="Times New Roman" w:hAnsi="Verdana" w:cs="Tahoma"/>
                  <w:b/>
                  <w:sz w:val="20"/>
                  <w:szCs w:val="20"/>
                  <w:lang w:eastAsia="el-GR"/>
                </w:rPr>
                <w:t>Επιλέξιμ</w:t>
              </w:r>
              <w:r>
                <w:rPr>
                  <w:rFonts w:ascii="Verdana" w:eastAsia="Times New Roman" w:hAnsi="Verdana" w:cs="Tahoma"/>
                  <w:b/>
                  <w:sz w:val="20"/>
                  <w:szCs w:val="20"/>
                  <w:lang w:eastAsia="el-GR"/>
                </w:rPr>
                <w:t>ες κατηγορίες</w:t>
              </w:r>
              <w:r w:rsidRPr="004A79F0">
                <w:rPr>
                  <w:rFonts w:ascii="Verdana" w:eastAsia="Times New Roman" w:hAnsi="Verdana" w:cs="Tahoma"/>
                  <w:b/>
                  <w:sz w:val="20"/>
                  <w:szCs w:val="20"/>
                  <w:lang w:eastAsia="el-GR"/>
                </w:rPr>
                <w:t xml:space="preserve"> δαπανών</w:t>
              </w:r>
            </w:ins>
          </w:p>
        </w:tc>
        <w:tc>
          <w:tcPr>
            <w:tcW w:w="1703" w:type="dxa"/>
            <w:vAlign w:val="center"/>
          </w:tcPr>
          <w:p w14:paraId="557888E0" w14:textId="77777777" w:rsidR="00B638CB" w:rsidRPr="00D9778F" w:rsidRDefault="00B638CB" w:rsidP="0081653B">
            <w:pPr>
              <w:widowControl w:val="0"/>
              <w:autoSpaceDE w:val="0"/>
              <w:autoSpaceDN w:val="0"/>
              <w:adjustRightInd w:val="0"/>
              <w:spacing w:before="120" w:line="240" w:lineRule="auto"/>
              <w:jc w:val="center"/>
              <w:rPr>
                <w:ins w:id="3040" w:author="ΕΥΘΥ" w:date="2018-12-10T15:33:00Z"/>
                <w:rFonts w:ascii="Verdana" w:eastAsia="Times New Roman" w:hAnsi="Verdana" w:cs="Tahoma"/>
                <w:b/>
                <w:sz w:val="20"/>
                <w:szCs w:val="20"/>
                <w:lang w:eastAsia="el-GR"/>
              </w:rPr>
            </w:pPr>
            <w:ins w:id="3041" w:author="ΕΥΘΥ" w:date="2018-12-10T15:33:00Z">
              <w:r w:rsidRPr="00D9778F">
                <w:rPr>
                  <w:rFonts w:ascii="Verdana" w:eastAsia="Times New Roman" w:hAnsi="Verdana" w:cs="Tahoma"/>
                  <w:b/>
                  <w:sz w:val="20"/>
                  <w:szCs w:val="20"/>
                  <w:lang w:eastAsia="el-GR"/>
                </w:rPr>
                <w:t>Μοναδιαίο Κόστος</w:t>
              </w:r>
            </w:ins>
          </w:p>
        </w:tc>
      </w:tr>
      <w:tr w:rsidR="00B638CB" w:rsidRPr="00387D5C" w14:paraId="6B36B1CB" w14:textId="77777777" w:rsidTr="000D5513">
        <w:trPr>
          <w:trHeight w:val="680"/>
          <w:ins w:id="3042" w:author="ΕΥΘΥ" w:date="2018-12-10T15:33:00Z"/>
        </w:trPr>
        <w:tc>
          <w:tcPr>
            <w:tcW w:w="3119" w:type="dxa"/>
            <w:vMerge w:val="restart"/>
          </w:tcPr>
          <w:p w14:paraId="72A1AB53" w14:textId="1BE59F44" w:rsidR="00B638CB" w:rsidRPr="00E71AA6" w:rsidRDefault="00B638CB" w:rsidP="000D5513">
            <w:pPr>
              <w:widowControl w:val="0"/>
              <w:autoSpaceDE w:val="0"/>
              <w:autoSpaceDN w:val="0"/>
              <w:adjustRightInd w:val="0"/>
              <w:spacing w:before="120" w:after="0" w:line="240" w:lineRule="auto"/>
              <w:rPr>
                <w:ins w:id="3043" w:author="ΕΥΘΥ" w:date="2018-12-10T15:33:00Z"/>
                <w:rFonts w:ascii="Verdana" w:eastAsia="Times New Roman" w:hAnsi="Verdana" w:cs="Tahoma"/>
                <w:sz w:val="20"/>
                <w:szCs w:val="20"/>
                <w:lang w:eastAsia="el-GR"/>
              </w:rPr>
            </w:pPr>
            <w:ins w:id="3044" w:author="ΕΥΘΥ" w:date="2018-12-10T15:33:00Z">
              <w:r w:rsidRPr="004F4C10">
                <w:rPr>
                  <w:rFonts w:ascii="Verdana" w:eastAsia="Times New Roman" w:hAnsi="Verdana" w:cs="Tahoma"/>
                  <w:sz w:val="20"/>
                  <w:szCs w:val="20"/>
                  <w:lang w:eastAsia="el-GR"/>
                </w:rPr>
                <w:t xml:space="preserve">Παρεμβάσεις για την ενίσχυση των σχολικών δομών του εκπαιδευτικού </w:t>
              </w:r>
              <w:r w:rsidRPr="00E71AA6">
                <w:rPr>
                  <w:rFonts w:ascii="Verdana" w:eastAsia="Times New Roman" w:hAnsi="Verdana" w:cs="Tahoma"/>
                  <w:sz w:val="20"/>
                  <w:szCs w:val="20"/>
                  <w:lang w:eastAsia="el-GR"/>
                </w:rPr>
                <w:t xml:space="preserve">συστήματος, στο πλαίσιο του Ε.Π. «Ανάπτυξη Ανθρώπινου Δυναμικού, Εκπαίδευση και Διά Βίου Μάθηση», άξονες προτεραιότητας </w:t>
              </w:r>
            </w:ins>
            <w:ins w:id="3045" w:author="ΕΥΘΥ" w:date="2018-12-19T12:34:00Z">
              <w:r w:rsidR="00070DFB">
                <w:rPr>
                  <w:rFonts w:ascii="Verdana" w:eastAsia="Times New Roman" w:hAnsi="Verdana" w:cs="Tahoma"/>
                  <w:sz w:val="20"/>
                  <w:szCs w:val="20"/>
                  <w:lang w:eastAsia="el-GR"/>
                </w:rPr>
                <w:t>6, 8, 9</w:t>
              </w:r>
            </w:ins>
          </w:p>
          <w:p w14:paraId="3F368F6E" w14:textId="77777777" w:rsidR="00B638CB" w:rsidRPr="003B55BE" w:rsidRDefault="00B638CB" w:rsidP="000D5513">
            <w:pPr>
              <w:widowControl w:val="0"/>
              <w:autoSpaceDE w:val="0"/>
              <w:autoSpaceDN w:val="0"/>
              <w:adjustRightInd w:val="0"/>
              <w:spacing w:line="240" w:lineRule="auto"/>
              <w:rPr>
                <w:ins w:id="3046" w:author="ΕΥΘΥ" w:date="2018-12-10T15:33:00Z"/>
                <w:rFonts w:ascii="Verdana" w:eastAsia="Times New Roman" w:hAnsi="Verdana" w:cs="Tahoma"/>
                <w:color w:val="FF0000"/>
                <w:sz w:val="20"/>
                <w:szCs w:val="20"/>
                <w:lang w:eastAsia="el-GR"/>
              </w:rPr>
            </w:pPr>
            <w:ins w:id="3047" w:author="ΕΥΘΥ" w:date="2018-12-10T15:33:00Z">
              <w:r w:rsidRPr="00E71AA6">
                <w:rPr>
                  <w:rFonts w:ascii="Verdana" w:eastAsia="Times New Roman" w:hAnsi="Verdana" w:cs="Tahoma"/>
                  <w:sz w:val="20"/>
                  <w:szCs w:val="20"/>
                  <w:lang w:eastAsia="el-GR"/>
                </w:rPr>
                <w:t xml:space="preserve">(2014GR05M9OP001) </w:t>
              </w:r>
              <w:r w:rsidRPr="00E71AA6">
                <w:rPr>
                  <w:rFonts w:ascii="Verdana" w:eastAsia="Times New Roman" w:hAnsi="Verdana" w:cs="Tahoma"/>
                  <w:sz w:val="20"/>
                  <w:szCs w:val="20"/>
                  <w:lang w:eastAsia="el-GR"/>
                </w:rPr>
                <w:br/>
                <w:t>και των Π.Ε.Π. (2014GR16M2OP002-014)</w:t>
              </w:r>
            </w:ins>
          </w:p>
        </w:tc>
        <w:tc>
          <w:tcPr>
            <w:tcW w:w="1984" w:type="dxa"/>
            <w:vAlign w:val="center"/>
          </w:tcPr>
          <w:p w14:paraId="2B29479A" w14:textId="77777777" w:rsidR="00B638CB" w:rsidRPr="00AC06E3" w:rsidRDefault="00B638CB" w:rsidP="000D5513">
            <w:pPr>
              <w:spacing w:before="120" w:line="240" w:lineRule="auto"/>
              <w:rPr>
                <w:ins w:id="3048" w:author="ΕΥΘΥ" w:date="2018-12-10T15:33:00Z"/>
                <w:rFonts w:ascii="Verdana" w:eastAsia="Times New Roman" w:hAnsi="Verdana" w:cs="Tahoma"/>
                <w:sz w:val="20"/>
                <w:szCs w:val="20"/>
              </w:rPr>
            </w:pPr>
            <w:ins w:id="3049" w:author="ΕΥΘΥ" w:date="2018-12-10T15:33:00Z">
              <w:r w:rsidRPr="00AC06E3">
                <w:rPr>
                  <w:rFonts w:ascii="Verdana" w:eastAsia="Times New Roman" w:hAnsi="Verdana" w:cs="Tahoma"/>
                  <w:sz w:val="20"/>
                  <w:szCs w:val="20"/>
                </w:rPr>
                <w:t>Εκπαιδευτικοί (ΠΕ &amp; ΤΕ)</w:t>
              </w:r>
            </w:ins>
          </w:p>
        </w:tc>
        <w:tc>
          <w:tcPr>
            <w:tcW w:w="3260" w:type="dxa"/>
            <w:shd w:val="clear" w:color="auto" w:fill="auto"/>
            <w:vAlign w:val="center"/>
          </w:tcPr>
          <w:p w14:paraId="69ACB436" w14:textId="77777777" w:rsidR="00B638CB" w:rsidRPr="009C1201" w:rsidRDefault="00B638CB" w:rsidP="000D5513">
            <w:pPr>
              <w:spacing w:before="120" w:line="240" w:lineRule="auto"/>
              <w:rPr>
                <w:ins w:id="3050" w:author="ΕΥΘΥ" w:date="2018-12-10T15:33:00Z"/>
                <w:rFonts w:ascii="Verdana" w:eastAsia="Times New Roman" w:hAnsi="Verdana" w:cs="Tahoma"/>
                <w:sz w:val="20"/>
                <w:szCs w:val="20"/>
                <w:highlight w:val="yellow"/>
              </w:rPr>
            </w:pPr>
            <w:ins w:id="3051" w:author="ΕΥΘΥ" w:date="2018-12-10T15:33:00Z">
              <w:r w:rsidRPr="009C1201">
                <w:rPr>
                  <w:rFonts w:ascii="Verdana" w:eastAsia="Times New Roman" w:hAnsi="Verdana" w:cs="Tahoma"/>
                  <w:sz w:val="20"/>
                  <w:szCs w:val="20"/>
                </w:rPr>
                <w:t>Ανθρωπομήνας αναπληρωτών εκπαιδευτικών και ειδικού εκπαιδευτικού προσωπικού (ΕΕΠ)</w:t>
              </w:r>
            </w:ins>
          </w:p>
        </w:tc>
        <w:tc>
          <w:tcPr>
            <w:tcW w:w="3828" w:type="dxa"/>
          </w:tcPr>
          <w:p w14:paraId="218A7095" w14:textId="77777777" w:rsidR="00B638CB" w:rsidRPr="00435293" w:rsidRDefault="00B638CB" w:rsidP="000D5513">
            <w:pPr>
              <w:spacing w:before="120" w:line="240" w:lineRule="auto"/>
              <w:ind w:left="318" w:hanging="318"/>
              <w:rPr>
                <w:ins w:id="3052" w:author="ΕΥΘΥ" w:date="2018-12-10T15:33:00Z"/>
                <w:rFonts w:ascii="Verdana" w:eastAsia="Times New Roman" w:hAnsi="Verdana" w:cs="Tahoma"/>
                <w:sz w:val="20"/>
                <w:szCs w:val="20"/>
              </w:rPr>
            </w:pPr>
            <w:ins w:id="3053" w:author="ΕΥΘΥ" w:date="2018-12-10T15:33:00Z">
              <w:r w:rsidRPr="00435293">
                <w:rPr>
                  <w:rFonts w:ascii="Verdana" w:eastAsia="Times New Roman" w:hAnsi="Verdana" w:cs="Tahoma"/>
                  <w:sz w:val="20"/>
                  <w:szCs w:val="20"/>
                </w:rPr>
                <w:t xml:space="preserve">1. Μισθολογικό κόστος προσωπικού, περιλαμβανομένων των επιδομάτων και των ασφαλιστικών εισφορών </w:t>
              </w:r>
            </w:ins>
          </w:p>
          <w:p w14:paraId="570DCC5C" w14:textId="77777777" w:rsidR="00B638CB" w:rsidRPr="00435293" w:rsidRDefault="00B638CB" w:rsidP="000D5513">
            <w:pPr>
              <w:spacing w:before="120" w:line="240" w:lineRule="auto"/>
              <w:ind w:left="318" w:hanging="318"/>
              <w:rPr>
                <w:ins w:id="3054" w:author="ΕΥΘΥ" w:date="2018-12-10T15:33:00Z"/>
                <w:rFonts w:ascii="Verdana" w:eastAsia="Times New Roman" w:hAnsi="Verdana" w:cs="Tahoma"/>
                <w:sz w:val="20"/>
                <w:szCs w:val="20"/>
              </w:rPr>
            </w:pPr>
            <w:ins w:id="3055" w:author="ΕΥΘΥ" w:date="2018-12-10T15:33:00Z">
              <w:r w:rsidRPr="00435293">
                <w:rPr>
                  <w:rFonts w:ascii="Verdana" w:eastAsia="Times New Roman" w:hAnsi="Verdana" w:cs="Tahoma"/>
                  <w:sz w:val="20"/>
                  <w:szCs w:val="20"/>
                </w:rPr>
                <w:t xml:space="preserve">2. Αποζημίωση για μη ληφθείσα άδεια </w:t>
              </w:r>
            </w:ins>
          </w:p>
          <w:p w14:paraId="4765C328" w14:textId="77777777" w:rsidR="00B638CB" w:rsidRPr="00435293" w:rsidRDefault="00B638CB" w:rsidP="000D5513">
            <w:pPr>
              <w:spacing w:before="120" w:line="240" w:lineRule="auto"/>
              <w:ind w:left="318" w:hanging="318"/>
              <w:rPr>
                <w:ins w:id="3056" w:author="ΕΥΘΥ" w:date="2018-12-10T15:33:00Z"/>
                <w:rFonts w:ascii="Verdana" w:eastAsia="Times New Roman" w:hAnsi="Verdana" w:cs="Tahoma"/>
                <w:sz w:val="20"/>
                <w:szCs w:val="20"/>
              </w:rPr>
            </w:pPr>
            <w:ins w:id="3057" w:author="ΕΥΘΥ" w:date="2018-12-10T15:33:00Z">
              <w:r w:rsidRPr="00435293">
                <w:rPr>
                  <w:rFonts w:ascii="Verdana" w:eastAsia="Times New Roman" w:hAnsi="Verdana" w:cs="Tahoma"/>
                  <w:sz w:val="20"/>
                  <w:szCs w:val="20"/>
                </w:rPr>
                <w:t>3. Οδοιπορικά έξοδα</w:t>
              </w:r>
            </w:ins>
          </w:p>
        </w:tc>
        <w:tc>
          <w:tcPr>
            <w:tcW w:w="1703" w:type="dxa"/>
            <w:shd w:val="clear" w:color="auto" w:fill="auto"/>
            <w:vAlign w:val="center"/>
          </w:tcPr>
          <w:p w14:paraId="25FCB84A" w14:textId="77777777" w:rsidR="00B638CB" w:rsidRPr="00842D71" w:rsidRDefault="00B638CB" w:rsidP="0081653B">
            <w:pPr>
              <w:spacing w:before="120" w:line="240" w:lineRule="auto"/>
              <w:jc w:val="right"/>
              <w:rPr>
                <w:ins w:id="3058" w:author="ΕΥΘΥ" w:date="2018-12-10T15:33:00Z"/>
                <w:rFonts w:ascii="Verdana" w:eastAsia="Times New Roman" w:hAnsi="Verdana" w:cs="Tahoma"/>
                <w:b/>
                <w:sz w:val="20"/>
                <w:szCs w:val="20"/>
              </w:rPr>
            </w:pPr>
            <w:ins w:id="3059" w:author="ΕΥΘΥ" w:date="2018-12-10T15:33:00Z">
              <w:r w:rsidRPr="00842D71">
                <w:rPr>
                  <w:rFonts w:ascii="Verdana" w:eastAsia="Times New Roman" w:hAnsi="Verdana" w:cs="Tahoma"/>
                  <w:b/>
                  <w:sz w:val="20"/>
                  <w:szCs w:val="20"/>
                </w:rPr>
                <w:t>1.676,35 €</w:t>
              </w:r>
            </w:ins>
          </w:p>
        </w:tc>
      </w:tr>
      <w:tr w:rsidR="00B638CB" w:rsidRPr="00387D5C" w14:paraId="5223091C" w14:textId="77777777" w:rsidTr="000D5513">
        <w:trPr>
          <w:trHeight w:val="680"/>
          <w:ins w:id="3060" w:author="ΕΥΘΥ" w:date="2018-12-10T15:33:00Z"/>
        </w:trPr>
        <w:tc>
          <w:tcPr>
            <w:tcW w:w="3119" w:type="dxa"/>
            <w:vMerge/>
          </w:tcPr>
          <w:p w14:paraId="2C4F9A74" w14:textId="77777777" w:rsidR="00B638CB" w:rsidRPr="001E50B7" w:rsidRDefault="00B638CB" w:rsidP="000D5513">
            <w:pPr>
              <w:widowControl w:val="0"/>
              <w:autoSpaceDE w:val="0"/>
              <w:autoSpaceDN w:val="0"/>
              <w:adjustRightInd w:val="0"/>
              <w:spacing w:before="120" w:after="0" w:line="240" w:lineRule="auto"/>
              <w:rPr>
                <w:ins w:id="3061" w:author="ΕΥΘΥ" w:date="2018-12-10T15:33:00Z"/>
                <w:rFonts w:ascii="Verdana" w:eastAsia="Times New Roman" w:hAnsi="Verdana" w:cs="Tahoma"/>
                <w:color w:val="FF0000"/>
                <w:sz w:val="20"/>
                <w:szCs w:val="20"/>
                <w:lang w:eastAsia="el-GR"/>
              </w:rPr>
            </w:pPr>
          </w:p>
        </w:tc>
        <w:tc>
          <w:tcPr>
            <w:tcW w:w="1984" w:type="dxa"/>
            <w:vAlign w:val="center"/>
          </w:tcPr>
          <w:p w14:paraId="04E52897" w14:textId="77777777" w:rsidR="00B638CB" w:rsidRPr="001E50B7" w:rsidRDefault="00B638CB" w:rsidP="000D5513">
            <w:pPr>
              <w:spacing w:before="120" w:line="240" w:lineRule="auto"/>
              <w:rPr>
                <w:ins w:id="3062" w:author="ΕΥΘΥ" w:date="2018-12-10T15:33:00Z"/>
                <w:rFonts w:ascii="Verdana" w:eastAsia="Times New Roman" w:hAnsi="Verdana" w:cs="Tahoma"/>
                <w:color w:val="FF0000"/>
                <w:sz w:val="20"/>
                <w:szCs w:val="20"/>
              </w:rPr>
            </w:pPr>
            <w:ins w:id="3063" w:author="ΕΥΘΥ" w:date="2018-12-10T15:33:00Z">
              <w:r w:rsidRPr="00AC06E3">
                <w:rPr>
                  <w:rFonts w:ascii="Verdana" w:eastAsia="Times New Roman" w:hAnsi="Verdana" w:cs="Tahoma"/>
                  <w:sz w:val="20"/>
                  <w:szCs w:val="20"/>
                </w:rPr>
                <w:t>Ειδικό Βοηθητικό προσωπικό</w:t>
              </w:r>
              <w:r>
                <w:rPr>
                  <w:rFonts w:ascii="Verdana" w:eastAsia="Times New Roman" w:hAnsi="Verdana" w:cs="Tahoma"/>
                  <w:sz w:val="20"/>
                  <w:szCs w:val="20"/>
                </w:rPr>
                <w:t xml:space="preserve"> </w:t>
              </w:r>
              <w:r w:rsidRPr="00AC06E3">
                <w:rPr>
                  <w:rFonts w:ascii="Verdana" w:eastAsia="Times New Roman" w:hAnsi="Verdana" w:cs="Tahoma"/>
                  <w:sz w:val="20"/>
                  <w:szCs w:val="20"/>
                </w:rPr>
                <w:t>(ΔΕ)</w:t>
              </w:r>
            </w:ins>
          </w:p>
        </w:tc>
        <w:tc>
          <w:tcPr>
            <w:tcW w:w="3260" w:type="dxa"/>
            <w:shd w:val="clear" w:color="auto" w:fill="auto"/>
            <w:vAlign w:val="center"/>
          </w:tcPr>
          <w:p w14:paraId="6652D12A" w14:textId="77777777" w:rsidR="00B638CB" w:rsidRPr="001E50B7" w:rsidRDefault="00B638CB" w:rsidP="000D5513">
            <w:pPr>
              <w:spacing w:before="120" w:line="240" w:lineRule="auto"/>
              <w:rPr>
                <w:ins w:id="3064" w:author="ΕΥΘΥ" w:date="2018-12-10T15:33:00Z"/>
                <w:rFonts w:ascii="Verdana" w:eastAsia="Times New Roman" w:hAnsi="Verdana" w:cs="Tahoma"/>
                <w:color w:val="FF0000"/>
                <w:sz w:val="20"/>
                <w:szCs w:val="20"/>
              </w:rPr>
            </w:pPr>
            <w:ins w:id="3065" w:author="ΕΥΘΥ" w:date="2018-12-10T15:33:00Z">
              <w:r w:rsidRPr="009C1201">
                <w:rPr>
                  <w:rFonts w:ascii="Verdana" w:eastAsia="Times New Roman" w:hAnsi="Verdana" w:cs="Tahoma"/>
                  <w:sz w:val="20"/>
                  <w:szCs w:val="20"/>
                </w:rPr>
                <w:t>Ανθρωπομήνας ειδικού βοηθητικού προσωπικού (ΕΒΠ)</w:t>
              </w:r>
            </w:ins>
          </w:p>
        </w:tc>
        <w:tc>
          <w:tcPr>
            <w:tcW w:w="3828" w:type="dxa"/>
          </w:tcPr>
          <w:p w14:paraId="122F2DD3" w14:textId="77777777" w:rsidR="00B638CB" w:rsidRPr="00435293" w:rsidRDefault="00B638CB" w:rsidP="000D5513">
            <w:pPr>
              <w:spacing w:before="120" w:line="240" w:lineRule="auto"/>
              <w:ind w:left="318" w:hanging="318"/>
              <w:rPr>
                <w:ins w:id="3066" w:author="ΕΥΘΥ" w:date="2018-12-10T15:33:00Z"/>
                <w:rFonts w:ascii="Verdana" w:eastAsia="Times New Roman" w:hAnsi="Verdana" w:cs="Tahoma"/>
                <w:sz w:val="20"/>
                <w:szCs w:val="20"/>
              </w:rPr>
            </w:pPr>
            <w:ins w:id="3067" w:author="ΕΥΘΥ" w:date="2018-12-10T15:33:00Z">
              <w:r w:rsidRPr="00435293">
                <w:rPr>
                  <w:rFonts w:ascii="Verdana" w:eastAsia="Times New Roman" w:hAnsi="Verdana" w:cs="Tahoma"/>
                  <w:sz w:val="20"/>
                  <w:szCs w:val="20"/>
                </w:rPr>
                <w:t xml:space="preserve">1. Μισθολογικό κόστος προσωπικού, περιλαμβανομένων των επιδομάτων και των ασφαλιστικών εισφορών </w:t>
              </w:r>
            </w:ins>
          </w:p>
          <w:p w14:paraId="36FDAAE7" w14:textId="77777777" w:rsidR="00B638CB" w:rsidRPr="00435293" w:rsidRDefault="00B638CB" w:rsidP="000D5513">
            <w:pPr>
              <w:spacing w:before="120" w:line="240" w:lineRule="auto"/>
              <w:ind w:left="318" w:hanging="318"/>
              <w:rPr>
                <w:ins w:id="3068" w:author="ΕΥΘΥ" w:date="2018-12-10T15:33:00Z"/>
                <w:rFonts w:ascii="Verdana" w:eastAsia="Times New Roman" w:hAnsi="Verdana" w:cs="Tahoma"/>
                <w:sz w:val="20"/>
                <w:szCs w:val="20"/>
              </w:rPr>
            </w:pPr>
            <w:ins w:id="3069" w:author="ΕΥΘΥ" w:date="2018-12-10T15:33:00Z">
              <w:r w:rsidRPr="00435293">
                <w:rPr>
                  <w:rFonts w:ascii="Verdana" w:eastAsia="Times New Roman" w:hAnsi="Verdana" w:cs="Tahoma"/>
                  <w:sz w:val="20"/>
                  <w:szCs w:val="20"/>
                </w:rPr>
                <w:t>2. Αποζημίωση για μη ληφθείσα άδεια</w:t>
              </w:r>
            </w:ins>
          </w:p>
        </w:tc>
        <w:tc>
          <w:tcPr>
            <w:tcW w:w="1703" w:type="dxa"/>
            <w:shd w:val="clear" w:color="auto" w:fill="auto"/>
            <w:vAlign w:val="center"/>
          </w:tcPr>
          <w:p w14:paraId="3C92430C" w14:textId="77777777" w:rsidR="00B638CB" w:rsidRPr="00842D71" w:rsidRDefault="00B638CB" w:rsidP="0081653B">
            <w:pPr>
              <w:spacing w:before="120" w:line="240" w:lineRule="auto"/>
              <w:jc w:val="right"/>
              <w:rPr>
                <w:ins w:id="3070" w:author="ΕΥΘΥ" w:date="2018-12-10T15:33:00Z"/>
                <w:rFonts w:ascii="Verdana" w:eastAsia="Times New Roman" w:hAnsi="Verdana" w:cs="Tahoma"/>
                <w:b/>
                <w:sz w:val="20"/>
                <w:szCs w:val="20"/>
              </w:rPr>
            </w:pPr>
            <w:ins w:id="3071" w:author="ΕΥΘΥ" w:date="2018-12-10T15:33:00Z">
              <w:r w:rsidRPr="00842D71">
                <w:rPr>
                  <w:rFonts w:ascii="Verdana" w:eastAsia="Times New Roman" w:hAnsi="Verdana" w:cs="Tahoma"/>
                  <w:b/>
                  <w:sz w:val="20"/>
                  <w:szCs w:val="20"/>
                </w:rPr>
                <w:t>1.242,78 €</w:t>
              </w:r>
            </w:ins>
          </w:p>
        </w:tc>
      </w:tr>
    </w:tbl>
    <w:p w14:paraId="25216AA3" w14:textId="77777777" w:rsidR="00B638CB" w:rsidRPr="000C6170" w:rsidRDefault="00B638CB" w:rsidP="00B638CB">
      <w:pPr>
        <w:spacing w:before="120"/>
        <w:ind w:left="709"/>
        <w:rPr>
          <w:ins w:id="3072" w:author="ΕΥΘΥ" w:date="2018-12-10T15:33:00Z"/>
          <w:rFonts w:ascii="Verdana" w:hAnsi="Verdana"/>
          <w:sz w:val="20"/>
          <w:szCs w:val="20"/>
        </w:rPr>
      </w:pPr>
      <w:ins w:id="3073" w:author="ΕΥΘΥ" w:date="2018-12-10T15:33:00Z">
        <w:r w:rsidRPr="004A79F0">
          <w:rPr>
            <w:rFonts w:ascii="Verdana" w:hAnsi="Verdana"/>
            <w:sz w:val="20"/>
            <w:szCs w:val="20"/>
          </w:rPr>
          <w:t>Οι όροι και οι προϋποθέσεις εφαρμογής των ανωτέρω ποσών μοναδιαίου κόστους καθώς και οι όροι αναπροσαρμογής τους προσδιορίζονται στην Έκθεση Τεκμηρίωσης της μεθοδολογίας υπολογισμού</w:t>
        </w:r>
        <w:r>
          <w:rPr>
            <w:rFonts w:ascii="Verdana" w:hAnsi="Verdana"/>
            <w:sz w:val="20"/>
            <w:szCs w:val="20"/>
          </w:rPr>
          <w:t>.</w:t>
        </w:r>
      </w:ins>
    </w:p>
    <w:p w14:paraId="0E04C589" w14:textId="77777777" w:rsidR="00B638CB" w:rsidRPr="004E0DE1" w:rsidRDefault="00B638CB" w:rsidP="00B638CB">
      <w:pPr>
        <w:tabs>
          <w:tab w:val="left" w:pos="1418"/>
          <w:tab w:val="left" w:pos="1701"/>
        </w:tabs>
        <w:spacing w:after="60" w:line="240" w:lineRule="auto"/>
        <w:rPr>
          <w:ins w:id="3074" w:author="ΕΥΘΥ" w:date="2018-12-10T15:33:00Z"/>
          <w:rFonts w:ascii="Verdana" w:hAnsi="Verdana" w:cstheme="minorHAnsi"/>
          <w:spacing w:val="4"/>
          <w:sz w:val="20"/>
          <w:szCs w:val="20"/>
        </w:rPr>
      </w:pPr>
    </w:p>
    <w:p w14:paraId="681AD5D5" w14:textId="77777777" w:rsidR="006B3F18" w:rsidRDefault="006B3F18">
      <w:pPr>
        <w:rPr>
          <w:rFonts w:ascii="Verdana" w:hAnsi="Verdana"/>
          <w:sz w:val="20"/>
          <w:szCs w:val="20"/>
        </w:rPr>
      </w:pPr>
    </w:p>
    <w:sectPr w:rsidR="006B3F18" w:rsidSect="00B638CB">
      <w:pgSz w:w="16838" w:h="11906" w:orient="landscape"/>
      <w:pgMar w:top="1077" w:right="1418" w:bottom="1077"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F798595" w15:done="0"/>
  <w15:commentEx w15:paraId="54069B97" w15:done="0"/>
  <w15:commentEx w15:paraId="1C8BD05E" w15:done="0"/>
  <w15:commentEx w15:paraId="3AC557D4" w15:done="0"/>
  <w15:commentEx w15:paraId="3FC723E7" w15:done="0"/>
  <w15:commentEx w15:paraId="55B91E1F" w15:done="0"/>
  <w15:commentEx w15:paraId="676DA977" w15:done="0"/>
  <w15:commentEx w15:paraId="28DB08F3" w15:done="0"/>
  <w15:commentEx w15:paraId="750B285F" w15:done="0"/>
  <w15:commentEx w15:paraId="6ED25A0F" w15:paraIdParent="750B285F" w15:done="0"/>
  <w15:commentEx w15:paraId="7950B173" w15:done="1"/>
  <w15:commentEx w15:paraId="229E901A" w15:paraIdParent="7950B173" w15:done="1"/>
  <w15:commentEx w15:paraId="513D5648" w15:done="0"/>
  <w15:commentEx w15:paraId="0CF824EE" w15:paraIdParent="513D5648" w15:done="0"/>
  <w15:commentEx w15:paraId="11B5DFD6" w15:done="0"/>
  <w15:commentEx w15:paraId="560CBDFB" w15:done="0"/>
  <w15:commentEx w15:paraId="01572BED" w15:done="0"/>
  <w15:commentEx w15:paraId="01485F4E" w15:done="0"/>
  <w15:commentEx w15:paraId="7BD715AD" w15:done="0"/>
  <w15:commentEx w15:paraId="60FF5C23" w15:done="0"/>
  <w15:commentEx w15:paraId="3923E585" w15:done="0"/>
  <w15:commentEx w15:paraId="28F07244" w15:paraIdParent="3923E585" w15:done="0"/>
  <w15:commentEx w15:paraId="7CB9240F" w15:done="0"/>
  <w15:commentEx w15:paraId="05F06BB2" w15:done="0"/>
  <w15:commentEx w15:paraId="0CB80869" w15:done="0"/>
  <w15:commentEx w15:paraId="3128DF3B" w15:done="0"/>
  <w15:commentEx w15:paraId="509F971C" w15:done="0"/>
  <w15:commentEx w15:paraId="551CC48C" w15:paraIdParent="509F971C" w15:done="0"/>
  <w15:commentEx w15:paraId="1574F33A" w15:done="0"/>
  <w15:commentEx w15:paraId="42A3BAAF" w15:done="0"/>
  <w15:commentEx w15:paraId="3B0027B6" w15:done="0"/>
  <w15:commentEx w15:paraId="78A7425F" w15:done="0"/>
  <w15:commentEx w15:paraId="40B11AC8" w15:done="0"/>
  <w15:commentEx w15:paraId="47CB9A48" w15:done="0"/>
  <w15:commentEx w15:paraId="68EA8D14" w15:done="0"/>
  <w15:commentEx w15:paraId="08475C1A" w15:done="0"/>
  <w15:commentEx w15:paraId="34A51974" w15:done="0"/>
  <w15:commentEx w15:paraId="3CCE3FF9" w15:done="0"/>
  <w15:commentEx w15:paraId="6F708BC4" w15:done="0"/>
  <w15:commentEx w15:paraId="5F9E6926" w15:done="0"/>
  <w15:commentEx w15:paraId="3EC4CD7C" w15:done="0"/>
  <w15:commentEx w15:paraId="1F0BE797" w15:done="0"/>
  <w15:commentEx w15:paraId="26C041A8" w15:done="0"/>
  <w15:commentEx w15:paraId="38A38D8B" w15:done="0"/>
  <w15:commentEx w15:paraId="7579DA38" w15:done="0"/>
  <w15:commentEx w15:paraId="775D4A9A" w15:done="0"/>
  <w15:commentEx w15:paraId="285CCFC4" w15:done="0"/>
  <w15:commentEx w15:paraId="0B9B5F3C" w15:done="0"/>
  <w15:commentEx w15:paraId="62A129C8" w15:done="0"/>
  <w15:commentEx w15:paraId="59B65D24" w15:done="0"/>
  <w15:commentEx w15:paraId="44201495" w15:done="0"/>
  <w15:commentEx w15:paraId="01D340FF" w15:done="0"/>
  <w15:commentEx w15:paraId="2DCD8C05" w15:done="0"/>
  <w15:commentEx w15:paraId="59C8375B" w15:done="0"/>
  <w15:commentEx w15:paraId="44A42AE8" w15:done="0"/>
  <w15:commentEx w15:paraId="5A7EE7FF" w15:done="0"/>
  <w15:commentEx w15:paraId="6169AEB9" w15:done="0"/>
  <w15:commentEx w15:paraId="19DCFA4A" w15:done="0"/>
  <w15:commentEx w15:paraId="05F2A81D" w15:done="0"/>
  <w15:commentEx w15:paraId="54153863" w15:done="0"/>
  <w15:commentEx w15:paraId="690EED75" w15:done="0"/>
  <w15:commentEx w15:paraId="07DAD671" w15:done="0"/>
  <w15:commentEx w15:paraId="61B359C4" w15:done="0"/>
  <w15:commentEx w15:paraId="68AE55D4" w15:done="0"/>
  <w15:commentEx w15:paraId="7CB87FE9" w15:done="0"/>
  <w15:commentEx w15:paraId="2D8E65DD" w15:done="0"/>
  <w15:commentEx w15:paraId="4D1008C0" w15:done="0"/>
  <w15:commentEx w15:paraId="0548C611" w15:done="0"/>
  <w15:commentEx w15:paraId="7B2C985F" w15:done="0"/>
  <w15:commentEx w15:paraId="61FE31DC" w15:paraIdParent="7B2C985F" w15:done="0"/>
  <w15:commentEx w15:paraId="78DE608E" w15:done="0"/>
  <w15:commentEx w15:paraId="062B2518" w15:done="0"/>
  <w15:commentEx w15:paraId="7D578B20" w15:paraIdParent="062B2518" w15:done="0"/>
  <w15:commentEx w15:paraId="403AC6C9" w15:done="0"/>
  <w15:commentEx w15:paraId="32888EF5" w15:done="0"/>
  <w15:commentEx w15:paraId="69801787" w15:done="0"/>
  <w15:commentEx w15:paraId="721391BF" w15:done="0"/>
  <w15:commentEx w15:paraId="1D5045AE" w15:paraIdParent="721391BF" w15:done="0"/>
  <w15:commentEx w15:paraId="56A2F5A7" w15:done="0"/>
  <w15:commentEx w15:paraId="73CB4851" w15:done="0"/>
  <w15:commentEx w15:paraId="6200567B" w15:done="0"/>
  <w15:commentEx w15:paraId="42028AA5" w15:done="0"/>
  <w15:commentEx w15:paraId="768DAD3C" w15:done="0"/>
  <w15:commentEx w15:paraId="7729C75E" w15:done="0"/>
  <w15:commentEx w15:paraId="57894710" w15:done="0"/>
  <w15:commentEx w15:paraId="2CF630FE" w15:done="0"/>
  <w15:commentEx w15:paraId="7BC24EF2" w15:done="0"/>
  <w15:commentEx w15:paraId="51E06623" w15:done="0"/>
  <w15:commentEx w15:paraId="685B8F79" w15:done="0"/>
  <w15:commentEx w15:paraId="1B9C1503" w15:done="0"/>
  <w15:commentEx w15:paraId="26F40CFF" w15:done="0"/>
  <w15:commentEx w15:paraId="7BA36594" w15:done="0"/>
  <w15:commentEx w15:paraId="467CE1E4" w15:done="0"/>
  <w15:commentEx w15:paraId="3FF2BCDF" w15:done="0"/>
  <w15:commentEx w15:paraId="333115EF" w15:done="0"/>
  <w15:commentEx w15:paraId="3FE2EF3A" w15:done="0"/>
  <w15:commentEx w15:paraId="15F63EB5" w15:done="0"/>
  <w15:commentEx w15:paraId="22D06A2A" w15:done="0"/>
  <w15:commentEx w15:paraId="3085A0E1" w15:done="0"/>
  <w15:commentEx w15:paraId="1179A67E" w15:done="0"/>
  <w15:commentEx w15:paraId="02F4DF95" w15:done="0"/>
  <w15:commentEx w15:paraId="2526F57C" w15:done="0"/>
  <w15:commentEx w15:paraId="62A468E8" w15:done="0"/>
  <w15:commentEx w15:paraId="58597930" w15:done="0"/>
  <w15:commentEx w15:paraId="7B8B13FB" w15:done="0"/>
  <w15:commentEx w15:paraId="218A7374" w15:done="0"/>
  <w15:commentEx w15:paraId="4A09FA2F" w15:done="0"/>
  <w15:commentEx w15:paraId="7BCFC599" w15:done="0"/>
  <w15:commentEx w15:paraId="5E74FF52" w15:done="0"/>
  <w15:commentEx w15:paraId="4973C5BB" w15:done="0"/>
  <w15:commentEx w15:paraId="797561B5" w15:done="0"/>
  <w15:commentEx w15:paraId="27326799" w15:done="0"/>
  <w15:commentEx w15:paraId="53BD2263" w15:done="0"/>
  <w15:commentEx w15:paraId="2A28FF39" w15:done="0"/>
  <w15:commentEx w15:paraId="19DD0696" w15:done="0"/>
  <w15:commentEx w15:paraId="257C8C52" w15:done="0"/>
  <w15:commentEx w15:paraId="361FE3E8" w15:done="0"/>
  <w15:commentEx w15:paraId="00770504" w15:done="0"/>
  <w15:commentEx w15:paraId="5DEA16B9" w15:done="0"/>
  <w15:commentEx w15:paraId="78768D26" w15:done="0"/>
  <w15:commentEx w15:paraId="7711D1C1" w15:done="0"/>
  <w15:commentEx w15:paraId="01A8C923" w15:done="0"/>
  <w15:commentEx w15:paraId="4338E61B" w15:done="0"/>
  <w15:commentEx w15:paraId="78E081F5" w15:done="0"/>
  <w15:commentEx w15:paraId="57E68BBD" w15:done="0"/>
  <w15:commentEx w15:paraId="428BB5B1" w15:done="0"/>
  <w15:commentEx w15:paraId="04C60D96" w15:done="0"/>
  <w15:commentEx w15:paraId="316FB46E" w15:done="0"/>
  <w15:commentEx w15:paraId="2569B2D5" w15:done="0"/>
  <w15:commentEx w15:paraId="62FE6B2C" w15:done="0"/>
  <w15:commentEx w15:paraId="25183CBF" w15:done="0"/>
  <w15:commentEx w15:paraId="2DDF357E" w15:done="0"/>
  <w15:commentEx w15:paraId="6713EEE6" w15:done="0"/>
  <w15:commentEx w15:paraId="2CC57D90" w15:done="0"/>
  <w15:commentEx w15:paraId="2F6ED85A" w15:done="0"/>
  <w15:commentEx w15:paraId="4A6EC2C5" w15:done="0"/>
  <w15:commentEx w15:paraId="1632E3C0" w15:done="0"/>
  <w15:commentEx w15:paraId="7CD01C70" w15:done="0"/>
  <w15:commentEx w15:paraId="56DFF69D" w15:done="0"/>
  <w15:commentEx w15:paraId="6904BDAC" w15:done="0"/>
  <w15:commentEx w15:paraId="75ED6B1D" w15:done="0"/>
  <w15:commentEx w15:paraId="363EF2CF" w15:done="0"/>
  <w15:commentEx w15:paraId="27F5AD8B" w15:done="0"/>
  <w15:commentEx w15:paraId="170F65C5" w15:done="0"/>
  <w15:commentEx w15:paraId="44BFF9DA" w15:done="0"/>
  <w15:commentEx w15:paraId="13E0FE62" w15:done="0"/>
  <w15:commentEx w15:paraId="3D9E518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798595" w16cid:durableId="1F8603DC"/>
  <w16cid:commentId w16cid:paraId="54069B97" w16cid:durableId="1F8603DD"/>
  <w16cid:commentId w16cid:paraId="1C8BD05E" w16cid:durableId="1F8603DE"/>
  <w16cid:commentId w16cid:paraId="3AC557D4" w16cid:durableId="1F8603DF"/>
  <w16cid:commentId w16cid:paraId="3FC723E7" w16cid:durableId="1F8603E0"/>
  <w16cid:commentId w16cid:paraId="55B91E1F" w16cid:durableId="1F8603E1"/>
  <w16cid:commentId w16cid:paraId="676DA977" w16cid:durableId="1F8603E2"/>
  <w16cid:commentId w16cid:paraId="28DB08F3" w16cid:durableId="1F928CD2"/>
  <w16cid:commentId w16cid:paraId="750B285F" w16cid:durableId="1F8603E3"/>
  <w16cid:commentId w16cid:paraId="6ED25A0F" w16cid:durableId="1F928C95"/>
  <w16cid:commentId w16cid:paraId="7950B173" w16cid:durableId="1F8603E5"/>
  <w16cid:commentId w16cid:paraId="229E901A" w16cid:durableId="1F924C4E"/>
  <w16cid:commentId w16cid:paraId="513D5648" w16cid:durableId="1F8603E7"/>
  <w16cid:commentId w16cid:paraId="0CF824EE" w16cid:durableId="1F924A9D"/>
  <w16cid:commentId w16cid:paraId="11B5DFD6" w16cid:durableId="1F928E3D"/>
  <w16cid:commentId w16cid:paraId="560CBDFB" w16cid:durableId="1F928E70"/>
  <w16cid:commentId w16cid:paraId="01572BED" w16cid:durableId="1F9249E6"/>
  <w16cid:commentId w16cid:paraId="01485F4E" w16cid:durableId="1F924F34"/>
  <w16cid:commentId w16cid:paraId="7BD715AD" w16cid:durableId="1F924F8D"/>
  <w16cid:commentId w16cid:paraId="60FF5C23" w16cid:durableId="1F929033"/>
  <w16cid:commentId w16cid:paraId="3923E585" w16cid:durableId="1F8603E8"/>
  <w16cid:commentId w16cid:paraId="28F07244" w16cid:durableId="1F9290E3"/>
  <w16cid:commentId w16cid:paraId="7CB9240F" w16cid:durableId="1F929BC5"/>
  <w16cid:commentId w16cid:paraId="05F06BB2" w16cid:durableId="1F92A20A"/>
  <w16cid:commentId w16cid:paraId="0CB80869" w16cid:durableId="1F929F05"/>
  <w16cid:commentId w16cid:paraId="3128DF3B" w16cid:durableId="1F8603E9"/>
  <w16cid:commentId w16cid:paraId="509F971C" w16cid:durableId="1F8603EA"/>
  <w16cid:commentId w16cid:paraId="551CC48C" w16cid:durableId="1F929198"/>
  <w16cid:commentId w16cid:paraId="1574F33A" w16cid:durableId="1F8603EB"/>
  <w16cid:commentId w16cid:paraId="42A3BAAF" w16cid:durableId="1F8603EC"/>
  <w16cid:commentId w16cid:paraId="3B0027B6" w16cid:durableId="1F8603ED"/>
  <w16cid:commentId w16cid:paraId="78A7425F" w16cid:durableId="1F92A7EC"/>
  <w16cid:commentId w16cid:paraId="40B11AC8" w16cid:durableId="1F8603EE"/>
  <w16cid:commentId w16cid:paraId="47CB9A48" w16cid:durableId="1F8603F0"/>
  <w16cid:commentId w16cid:paraId="68EA8D14" w16cid:durableId="1F8603F1"/>
  <w16cid:commentId w16cid:paraId="08475C1A" w16cid:durableId="1F8603F3"/>
  <w16cid:commentId w16cid:paraId="34A51974" w16cid:durableId="1F8603F4"/>
  <w16cid:commentId w16cid:paraId="3CCE3FF9" w16cid:durableId="1F8603F5"/>
  <w16cid:commentId w16cid:paraId="6F708BC4" w16cid:durableId="1F8603F6"/>
  <w16cid:commentId w16cid:paraId="5F9E6926" w16cid:durableId="1F93A1FD"/>
  <w16cid:commentId w16cid:paraId="3EC4CD7C" w16cid:durableId="1F8603F8"/>
  <w16cid:commentId w16cid:paraId="1F0BE797" w16cid:durableId="1F8603F9"/>
  <w16cid:commentId w16cid:paraId="26C041A8" w16cid:durableId="1F8603FA"/>
  <w16cid:commentId w16cid:paraId="38A38D8B" w16cid:durableId="1F8603FB"/>
  <w16cid:commentId w16cid:paraId="7579DA38" w16cid:durableId="1F8603FC"/>
  <w16cid:commentId w16cid:paraId="775D4A9A" w16cid:durableId="1F8603FD"/>
  <w16cid:commentId w16cid:paraId="285CCFC4" w16cid:durableId="1F8603FE"/>
  <w16cid:commentId w16cid:paraId="0B9B5F3C" w16cid:durableId="1F8603FF"/>
  <w16cid:commentId w16cid:paraId="62A129C8" w16cid:durableId="1F860400"/>
  <w16cid:commentId w16cid:paraId="59B65D24" w16cid:durableId="1F860402"/>
  <w16cid:commentId w16cid:paraId="44201495" w16cid:durableId="1F860403"/>
  <w16cid:commentId w16cid:paraId="01D340FF" w16cid:durableId="1F931E03"/>
  <w16cid:commentId w16cid:paraId="2DCD8C05" w16cid:durableId="1F93B888"/>
  <w16cid:commentId w16cid:paraId="59C8375B" w16cid:durableId="1F933993"/>
  <w16cid:commentId w16cid:paraId="44A42AE8" w16cid:durableId="1F860405"/>
  <w16cid:commentId w16cid:paraId="5A7EE7FF" w16cid:durableId="1F86123D"/>
  <w16cid:commentId w16cid:paraId="6169AEB9" w16cid:durableId="1F86131E"/>
  <w16cid:commentId w16cid:paraId="19DCFA4A" w16cid:durableId="1F93A20E"/>
  <w16cid:commentId w16cid:paraId="05F2A81D" w16cid:durableId="1F933C40"/>
  <w16cid:commentId w16cid:paraId="54153863" w16cid:durableId="1F8613C0"/>
  <w16cid:commentId w16cid:paraId="690EED75" w16cid:durableId="1F860406"/>
  <w16cid:commentId w16cid:paraId="07DAD671" w16cid:durableId="1F933D53"/>
  <w16cid:commentId w16cid:paraId="61B359C4" w16cid:durableId="1F93B8D3"/>
  <w16cid:commentId w16cid:paraId="68AE55D4" w16cid:durableId="1F934732"/>
  <w16cid:commentId w16cid:paraId="7CB87FE9" w16cid:durableId="1F860407"/>
  <w16cid:commentId w16cid:paraId="2D8E65DD" w16cid:durableId="1F93B92F"/>
  <w16cid:commentId w16cid:paraId="4D1008C0" w16cid:durableId="1F860408"/>
  <w16cid:commentId w16cid:paraId="0548C611" w16cid:durableId="1F93BB7D"/>
  <w16cid:commentId w16cid:paraId="7B2C985F" w16cid:durableId="1F860409"/>
  <w16cid:commentId w16cid:paraId="61FE31DC" w16cid:durableId="1F93BB8E"/>
  <w16cid:commentId w16cid:paraId="78DE608E" w16cid:durableId="1F86040A"/>
  <w16cid:commentId w16cid:paraId="062B2518" w16cid:durableId="1F86040B"/>
  <w16cid:commentId w16cid:paraId="7D578B20" w16cid:durableId="1F93B9DA"/>
  <w16cid:commentId w16cid:paraId="403AC6C9" w16cid:durableId="1F86040C"/>
  <w16cid:commentId w16cid:paraId="32888EF5" w16cid:durableId="1F93BA34"/>
  <w16cid:commentId w16cid:paraId="69801787" w16cid:durableId="1F86040D"/>
  <w16cid:commentId w16cid:paraId="721391BF" w16cid:durableId="1F86040E"/>
  <w16cid:commentId w16cid:paraId="1D5045AE" w16cid:durableId="1F93BB48"/>
  <w16cid:commentId w16cid:paraId="56A2F5A7" w16cid:durableId="1F93BAED"/>
  <w16cid:commentId w16cid:paraId="73CB4851" w16cid:durableId="1F86040F"/>
  <w16cid:commentId w16cid:paraId="6200567B" w16cid:durableId="1F860410"/>
  <w16cid:commentId w16cid:paraId="42028AA5" w16cid:durableId="1F860411"/>
  <w16cid:commentId w16cid:paraId="768DAD3C" w16cid:durableId="1F860412"/>
  <w16cid:commentId w16cid:paraId="7729C75E" w16cid:durableId="1F860413"/>
  <w16cid:commentId w16cid:paraId="57894710" w16cid:durableId="1F860414"/>
  <w16cid:commentId w16cid:paraId="2CF630FE" w16cid:durableId="1F860415"/>
  <w16cid:commentId w16cid:paraId="7BC24EF2" w16cid:durableId="1F860416"/>
  <w16cid:commentId w16cid:paraId="51E06623" w16cid:durableId="1F934DA0"/>
  <w16cid:commentId w16cid:paraId="685B8F79" w16cid:durableId="1F860417"/>
  <w16cid:commentId w16cid:paraId="1B9C1503" w16cid:durableId="1F860418"/>
  <w16cid:commentId w16cid:paraId="26F40CFF" w16cid:durableId="1F860419"/>
  <w16cid:commentId w16cid:paraId="7BA36594" w16cid:durableId="1F86041A"/>
  <w16cid:commentId w16cid:paraId="467CE1E4" w16cid:durableId="1F86041B"/>
  <w16cid:commentId w16cid:paraId="3FF2BCDF" w16cid:durableId="1F86041C"/>
  <w16cid:commentId w16cid:paraId="333115EF" w16cid:durableId="1F934B0B"/>
  <w16cid:commentId w16cid:paraId="3FE2EF3A" w16cid:durableId="1F86041D"/>
  <w16cid:commentId w16cid:paraId="15F63EB5" w16cid:durableId="1F86041E"/>
  <w16cid:commentId w16cid:paraId="22D06A2A" w16cid:durableId="1F86041F"/>
  <w16cid:commentId w16cid:paraId="3085A0E1" w16cid:durableId="1F860420"/>
  <w16cid:commentId w16cid:paraId="1179A67E" w16cid:durableId="1F860421"/>
  <w16cid:commentId w16cid:paraId="02F4DF95" w16cid:durableId="1F860422"/>
  <w16cid:commentId w16cid:paraId="2526F57C" w16cid:durableId="1F860423"/>
  <w16cid:commentId w16cid:paraId="62A468E8" w16cid:durableId="1F860424"/>
  <w16cid:commentId w16cid:paraId="58597930" w16cid:durableId="1F860425"/>
  <w16cid:commentId w16cid:paraId="7B8B13FB" w16cid:durableId="1F860426"/>
  <w16cid:commentId w16cid:paraId="218A7374" w16cid:durableId="1F860427"/>
  <w16cid:commentId w16cid:paraId="4A09FA2F" w16cid:durableId="1F860428"/>
  <w16cid:commentId w16cid:paraId="7BCFC599" w16cid:durableId="1F860429"/>
  <w16cid:commentId w16cid:paraId="5E74FF52" w16cid:durableId="1F86042B"/>
  <w16cid:commentId w16cid:paraId="4973C5BB" w16cid:durableId="1F86042C"/>
  <w16cid:commentId w16cid:paraId="797561B5" w16cid:durableId="1F86042D"/>
  <w16cid:commentId w16cid:paraId="27326799" w16cid:durableId="1F86042E"/>
  <w16cid:commentId w16cid:paraId="53BD2263" w16cid:durableId="1F86042F"/>
  <w16cid:commentId w16cid:paraId="2A28FF39" w16cid:durableId="1F93AE3E"/>
  <w16cid:commentId w16cid:paraId="19DD0696" w16cid:durableId="1F860430"/>
  <w16cid:commentId w16cid:paraId="257C8C52" w16cid:durableId="1F860431"/>
  <w16cid:commentId w16cid:paraId="361FE3E8" w16cid:durableId="1F860432"/>
  <w16cid:commentId w16cid:paraId="00770504" w16cid:durableId="1F860433"/>
  <w16cid:commentId w16cid:paraId="5DEA16B9" w16cid:durableId="1F860434"/>
  <w16cid:commentId w16cid:paraId="78768D26" w16cid:durableId="1F860435"/>
  <w16cid:commentId w16cid:paraId="7711D1C1" w16cid:durableId="1F860436"/>
  <w16cid:commentId w16cid:paraId="01A8C923" w16cid:durableId="1F860437"/>
  <w16cid:commentId w16cid:paraId="4338E61B" w16cid:durableId="1F860438"/>
  <w16cid:commentId w16cid:paraId="78E081F5" w16cid:durableId="1F860439"/>
  <w16cid:commentId w16cid:paraId="57E68BBD" w16cid:durableId="1F86043A"/>
  <w16cid:commentId w16cid:paraId="428BB5B1" w16cid:durableId="1F86043B"/>
  <w16cid:commentId w16cid:paraId="04C60D96" w16cid:durableId="1F86043C"/>
  <w16cid:commentId w16cid:paraId="316FB46E" w16cid:durableId="1F86043D"/>
  <w16cid:commentId w16cid:paraId="2569B2D5" w16cid:durableId="1F86043E"/>
  <w16cid:commentId w16cid:paraId="62FE6B2C" w16cid:durableId="1F86043F"/>
  <w16cid:commentId w16cid:paraId="25183CBF" w16cid:durableId="1F860440"/>
  <w16cid:commentId w16cid:paraId="2DDF357E" w16cid:durableId="1F860441"/>
  <w16cid:commentId w16cid:paraId="6713EEE6" w16cid:durableId="1F860442"/>
  <w16cid:commentId w16cid:paraId="2CC57D90" w16cid:durableId="1F860443"/>
  <w16cid:commentId w16cid:paraId="2F6ED85A" w16cid:durableId="1F860444"/>
  <w16cid:commentId w16cid:paraId="4A6EC2C5" w16cid:durableId="1F860445"/>
  <w16cid:commentId w16cid:paraId="1632E3C0" w16cid:durableId="1F860446"/>
  <w16cid:commentId w16cid:paraId="7CD01C70" w16cid:durableId="1F860447"/>
  <w16cid:commentId w16cid:paraId="56DFF69D" w16cid:durableId="1F860448"/>
  <w16cid:commentId w16cid:paraId="6904BDAC" w16cid:durableId="1F860449"/>
  <w16cid:commentId w16cid:paraId="75ED6B1D" w16cid:durableId="1F86044A"/>
  <w16cid:commentId w16cid:paraId="363EF2CF" w16cid:durableId="1F86044B"/>
  <w16cid:commentId w16cid:paraId="27F5AD8B" w16cid:durableId="1F86044C"/>
  <w16cid:commentId w16cid:paraId="170F65C5" w16cid:durableId="1F86044D"/>
  <w16cid:commentId w16cid:paraId="44BFF9DA" w16cid:durableId="1F86044E"/>
  <w16cid:commentId w16cid:paraId="13E0FE62" w16cid:durableId="1F86044F"/>
  <w16cid:commentId w16cid:paraId="3D9E5189" w16cid:durableId="1F8604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DB3AD" w14:textId="77777777" w:rsidR="00C76778" w:rsidRDefault="00C76778" w:rsidP="00D63526">
      <w:pPr>
        <w:spacing w:after="0" w:line="240" w:lineRule="auto"/>
      </w:pPr>
      <w:r>
        <w:separator/>
      </w:r>
    </w:p>
  </w:endnote>
  <w:endnote w:type="continuationSeparator" w:id="0">
    <w:p w14:paraId="54168A6C" w14:textId="77777777" w:rsidR="00C76778" w:rsidRDefault="00C76778" w:rsidP="00D63526">
      <w:pPr>
        <w:spacing w:after="0" w:line="240" w:lineRule="auto"/>
      </w:pPr>
      <w:r>
        <w:continuationSeparator/>
      </w:r>
    </w:p>
  </w:endnote>
  <w:endnote w:type="continuationNotice" w:id="1">
    <w:p w14:paraId="65E7AE28" w14:textId="77777777" w:rsidR="00C76778" w:rsidRDefault="00C76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PF Square Sans Pro Medium">
    <w:altName w:val="PF Square Sans Pro Medium"/>
    <w:panose1 w:val="00000000000000000000"/>
    <w:charset w:val="A1"/>
    <w:family w:val="swiss"/>
    <w:notTrueType/>
    <w:pitch w:val="default"/>
    <w:sig w:usb0="00000081" w:usb1="00000000" w:usb2="00000000" w:usb3="00000000" w:csb0="00000008" w:csb1="00000000"/>
  </w:font>
  <w:font w:name="MSTT31c5b2">
    <w:altName w:val="Times New Roman"/>
    <w:panose1 w:val="00000000000000000000"/>
    <w:charset w:val="00"/>
    <w:family w:val="auto"/>
    <w:notTrueType/>
    <w:pitch w:val="default"/>
    <w:sig w:usb0="00000003" w:usb1="00000000" w:usb2="00000000" w:usb3="00000000" w:csb0="00000001" w:csb1="00000000"/>
  </w:font>
  <w:font w:name="EUAlbertina-Regu-Identity-H">
    <w:altName w:val="Arial Unicode MS"/>
    <w:panose1 w:val="00000000000000000000"/>
    <w:charset w:val="81"/>
    <w:family w:val="auto"/>
    <w:notTrueType/>
    <w:pitch w:val="default"/>
    <w:sig w:usb0="00000081" w:usb1="09060000" w:usb2="00000010" w:usb3="00000000" w:csb0="00080008" w:csb1="00000000"/>
  </w:font>
  <w:font w:name="EUAlbertina-ReguItal-Identity-H">
    <w:altName w:val="Arial Unicode MS"/>
    <w:panose1 w:val="00000000000000000000"/>
    <w:charset w:val="81"/>
    <w:family w:val="auto"/>
    <w:notTrueType/>
    <w:pitch w:val="default"/>
    <w:sig w:usb0="00000081" w:usb1="09060000" w:usb2="00000010" w:usb3="00000000" w:csb0="00080008" w:csb1="00000000"/>
  </w:font>
  <w:font w:name="EUAlbertina-Bold-Identity-H">
    <w:altName w:val="Arial Unicode MS"/>
    <w:panose1 w:val="00000000000000000000"/>
    <w:charset w:val="A1"/>
    <w:family w:val="auto"/>
    <w:notTrueType/>
    <w:pitch w:val="default"/>
    <w:sig w:usb0="00000081" w:usb1="09060000" w:usb2="00000010" w:usb3="00000000" w:csb0="00080008" w:csb1="00000000"/>
  </w:font>
  <w:font w:name="EUAlbertina-Regu">
    <w:altName w:val="Times New Roman"/>
    <w:panose1 w:val="00000000000000000000"/>
    <w:charset w:val="00"/>
    <w:family w:val="auto"/>
    <w:notTrueType/>
    <w:pitch w:val="default"/>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B" w:csb1="00000000"/>
  </w:font>
  <w:font w:name="EUAlbertina-ReguItal">
    <w:altName w:val="Times New Roman"/>
    <w:panose1 w:val="00000000000000000000"/>
    <w:charset w:val="00"/>
    <w:family w:val="auto"/>
    <w:notTrueType/>
    <w:pitch w:val="default"/>
    <w:sig w:usb0="00000003" w:usb1="00000000" w:usb2="00000000" w:usb3="00000000" w:csb0="00000001" w:csb1="00000000"/>
  </w:font>
  <w:font w:name="MS Reference Sans Serif">
    <w:panose1 w:val="020B0604030504040204"/>
    <w:charset w:val="A1"/>
    <w:family w:val="swiss"/>
    <w:pitch w:val="variable"/>
    <w:sig w:usb0="20000287" w:usb1="00000000" w:usb2="00000000" w:usb3="00000000" w:csb0="0000019F"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4" w:type="dxa"/>
      <w:jc w:val="center"/>
      <w:tblBorders>
        <w:top w:val="single" w:sz="4" w:space="0" w:color="auto"/>
      </w:tblBorders>
      <w:tblLook w:val="01E0" w:firstRow="1" w:lastRow="1" w:firstColumn="1" w:lastColumn="1" w:noHBand="0" w:noVBand="0"/>
    </w:tblPr>
    <w:tblGrid>
      <w:gridCol w:w="3947"/>
      <w:gridCol w:w="2746"/>
      <w:gridCol w:w="3051"/>
    </w:tblGrid>
    <w:tr w:rsidR="00C76778" w:rsidRPr="008A556E" w14:paraId="777F3E2A" w14:textId="77777777" w:rsidTr="004B3726">
      <w:trPr>
        <w:trHeight w:val="956"/>
        <w:jc w:val="center"/>
      </w:trPr>
      <w:tc>
        <w:tcPr>
          <w:tcW w:w="3947" w:type="dxa"/>
        </w:tcPr>
        <w:p w14:paraId="688A4E01" w14:textId="77777777" w:rsidR="00C76778" w:rsidRPr="0010373A" w:rsidRDefault="00C76778" w:rsidP="004B3726">
          <w:pPr>
            <w:spacing w:before="60" w:after="0" w:line="240" w:lineRule="auto"/>
            <w:ind w:left="215" w:hanging="215"/>
            <w:rPr>
              <w:rStyle w:val="af5"/>
              <w:rFonts w:ascii="Verdana" w:hAnsi="Verdana" w:cs="Tahoma"/>
              <w:i w:val="0"/>
              <w:sz w:val="16"/>
              <w:szCs w:val="16"/>
              <w:lang w:val="el-GR"/>
            </w:rPr>
          </w:pPr>
          <w:r w:rsidRPr="0010373A">
            <w:rPr>
              <w:rStyle w:val="af5"/>
              <w:rFonts w:ascii="Verdana" w:hAnsi="Verdana" w:cs="Tahoma"/>
              <w:i w:val="0"/>
              <w:sz w:val="16"/>
              <w:szCs w:val="16"/>
              <w:lang w:val="el-GR"/>
            </w:rPr>
            <w:t>Υπουργική Απόφαση Συστήματος Διαχείρισης</w:t>
          </w:r>
        </w:p>
        <w:p w14:paraId="1CDF5F59" w14:textId="77777777" w:rsidR="00C76778" w:rsidRPr="0010373A" w:rsidRDefault="00C76778" w:rsidP="004B3726">
          <w:pPr>
            <w:spacing w:before="60" w:after="0" w:line="240" w:lineRule="auto"/>
            <w:rPr>
              <w:rStyle w:val="af5"/>
              <w:rFonts w:ascii="Verdana" w:hAnsi="Verdana" w:cs="Tahoma"/>
              <w:i w:val="0"/>
              <w:sz w:val="16"/>
              <w:szCs w:val="16"/>
              <w:lang w:val="el-GR"/>
            </w:rPr>
          </w:pPr>
          <w:r w:rsidRPr="0010373A">
            <w:rPr>
              <w:rStyle w:val="af5"/>
              <w:rFonts w:ascii="Verdana" w:hAnsi="Verdana" w:cs="Tahoma"/>
              <w:i w:val="0"/>
              <w:sz w:val="16"/>
              <w:szCs w:val="16"/>
              <w:lang w:val="el-GR"/>
            </w:rPr>
            <w:t xml:space="preserve">Έκδοση: </w:t>
          </w:r>
          <w:r>
            <w:rPr>
              <w:rStyle w:val="af5"/>
              <w:rFonts w:ascii="Verdana" w:hAnsi="Verdana" w:cs="Tahoma"/>
              <w:i w:val="0"/>
              <w:iCs/>
              <w:sz w:val="16"/>
              <w:szCs w:val="16"/>
              <w:lang w:val="el-GR"/>
            </w:rPr>
            <w:t>3</w:t>
          </w:r>
          <w:r w:rsidRPr="0010373A">
            <w:rPr>
              <w:rStyle w:val="af5"/>
              <w:rFonts w:ascii="Verdana" w:hAnsi="Verdana" w:cs="Tahoma"/>
              <w:i w:val="0"/>
              <w:iCs/>
              <w:sz w:val="16"/>
              <w:szCs w:val="16"/>
              <w:lang w:val="el-GR"/>
            </w:rPr>
            <w:t xml:space="preserve">η </w:t>
          </w:r>
        </w:p>
        <w:p w14:paraId="40598AC9" w14:textId="30D47192" w:rsidR="00C76778" w:rsidRPr="00022CF5" w:rsidRDefault="00C76778" w:rsidP="00070DFB">
          <w:pPr>
            <w:spacing w:before="60" w:after="0" w:line="240" w:lineRule="auto"/>
            <w:rPr>
              <w:b/>
              <w:i/>
            </w:rPr>
          </w:pPr>
          <w:proofErr w:type="spellStart"/>
          <w:r w:rsidRPr="0010373A">
            <w:rPr>
              <w:rStyle w:val="af5"/>
              <w:rFonts w:ascii="Verdana" w:hAnsi="Verdana" w:cs="Tahoma"/>
              <w:i w:val="0"/>
              <w:sz w:val="16"/>
              <w:szCs w:val="16"/>
              <w:lang w:val="el-GR"/>
            </w:rPr>
            <w:t>Ημ</w:t>
          </w:r>
          <w:proofErr w:type="spellEnd"/>
          <w:r w:rsidRPr="0010373A">
            <w:rPr>
              <w:rStyle w:val="af5"/>
              <w:rFonts w:ascii="Verdana" w:hAnsi="Verdana" w:cs="Tahoma"/>
              <w:i w:val="0"/>
              <w:sz w:val="16"/>
              <w:szCs w:val="16"/>
              <w:lang w:val="el-GR"/>
            </w:rPr>
            <w:t>/νια Έκδοσης:</w:t>
          </w:r>
          <w:r>
            <w:rPr>
              <w:rStyle w:val="af5"/>
              <w:rFonts w:ascii="Verdana" w:hAnsi="Verdana" w:cs="Tahoma"/>
              <w:i w:val="0"/>
              <w:sz w:val="16"/>
              <w:szCs w:val="16"/>
              <w:lang w:val="el-GR"/>
            </w:rPr>
            <w:t xml:space="preserve"> </w:t>
          </w:r>
          <w:r w:rsidR="00070DFB">
            <w:rPr>
              <w:rStyle w:val="af5"/>
              <w:rFonts w:ascii="Verdana" w:hAnsi="Verdana" w:cs="Tahoma"/>
              <w:i w:val="0"/>
              <w:sz w:val="16"/>
              <w:szCs w:val="16"/>
              <w:lang w:val="el-GR"/>
            </w:rPr>
            <w:t>19</w:t>
          </w:r>
          <w:r>
            <w:rPr>
              <w:rStyle w:val="af5"/>
              <w:rFonts w:ascii="Verdana" w:hAnsi="Verdana" w:cs="Tahoma"/>
              <w:i w:val="0"/>
              <w:sz w:val="16"/>
              <w:szCs w:val="16"/>
              <w:lang w:val="el-GR"/>
            </w:rPr>
            <w:t>/12/2018</w:t>
          </w:r>
        </w:p>
      </w:tc>
      <w:tc>
        <w:tcPr>
          <w:tcW w:w="2746" w:type="dxa"/>
          <w:vAlign w:val="center"/>
        </w:tcPr>
        <w:p w14:paraId="462E165D" w14:textId="77777777" w:rsidR="00C76778" w:rsidRPr="00867281" w:rsidRDefault="00C76778" w:rsidP="00D02B81">
          <w:pPr>
            <w:spacing w:after="0"/>
            <w:ind w:left="97"/>
            <w:jc w:val="center"/>
            <w:rPr>
              <w:sz w:val="16"/>
            </w:rPr>
          </w:pPr>
          <w:r w:rsidRPr="00494F4F">
            <w:rPr>
              <w:sz w:val="16"/>
            </w:rPr>
            <w:t>-</w:t>
          </w:r>
          <w:r w:rsidRPr="00BE1992">
            <w:rPr>
              <w:rFonts w:ascii="Tahoma" w:hAnsi="Tahoma" w:cs="Tahoma"/>
              <w:sz w:val="16"/>
            </w:rPr>
            <w:fldChar w:fldCharType="begin"/>
          </w:r>
          <w:r w:rsidRPr="00BE1992">
            <w:rPr>
              <w:rFonts w:ascii="Tahoma" w:hAnsi="Tahoma" w:cs="Tahoma"/>
              <w:sz w:val="16"/>
            </w:rPr>
            <w:instrText xml:space="preserve"> PAGE   \* MERGEFORMAT </w:instrText>
          </w:r>
          <w:r w:rsidRPr="00BE1992">
            <w:rPr>
              <w:rFonts w:ascii="Tahoma" w:hAnsi="Tahoma" w:cs="Tahoma"/>
              <w:sz w:val="16"/>
            </w:rPr>
            <w:fldChar w:fldCharType="separate"/>
          </w:r>
          <w:r w:rsidR="00AE41C8">
            <w:rPr>
              <w:rFonts w:ascii="Tahoma" w:hAnsi="Tahoma" w:cs="Tahoma"/>
              <w:noProof/>
              <w:sz w:val="16"/>
            </w:rPr>
            <w:t>62</w:t>
          </w:r>
          <w:r w:rsidRPr="00BE1992">
            <w:rPr>
              <w:rFonts w:ascii="Tahoma" w:hAnsi="Tahoma" w:cs="Tahoma"/>
              <w:sz w:val="16"/>
            </w:rPr>
            <w:fldChar w:fldCharType="end"/>
          </w:r>
          <w:r w:rsidRPr="00494F4F">
            <w:rPr>
              <w:sz w:val="16"/>
            </w:rPr>
            <w:t xml:space="preserve"> -</w:t>
          </w:r>
        </w:p>
      </w:tc>
      <w:tc>
        <w:tcPr>
          <w:tcW w:w="3051" w:type="dxa"/>
          <w:vAlign w:val="center"/>
        </w:tcPr>
        <w:p w14:paraId="711CC35A" w14:textId="77777777" w:rsidR="00C76778" w:rsidRPr="008A556E" w:rsidRDefault="00C76778" w:rsidP="00D02B81">
          <w:pPr>
            <w:spacing w:before="60" w:after="0"/>
            <w:jc w:val="right"/>
            <w:rPr>
              <w:b/>
            </w:rPr>
          </w:pPr>
          <w:r>
            <w:rPr>
              <w:noProof/>
              <w:lang w:eastAsia="el-GR"/>
            </w:rPr>
            <w:drawing>
              <wp:inline distT="0" distB="0" distL="0" distR="0" wp14:anchorId="56B12BFA" wp14:editId="65F0FCD8">
                <wp:extent cx="828675" cy="493857"/>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828675" cy="493857"/>
                        </a:xfrm>
                        <a:prstGeom prst="rect">
                          <a:avLst/>
                        </a:prstGeom>
                        <a:noFill/>
                        <a:ln w="9525">
                          <a:noFill/>
                          <a:miter lim="800000"/>
                          <a:headEnd/>
                          <a:tailEnd/>
                        </a:ln>
                      </pic:spPr>
                    </pic:pic>
                  </a:graphicData>
                </a:graphic>
              </wp:inline>
            </w:drawing>
          </w:r>
        </w:p>
      </w:tc>
    </w:tr>
  </w:tbl>
  <w:p w14:paraId="6780D5CE" w14:textId="77777777" w:rsidR="00C76778" w:rsidRPr="004B3726" w:rsidRDefault="00C76778">
    <w:pPr>
      <w:pStyle w:val="a7"/>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92BEB7" w14:textId="77777777" w:rsidR="00C76778" w:rsidRDefault="00C76778" w:rsidP="00D63526">
      <w:pPr>
        <w:spacing w:after="0" w:line="240" w:lineRule="auto"/>
      </w:pPr>
      <w:r>
        <w:separator/>
      </w:r>
    </w:p>
  </w:footnote>
  <w:footnote w:type="continuationSeparator" w:id="0">
    <w:p w14:paraId="3E8E88AE" w14:textId="77777777" w:rsidR="00C76778" w:rsidRDefault="00C76778" w:rsidP="00D63526">
      <w:pPr>
        <w:spacing w:after="0" w:line="240" w:lineRule="auto"/>
      </w:pPr>
      <w:r>
        <w:continuationSeparator/>
      </w:r>
    </w:p>
  </w:footnote>
  <w:footnote w:type="continuationNotice" w:id="1">
    <w:p w14:paraId="0C8709DE" w14:textId="77777777" w:rsidR="00C76778" w:rsidRDefault="00C76778">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666B"/>
    <w:multiLevelType w:val="hybridMultilevel"/>
    <w:tmpl w:val="98EE65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2052A60"/>
    <w:multiLevelType w:val="hybridMultilevel"/>
    <w:tmpl w:val="9FD4F2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23148B7"/>
    <w:multiLevelType w:val="hybridMultilevel"/>
    <w:tmpl w:val="CB5AB702"/>
    <w:lvl w:ilvl="0" w:tplc="D312E0F0">
      <w:start w:val="1"/>
      <w:numFmt w:val="decimal"/>
      <w:lvlText w:val="14.%1"/>
      <w:lvlJc w:val="left"/>
      <w:pPr>
        <w:ind w:left="1932" w:hanging="360"/>
      </w:pPr>
      <w:rPr>
        <w:rFonts w:ascii="Verdana" w:hAnsi="Verdana" w:cs="Calibri" w:hint="default"/>
        <w:caps w:val="0"/>
        <w:strike w:val="0"/>
        <w:dstrike w:val="0"/>
        <w:vanish w:val="0"/>
        <w:color w:val="231F20"/>
        <w:spacing w:val="0"/>
        <w:w w:val="100"/>
        <w:sz w:val="20"/>
        <w:szCs w:val="19"/>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7A2961"/>
    <w:multiLevelType w:val="multilevel"/>
    <w:tmpl w:val="D21C0552"/>
    <w:lvl w:ilvl="0">
      <w:start w:val="2"/>
      <w:numFmt w:val="decimal"/>
      <w:lvlText w:val="%1."/>
      <w:lvlJc w:val="left"/>
      <w:pPr>
        <w:tabs>
          <w:tab w:val="num" w:pos="720"/>
        </w:tabs>
        <w:ind w:left="720" w:hanging="360"/>
      </w:pPr>
    </w:lvl>
    <w:lvl w:ilvl="1">
      <w:start w:val="1"/>
      <w:numFmt w:val="lowerRoman"/>
      <w:lvlText w:val="%2."/>
      <w:lvlJc w:val="left"/>
      <w:pPr>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44C6CB9"/>
    <w:multiLevelType w:val="hybridMultilevel"/>
    <w:tmpl w:val="79CC23C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85824AA"/>
    <w:multiLevelType w:val="hybridMultilevel"/>
    <w:tmpl w:val="F294B764"/>
    <w:lvl w:ilvl="0" w:tplc="B228422C">
      <w:start w:val="1"/>
      <w:numFmt w:val="decimal"/>
      <w:lvlText w:val="%1."/>
      <w:lvlJc w:val="left"/>
      <w:pPr>
        <w:ind w:left="390" w:hanging="390"/>
      </w:pPr>
      <w:rPr>
        <w:rFonts w:hint="default"/>
        <w:b w:val="0"/>
        <w:i w:val="0"/>
        <w:caps w:val="0"/>
        <w:strike w:val="0"/>
        <w:dstrike w:val="0"/>
        <w:vanish w:val="0"/>
        <w:color w:val="auto"/>
        <w:vertAlign w:val="baseline"/>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19B26B99"/>
    <w:multiLevelType w:val="hybridMultilevel"/>
    <w:tmpl w:val="74F2D9EC"/>
    <w:lvl w:ilvl="0" w:tplc="C4DCBE1A">
      <w:start w:val="1"/>
      <w:numFmt w:val="lowerRoman"/>
      <w:lvlText w:val="(%1)"/>
      <w:lvlJc w:val="left"/>
      <w:pPr>
        <w:ind w:left="1004" w:hanging="360"/>
      </w:pPr>
      <w:rPr>
        <w:rFonts w:hint="default"/>
      </w:rPr>
    </w:lvl>
    <w:lvl w:ilvl="1" w:tplc="02E2F66A">
      <w:start w:val="1"/>
      <w:numFmt w:val="lowerLetter"/>
      <w:lvlText w:val="(%2)"/>
      <w:lvlJc w:val="left"/>
      <w:pPr>
        <w:ind w:left="1724" w:hanging="360"/>
      </w:pPr>
      <w:rPr>
        <w:rFonts w:hint="default"/>
      </w:r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7">
    <w:nsid w:val="1C830A96"/>
    <w:multiLevelType w:val="hybridMultilevel"/>
    <w:tmpl w:val="B682077A"/>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8">
    <w:nsid w:val="20191B7F"/>
    <w:multiLevelType w:val="hybridMultilevel"/>
    <w:tmpl w:val="59522D0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22CE047E"/>
    <w:multiLevelType w:val="hybridMultilevel"/>
    <w:tmpl w:val="117879B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322D2D5F"/>
    <w:multiLevelType w:val="hybridMultilevel"/>
    <w:tmpl w:val="8C48082A"/>
    <w:lvl w:ilvl="0" w:tplc="04080001">
      <w:start w:val="1"/>
      <w:numFmt w:val="bullet"/>
      <w:lvlText w:val=""/>
      <w:lvlJc w:val="left"/>
      <w:pPr>
        <w:ind w:left="1710" w:hanging="360"/>
      </w:pPr>
      <w:rPr>
        <w:rFonts w:ascii="Symbol" w:hAnsi="Symbol" w:hint="default"/>
      </w:rPr>
    </w:lvl>
    <w:lvl w:ilvl="1" w:tplc="04080003" w:tentative="1">
      <w:start w:val="1"/>
      <w:numFmt w:val="bullet"/>
      <w:lvlText w:val="o"/>
      <w:lvlJc w:val="left"/>
      <w:pPr>
        <w:ind w:left="2430" w:hanging="360"/>
      </w:pPr>
      <w:rPr>
        <w:rFonts w:ascii="Courier New" w:hAnsi="Courier New" w:cs="Courier New" w:hint="default"/>
      </w:rPr>
    </w:lvl>
    <w:lvl w:ilvl="2" w:tplc="04080005" w:tentative="1">
      <w:start w:val="1"/>
      <w:numFmt w:val="bullet"/>
      <w:lvlText w:val=""/>
      <w:lvlJc w:val="left"/>
      <w:pPr>
        <w:ind w:left="3150" w:hanging="360"/>
      </w:pPr>
      <w:rPr>
        <w:rFonts w:ascii="Wingdings" w:hAnsi="Wingdings" w:hint="default"/>
      </w:rPr>
    </w:lvl>
    <w:lvl w:ilvl="3" w:tplc="04080001" w:tentative="1">
      <w:start w:val="1"/>
      <w:numFmt w:val="bullet"/>
      <w:lvlText w:val=""/>
      <w:lvlJc w:val="left"/>
      <w:pPr>
        <w:ind w:left="3870" w:hanging="360"/>
      </w:pPr>
      <w:rPr>
        <w:rFonts w:ascii="Symbol" w:hAnsi="Symbol" w:hint="default"/>
      </w:rPr>
    </w:lvl>
    <w:lvl w:ilvl="4" w:tplc="04080003" w:tentative="1">
      <w:start w:val="1"/>
      <w:numFmt w:val="bullet"/>
      <w:lvlText w:val="o"/>
      <w:lvlJc w:val="left"/>
      <w:pPr>
        <w:ind w:left="4590" w:hanging="360"/>
      </w:pPr>
      <w:rPr>
        <w:rFonts w:ascii="Courier New" w:hAnsi="Courier New" w:cs="Courier New" w:hint="default"/>
      </w:rPr>
    </w:lvl>
    <w:lvl w:ilvl="5" w:tplc="04080005" w:tentative="1">
      <w:start w:val="1"/>
      <w:numFmt w:val="bullet"/>
      <w:lvlText w:val=""/>
      <w:lvlJc w:val="left"/>
      <w:pPr>
        <w:ind w:left="5310" w:hanging="360"/>
      </w:pPr>
      <w:rPr>
        <w:rFonts w:ascii="Wingdings" w:hAnsi="Wingdings" w:hint="default"/>
      </w:rPr>
    </w:lvl>
    <w:lvl w:ilvl="6" w:tplc="04080001" w:tentative="1">
      <w:start w:val="1"/>
      <w:numFmt w:val="bullet"/>
      <w:lvlText w:val=""/>
      <w:lvlJc w:val="left"/>
      <w:pPr>
        <w:ind w:left="6030" w:hanging="360"/>
      </w:pPr>
      <w:rPr>
        <w:rFonts w:ascii="Symbol" w:hAnsi="Symbol" w:hint="default"/>
      </w:rPr>
    </w:lvl>
    <w:lvl w:ilvl="7" w:tplc="04080003" w:tentative="1">
      <w:start w:val="1"/>
      <w:numFmt w:val="bullet"/>
      <w:lvlText w:val="o"/>
      <w:lvlJc w:val="left"/>
      <w:pPr>
        <w:ind w:left="6750" w:hanging="360"/>
      </w:pPr>
      <w:rPr>
        <w:rFonts w:ascii="Courier New" w:hAnsi="Courier New" w:cs="Courier New" w:hint="default"/>
      </w:rPr>
    </w:lvl>
    <w:lvl w:ilvl="8" w:tplc="04080005" w:tentative="1">
      <w:start w:val="1"/>
      <w:numFmt w:val="bullet"/>
      <w:lvlText w:val=""/>
      <w:lvlJc w:val="left"/>
      <w:pPr>
        <w:ind w:left="7470" w:hanging="360"/>
      </w:pPr>
      <w:rPr>
        <w:rFonts w:ascii="Wingdings" w:hAnsi="Wingdings" w:hint="default"/>
      </w:rPr>
    </w:lvl>
  </w:abstractNum>
  <w:abstractNum w:abstractNumId="11">
    <w:nsid w:val="33213F14"/>
    <w:multiLevelType w:val="hybridMultilevel"/>
    <w:tmpl w:val="FF8E712E"/>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322610C"/>
    <w:multiLevelType w:val="hybridMultilevel"/>
    <w:tmpl w:val="945E5E3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45C69CB"/>
    <w:multiLevelType w:val="hybridMultilevel"/>
    <w:tmpl w:val="32EE47FA"/>
    <w:lvl w:ilvl="0" w:tplc="04080011">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376D7F9C"/>
    <w:multiLevelType w:val="hybridMultilevel"/>
    <w:tmpl w:val="834C9746"/>
    <w:lvl w:ilvl="0" w:tplc="04080011">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78C2400"/>
    <w:multiLevelType w:val="hybridMultilevel"/>
    <w:tmpl w:val="834C9746"/>
    <w:lvl w:ilvl="0" w:tplc="04080011">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3E1E4106"/>
    <w:multiLevelType w:val="hybridMultilevel"/>
    <w:tmpl w:val="6F661292"/>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612B89"/>
    <w:multiLevelType w:val="hybridMultilevel"/>
    <w:tmpl w:val="E0D4BB7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413961BB"/>
    <w:multiLevelType w:val="hybridMultilevel"/>
    <w:tmpl w:val="14F44B4A"/>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18F41EE"/>
    <w:multiLevelType w:val="hybridMultilevel"/>
    <w:tmpl w:val="248ECC14"/>
    <w:lvl w:ilvl="0" w:tplc="A6A803E8">
      <w:start w:val="1"/>
      <w:numFmt w:val="decimal"/>
      <w:lvlText w:val="%1."/>
      <w:lvlJc w:val="left"/>
      <w:pPr>
        <w:ind w:left="720" w:hanging="360"/>
      </w:pPr>
      <w:rPr>
        <w:rFonts w:eastAsiaTheme="minorHAnsi" w:cstheme="minorBid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59369CA"/>
    <w:multiLevelType w:val="hybridMultilevel"/>
    <w:tmpl w:val="91A4D582"/>
    <w:lvl w:ilvl="0" w:tplc="762E4BAC">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5A54B4"/>
    <w:multiLevelType w:val="hybridMultilevel"/>
    <w:tmpl w:val="69C659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821C07"/>
    <w:multiLevelType w:val="hybridMultilevel"/>
    <w:tmpl w:val="063A173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BA94A93"/>
    <w:multiLevelType w:val="multilevel"/>
    <w:tmpl w:val="824C2AC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C0473EA"/>
    <w:multiLevelType w:val="hybridMultilevel"/>
    <w:tmpl w:val="834C9746"/>
    <w:lvl w:ilvl="0" w:tplc="04080011">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51C67150"/>
    <w:multiLevelType w:val="hybridMultilevel"/>
    <w:tmpl w:val="365E1DD8"/>
    <w:lvl w:ilvl="0" w:tplc="C08C31DA">
      <w:start w:val="1"/>
      <w:numFmt w:val="decimal"/>
      <w:lvlText w:val="%1."/>
      <w:lvlJc w:val="left"/>
      <w:pPr>
        <w:ind w:left="816" w:hanging="390"/>
      </w:pPr>
      <w:rPr>
        <w:rFonts w:hint="default"/>
        <w:b w:val="0"/>
        <w:i w:val="0"/>
        <w:caps w:val="0"/>
        <w:strike w:val="0"/>
        <w:dstrike w:val="0"/>
        <w:vanish w:val="0"/>
        <w:color w:val="auto"/>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163B4E"/>
    <w:multiLevelType w:val="hybridMultilevel"/>
    <w:tmpl w:val="BE1269DC"/>
    <w:lvl w:ilvl="0" w:tplc="7D94348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6860D0B"/>
    <w:multiLevelType w:val="hybridMultilevel"/>
    <w:tmpl w:val="D70433DC"/>
    <w:lvl w:ilvl="0" w:tplc="6F4C3BFE">
      <w:start w:val="1"/>
      <w:numFmt w:val="upperLetter"/>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nsid w:val="599152EC"/>
    <w:multiLevelType w:val="hybridMultilevel"/>
    <w:tmpl w:val="834C9746"/>
    <w:lvl w:ilvl="0" w:tplc="04080011">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nsid w:val="5ABA6544"/>
    <w:multiLevelType w:val="hybridMultilevel"/>
    <w:tmpl w:val="CE88F2A0"/>
    <w:lvl w:ilvl="0" w:tplc="B858BF64">
      <w:start w:val="1"/>
      <w:numFmt w:val="decimal"/>
      <w:pStyle w:val="a"/>
      <w:lvlText w:val="Άρθρο %1"/>
      <w:lvlJc w:val="center"/>
      <w:pPr>
        <w:ind w:left="1080" w:hanging="360"/>
      </w:pPr>
      <w:rPr>
        <w:rFonts w:ascii="Verdana" w:hAnsi="Verdana" w:cs="Times New Roman" w:hint="default"/>
        <w:b w:val="0"/>
        <w:bCs w:val="0"/>
        <w:i/>
        <w:iCs w:val="0"/>
        <w:caps w:val="0"/>
        <w:smallCaps w:val="0"/>
        <w:strike w:val="0"/>
        <w:dstrike w:val="0"/>
        <w:noProof w:val="0"/>
        <w:snapToGrid w:val="0"/>
        <w:vanish w:val="0"/>
        <w:color w:val="000000"/>
        <w:spacing w:val="0"/>
        <w:w w:val="0"/>
        <w:kern w:val="0"/>
        <w:position w:val="0"/>
        <w:szCs w:val="0"/>
        <w:u w:val="none"/>
        <w:vertAlign w:val="baseline"/>
        <w:em w:val="none"/>
      </w:rPr>
    </w:lvl>
    <w:lvl w:ilvl="1" w:tplc="20581928">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D606CF5"/>
    <w:multiLevelType w:val="hybridMultilevel"/>
    <w:tmpl w:val="1796154A"/>
    <w:lvl w:ilvl="0" w:tplc="A412EFDA">
      <w:start w:val="1"/>
      <w:numFmt w:val="decimal"/>
      <w:lvlText w:val="%1."/>
      <w:lvlJc w:val="left"/>
      <w:pPr>
        <w:ind w:left="720" w:hanging="360"/>
      </w:pPr>
      <w:rPr>
        <w:rFonts w:eastAsiaTheme="minorHAnsi" w:cstheme="minorBid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0C77362"/>
    <w:multiLevelType w:val="multilevel"/>
    <w:tmpl w:val="7BF275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4C51C40"/>
    <w:multiLevelType w:val="hybridMultilevel"/>
    <w:tmpl w:val="126034F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nsid w:val="666F018F"/>
    <w:multiLevelType w:val="hybridMultilevel"/>
    <w:tmpl w:val="3F68DD80"/>
    <w:lvl w:ilvl="0" w:tplc="C4DCBE1A">
      <w:start w:val="1"/>
      <w:numFmt w:val="lowerRoman"/>
      <w:lvlText w:val="(%1)"/>
      <w:lvlJc w:val="left"/>
      <w:pPr>
        <w:ind w:left="1080" w:hanging="360"/>
      </w:pPr>
      <w:rPr>
        <w:rFonts w:hint="default"/>
      </w:rPr>
    </w:lvl>
    <w:lvl w:ilvl="1" w:tplc="14D8E42C">
      <w:start w:val="1"/>
      <w:numFmt w:val="lowerRoman"/>
      <w:lvlText w:val="%2)"/>
      <w:lvlJc w:val="left"/>
      <w:pPr>
        <w:ind w:left="2160" w:hanging="720"/>
      </w:pPr>
      <w:rPr>
        <w:rFonts w:hint="default"/>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E230A89"/>
    <w:multiLevelType w:val="hybridMultilevel"/>
    <w:tmpl w:val="B1BCF2DE"/>
    <w:lvl w:ilvl="0" w:tplc="F040570A">
      <w:start w:val="1"/>
      <w:numFmt w:val="decimal"/>
      <w:lvlText w:val="11.%1"/>
      <w:lvlJc w:val="left"/>
      <w:pPr>
        <w:ind w:left="1932" w:hanging="360"/>
      </w:pPr>
      <w:rPr>
        <w:rFonts w:ascii="Verdana" w:hAnsi="Verdana" w:cs="Calibri" w:hint="default"/>
        <w:caps w:val="0"/>
        <w:strike w:val="0"/>
        <w:dstrike w:val="0"/>
        <w:vanish w:val="0"/>
        <w:color w:val="231F20"/>
        <w:spacing w:val="0"/>
        <w:w w:val="100"/>
        <w:sz w:val="20"/>
        <w:szCs w:val="19"/>
        <w:vertAlign w:val="baseline"/>
      </w:rPr>
    </w:lvl>
    <w:lvl w:ilvl="1" w:tplc="04080019" w:tentative="1">
      <w:start w:val="1"/>
      <w:numFmt w:val="lowerLetter"/>
      <w:lvlText w:val="%2."/>
      <w:lvlJc w:val="left"/>
      <w:pPr>
        <w:ind w:left="2292" w:hanging="360"/>
      </w:pPr>
    </w:lvl>
    <w:lvl w:ilvl="2" w:tplc="0408001B" w:tentative="1">
      <w:start w:val="1"/>
      <w:numFmt w:val="lowerRoman"/>
      <w:lvlText w:val="%3."/>
      <w:lvlJc w:val="right"/>
      <w:pPr>
        <w:ind w:left="3012" w:hanging="180"/>
      </w:pPr>
    </w:lvl>
    <w:lvl w:ilvl="3" w:tplc="0408000F" w:tentative="1">
      <w:start w:val="1"/>
      <w:numFmt w:val="decimal"/>
      <w:lvlText w:val="%4."/>
      <w:lvlJc w:val="left"/>
      <w:pPr>
        <w:ind w:left="3732" w:hanging="360"/>
      </w:pPr>
    </w:lvl>
    <w:lvl w:ilvl="4" w:tplc="04080019" w:tentative="1">
      <w:start w:val="1"/>
      <w:numFmt w:val="lowerLetter"/>
      <w:lvlText w:val="%5."/>
      <w:lvlJc w:val="left"/>
      <w:pPr>
        <w:ind w:left="4452" w:hanging="360"/>
      </w:pPr>
    </w:lvl>
    <w:lvl w:ilvl="5" w:tplc="0408001B" w:tentative="1">
      <w:start w:val="1"/>
      <w:numFmt w:val="lowerRoman"/>
      <w:lvlText w:val="%6."/>
      <w:lvlJc w:val="right"/>
      <w:pPr>
        <w:ind w:left="5172" w:hanging="180"/>
      </w:pPr>
    </w:lvl>
    <w:lvl w:ilvl="6" w:tplc="0408000F" w:tentative="1">
      <w:start w:val="1"/>
      <w:numFmt w:val="decimal"/>
      <w:lvlText w:val="%7."/>
      <w:lvlJc w:val="left"/>
      <w:pPr>
        <w:ind w:left="5892" w:hanging="360"/>
      </w:pPr>
    </w:lvl>
    <w:lvl w:ilvl="7" w:tplc="04080019" w:tentative="1">
      <w:start w:val="1"/>
      <w:numFmt w:val="lowerLetter"/>
      <w:lvlText w:val="%8."/>
      <w:lvlJc w:val="left"/>
      <w:pPr>
        <w:ind w:left="6612" w:hanging="360"/>
      </w:pPr>
    </w:lvl>
    <w:lvl w:ilvl="8" w:tplc="0408001B" w:tentative="1">
      <w:start w:val="1"/>
      <w:numFmt w:val="lowerRoman"/>
      <w:lvlText w:val="%9."/>
      <w:lvlJc w:val="right"/>
      <w:pPr>
        <w:ind w:left="7332" w:hanging="180"/>
      </w:pPr>
    </w:lvl>
  </w:abstractNum>
  <w:abstractNum w:abstractNumId="35">
    <w:nsid w:val="711B63F2"/>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6">
    <w:nsid w:val="740E0416"/>
    <w:multiLevelType w:val="hybridMultilevel"/>
    <w:tmpl w:val="E1E4971C"/>
    <w:lvl w:ilvl="0" w:tplc="04080001">
      <w:start w:val="1"/>
      <w:numFmt w:val="bullet"/>
      <w:lvlText w:val=""/>
      <w:lvlJc w:val="left"/>
      <w:pPr>
        <w:ind w:left="1710" w:hanging="360"/>
      </w:pPr>
      <w:rPr>
        <w:rFonts w:ascii="Symbol" w:hAnsi="Symbol" w:hint="default"/>
      </w:rPr>
    </w:lvl>
    <w:lvl w:ilvl="1" w:tplc="04080003" w:tentative="1">
      <w:start w:val="1"/>
      <w:numFmt w:val="bullet"/>
      <w:lvlText w:val="o"/>
      <w:lvlJc w:val="left"/>
      <w:pPr>
        <w:ind w:left="2430" w:hanging="360"/>
      </w:pPr>
      <w:rPr>
        <w:rFonts w:ascii="Courier New" w:hAnsi="Courier New" w:cs="Courier New" w:hint="default"/>
      </w:rPr>
    </w:lvl>
    <w:lvl w:ilvl="2" w:tplc="04080005" w:tentative="1">
      <w:start w:val="1"/>
      <w:numFmt w:val="bullet"/>
      <w:lvlText w:val=""/>
      <w:lvlJc w:val="left"/>
      <w:pPr>
        <w:ind w:left="3150" w:hanging="360"/>
      </w:pPr>
      <w:rPr>
        <w:rFonts w:ascii="Wingdings" w:hAnsi="Wingdings" w:hint="default"/>
      </w:rPr>
    </w:lvl>
    <w:lvl w:ilvl="3" w:tplc="04080001" w:tentative="1">
      <w:start w:val="1"/>
      <w:numFmt w:val="bullet"/>
      <w:lvlText w:val=""/>
      <w:lvlJc w:val="left"/>
      <w:pPr>
        <w:ind w:left="3870" w:hanging="360"/>
      </w:pPr>
      <w:rPr>
        <w:rFonts w:ascii="Symbol" w:hAnsi="Symbol" w:hint="default"/>
      </w:rPr>
    </w:lvl>
    <w:lvl w:ilvl="4" w:tplc="04080003" w:tentative="1">
      <w:start w:val="1"/>
      <w:numFmt w:val="bullet"/>
      <w:lvlText w:val="o"/>
      <w:lvlJc w:val="left"/>
      <w:pPr>
        <w:ind w:left="4590" w:hanging="360"/>
      </w:pPr>
      <w:rPr>
        <w:rFonts w:ascii="Courier New" w:hAnsi="Courier New" w:cs="Courier New" w:hint="default"/>
      </w:rPr>
    </w:lvl>
    <w:lvl w:ilvl="5" w:tplc="04080005" w:tentative="1">
      <w:start w:val="1"/>
      <w:numFmt w:val="bullet"/>
      <w:lvlText w:val=""/>
      <w:lvlJc w:val="left"/>
      <w:pPr>
        <w:ind w:left="5310" w:hanging="360"/>
      </w:pPr>
      <w:rPr>
        <w:rFonts w:ascii="Wingdings" w:hAnsi="Wingdings" w:hint="default"/>
      </w:rPr>
    </w:lvl>
    <w:lvl w:ilvl="6" w:tplc="04080001" w:tentative="1">
      <w:start w:val="1"/>
      <w:numFmt w:val="bullet"/>
      <w:lvlText w:val=""/>
      <w:lvlJc w:val="left"/>
      <w:pPr>
        <w:ind w:left="6030" w:hanging="360"/>
      </w:pPr>
      <w:rPr>
        <w:rFonts w:ascii="Symbol" w:hAnsi="Symbol" w:hint="default"/>
      </w:rPr>
    </w:lvl>
    <w:lvl w:ilvl="7" w:tplc="04080003" w:tentative="1">
      <w:start w:val="1"/>
      <w:numFmt w:val="bullet"/>
      <w:lvlText w:val="o"/>
      <w:lvlJc w:val="left"/>
      <w:pPr>
        <w:ind w:left="6750" w:hanging="360"/>
      </w:pPr>
      <w:rPr>
        <w:rFonts w:ascii="Courier New" w:hAnsi="Courier New" w:cs="Courier New" w:hint="default"/>
      </w:rPr>
    </w:lvl>
    <w:lvl w:ilvl="8" w:tplc="04080005" w:tentative="1">
      <w:start w:val="1"/>
      <w:numFmt w:val="bullet"/>
      <w:lvlText w:val=""/>
      <w:lvlJc w:val="left"/>
      <w:pPr>
        <w:ind w:left="7470" w:hanging="360"/>
      </w:pPr>
      <w:rPr>
        <w:rFonts w:ascii="Wingdings" w:hAnsi="Wingdings" w:hint="default"/>
      </w:rPr>
    </w:lvl>
  </w:abstractNum>
  <w:abstractNum w:abstractNumId="37">
    <w:nsid w:val="7AF0166B"/>
    <w:multiLevelType w:val="hybridMultilevel"/>
    <w:tmpl w:val="834C9746"/>
    <w:lvl w:ilvl="0" w:tplc="04080011">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D2A132D"/>
    <w:multiLevelType w:val="hybridMultilevel"/>
    <w:tmpl w:val="C8584C4A"/>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9">
    <w:nsid w:val="7E166941"/>
    <w:multiLevelType w:val="hybridMultilevel"/>
    <w:tmpl w:val="61F6A57E"/>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40">
    <w:nsid w:val="7F942100"/>
    <w:multiLevelType w:val="hybridMultilevel"/>
    <w:tmpl w:val="AE64D02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16"/>
  </w:num>
  <w:num w:numId="2">
    <w:abstractNumId w:val="35"/>
  </w:num>
  <w:num w:numId="3">
    <w:abstractNumId w:val="6"/>
  </w:num>
  <w:num w:numId="4">
    <w:abstractNumId w:val="8"/>
  </w:num>
  <w:num w:numId="5">
    <w:abstractNumId w:val="33"/>
  </w:num>
  <w:num w:numId="6">
    <w:abstractNumId w:val="7"/>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5"/>
  </w:num>
  <w:num w:numId="10">
    <w:abstractNumId w:val="27"/>
  </w:num>
  <w:num w:numId="11">
    <w:abstractNumId w:val="11"/>
  </w:num>
  <w:num w:numId="12">
    <w:abstractNumId w:val="17"/>
  </w:num>
  <w:num w:numId="13">
    <w:abstractNumId w:val="38"/>
  </w:num>
  <w:num w:numId="14">
    <w:abstractNumId w:val="29"/>
  </w:num>
  <w:num w:numId="15">
    <w:abstractNumId w:val="1"/>
  </w:num>
  <w:num w:numId="16">
    <w:abstractNumId w:val="18"/>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35"/>
  </w:num>
  <w:num w:numId="22">
    <w:abstractNumId w:val="22"/>
  </w:num>
  <w:num w:numId="23">
    <w:abstractNumId w:val="4"/>
  </w:num>
  <w:num w:numId="24">
    <w:abstractNumId w:val="30"/>
  </w:num>
  <w:num w:numId="25">
    <w:abstractNumId w:val="19"/>
  </w:num>
  <w:num w:numId="26">
    <w:abstractNumId w:val="10"/>
  </w:num>
  <w:num w:numId="27">
    <w:abstractNumId w:val="36"/>
  </w:num>
  <w:num w:numId="28">
    <w:abstractNumId w:val="40"/>
  </w:num>
  <w:num w:numId="29">
    <w:abstractNumId w:val="12"/>
  </w:num>
  <w:num w:numId="30">
    <w:abstractNumId w:val="15"/>
  </w:num>
  <w:num w:numId="31">
    <w:abstractNumId w:val="28"/>
  </w:num>
  <w:num w:numId="32">
    <w:abstractNumId w:val="37"/>
  </w:num>
  <w:num w:numId="33">
    <w:abstractNumId w:val="13"/>
  </w:num>
  <w:num w:numId="34">
    <w:abstractNumId w:val="24"/>
  </w:num>
  <w:num w:numId="35">
    <w:abstractNumId w:val="0"/>
  </w:num>
  <w:num w:numId="36">
    <w:abstractNumId w:val="26"/>
  </w:num>
  <w:num w:numId="37">
    <w:abstractNumId w:val="34"/>
  </w:num>
  <w:num w:numId="38">
    <w:abstractNumId w:val="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20"/>
  </w:num>
  <w:num w:numId="42">
    <w:abstractNumId w:val="21"/>
  </w:num>
  <w:num w:numId="43">
    <w:abstractNumId w:val="9"/>
  </w:num>
  <w:num w:numId="44">
    <w:abstractNumId w:val="3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astasia Arvaniti">
    <w15:presenceInfo w15:providerId="None" w15:userId="Anastasia Arvanit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trackRevisions/>
  <w:doNotTrackFormatting/>
  <w:defaultTabStop w:val="720"/>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653"/>
    <w:rsid w:val="00000072"/>
    <w:rsid w:val="00000150"/>
    <w:rsid w:val="0000032A"/>
    <w:rsid w:val="000006EF"/>
    <w:rsid w:val="00001530"/>
    <w:rsid w:val="00003258"/>
    <w:rsid w:val="00003B94"/>
    <w:rsid w:val="0000433B"/>
    <w:rsid w:val="0000556C"/>
    <w:rsid w:val="00005B3A"/>
    <w:rsid w:val="00005FAB"/>
    <w:rsid w:val="0000758D"/>
    <w:rsid w:val="00010824"/>
    <w:rsid w:val="00012A20"/>
    <w:rsid w:val="00012BCC"/>
    <w:rsid w:val="00013816"/>
    <w:rsid w:val="00015815"/>
    <w:rsid w:val="00015BC4"/>
    <w:rsid w:val="00015F13"/>
    <w:rsid w:val="000162B0"/>
    <w:rsid w:val="0001630E"/>
    <w:rsid w:val="00016E71"/>
    <w:rsid w:val="0001753D"/>
    <w:rsid w:val="0002099B"/>
    <w:rsid w:val="00020A0B"/>
    <w:rsid w:val="00020CC9"/>
    <w:rsid w:val="00021BB4"/>
    <w:rsid w:val="00022CCE"/>
    <w:rsid w:val="00023D77"/>
    <w:rsid w:val="00024DD2"/>
    <w:rsid w:val="00026806"/>
    <w:rsid w:val="00027640"/>
    <w:rsid w:val="00033A49"/>
    <w:rsid w:val="00034D6E"/>
    <w:rsid w:val="00035C1B"/>
    <w:rsid w:val="00036DC7"/>
    <w:rsid w:val="000400DF"/>
    <w:rsid w:val="00040D60"/>
    <w:rsid w:val="00040E89"/>
    <w:rsid w:val="0004271B"/>
    <w:rsid w:val="00042DE1"/>
    <w:rsid w:val="00043F89"/>
    <w:rsid w:val="00045189"/>
    <w:rsid w:val="000454A9"/>
    <w:rsid w:val="00046020"/>
    <w:rsid w:val="00046A0B"/>
    <w:rsid w:val="00046C69"/>
    <w:rsid w:val="000479E4"/>
    <w:rsid w:val="00047DEB"/>
    <w:rsid w:val="0005187B"/>
    <w:rsid w:val="00054B12"/>
    <w:rsid w:val="00055090"/>
    <w:rsid w:val="000554A1"/>
    <w:rsid w:val="000554A3"/>
    <w:rsid w:val="00056FB5"/>
    <w:rsid w:val="00062140"/>
    <w:rsid w:val="000635CA"/>
    <w:rsid w:val="00064181"/>
    <w:rsid w:val="00064DCF"/>
    <w:rsid w:val="00065A83"/>
    <w:rsid w:val="00065EBF"/>
    <w:rsid w:val="00066B8C"/>
    <w:rsid w:val="00070CC6"/>
    <w:rsid w:val="00070DFB"/>
    <w:rsid w:val="00070F13"/>
    <w:rsid w:val="00072795"/>
    <w:rsid w:val="00075903"/>
    <w:rsid w:val="00075E3F"/>
    <w:rsid w:val="00076614"/>
    <w:rsid w:val="00076BB3"/>
    <w:rsid w:val="00077380"/>
    <w:rsid w:val="0008444B"/>
    <w:rsid w:val="00084819"/>
    <w:rsid w:val="00084BC3"/>
    <w:rsid w:val="000866C0"/>
    <w:rsid w:val="0008693F"/>
    <w:rsid w:val="00086E17"/>
    <w:rsid w:val="00091725"/>
    <w:rsid w:val="00092BDB"/>
    <w:rsid w:val="00092C35"/>
    <w:rsid w:val="00093CAA"/>
    <w:rsid w:val="00095094"/>
    <w:rsid w:val="000959D0"/>
    <w:rsid w:val="000972B5"/>
    <w:rsid w:val="000973F2"/>
    <w:rsid w:val="00097B94"/>
    <w:rsid w:val="000A0C9D"/>
    <w:rsid w:val="000A2C15"/>
    <w:rsid w:val="000A3270"/>
    <w:rsid w:val="000A408F"/>
    <w:rsid w:val="000A4AB4"/>
    <w:rsid w:val="000A4C25"/>
    <w:rsid w:val="000A4C8A"/>
    <w:rsid w:val="000A5A3E"/>
    <w:rsid w:val="000A63A1"/>
    <w:rsid w:val="000A65A5"/>
    <w:rsid w:val="000A66F5"/>
    <w:rsid w:val="000A721C"/>
    <w:rsid w:val="000A79DE"/>
    <w:rsid w:val="000B2327"/>
    <w:rsid w:val="000B2DEF"/>
    <w:rsid w:val="000B3155"/>
    <w:rsid w:val="000B3FD6"/>
    <w:rsid w:val="000B4976"/>
    <w:rsid w:val="000B5261"/>
    <w:rsid w:val="000B6FEE"/>
    <w:rsid w:val="000B7117"/>
    <w:rsid w:val="000B71E9"/>
    <w:rsid w:val="000C21A5"/>
    <w:rsid w:val="000C3186"/>
    <w:rsid w:val="000C6B84"/>
    <w:rsid w:val="000C6F99"/>
    <w:rsid w:val="000C7EA7"/>
    <w:rsid w:val="000C7F0A"/>
    <w:rsid w:val="000D0273"/>
    <w:rsid w:val="000D1608"/>
    <w:rsid w:val="000D17ED"/>
    <w:rsid w:val="000D18AC"/>
    <w:rsid w:val="000D1AEE"/>
    <w:rsid w:val="000D36C2"/>
    <w:rsid w:val="000D3F7F"/>
    <w:rsid w:val="000D4318"/>
    <w:rsid w:val="000D543A"/>
    <w:rsid w:val="000D5513"/>
    <w:rsid w:val="000D6651"/>
    <w:rsid w:val="000D7A6F"/>
    <w:rsid w:val="000D7E69"/>
    <w:rsid w:val="000E041D"/>
    <w:rsid w:val="000E05EF"/>
    <w:rsid w:val="000E113A"/>
    <w:rsid w:val="000E1551"/>
    <w:rsid w:val="000E229B"/>
    <w:rsid w:val="000E2CBC"/>
    <w:rsid w:val="000E523A"/>
    <w:rsid w:val="000E63BF"/>
    <w:rsid w:val="000E7527"/>
    <w:rsid w:val="000F2104"/>
    <w:rsid w:val="000F2115"/>
    <w:rsid w:val="000F4A1A"/>
    <w:rsid w:val="000F73CE"/>
    <w:rsid w:val="00100EC2"/>
    <w:rsid w:val="001017E4"/>
    <w:rsid w:val="0010373A"/>
    <w:rsid w:val="001045C1"/>
    <w:rsid w:val="0010467B"/>
    <w:rsid w:val="00105FD6"/>
    <w:rsid w:val="0011106F"/>
    <w:rsid w:val="001119B9"/>
    <w:rsid w:val="00112158"/>
    <w:rsid w:val="00114AD7"/>
    <w:rsid w:val="00114B8B"/>
    <w:rsid w:val="00115351"/>
    <w:rsid w:val="001159AD"/>
    <w:rsid w:val="00115A90"/>
    <w:rsid w:val="00115D1E"/>
    <w:rsid w:val="0012118B"/>
    <w:rsid w:val="00122604"/>
    <w:rsid w:val="00125551"/>
    <w:rsid w:val="00126416"/>
    <w:rsid w:val="00127C31"/>
    <w:rsid w:val="00130837"/>
    <w:rsid w:val="00131AED"/>
    <w:rsid w:val="00133DCB"/>
    <w:rsid w:val="0013422C"/>
    <w:rsid w:val="001344DB"/>
    <w:rsid w:val="00134686"/>
    <w:rsid w:val="001360B6"/>
    <w:rsid w:val="00137AC4"/>
    <w:rsid w:val="00137CFE"/>
    <w:rsid w:val="0014096E"/>
    <w:rsid w:val="00140B5A"/>
    <w:rsid w:val="00141C1D"/>
    <w:rsid w:val="00141E0A"/>
    <w:rsid w:val="001429CD"/>
    <w:rsid w:val="00144818"/>
    <w:rsid w:val="001455E2"/>
    <w:rsid w:val="0014639C"/>
    <w:rsid w:val="00152826"/>
    <w:rsid w:val="00152BE4"/>
    <w:rsid w:val="0015337C"/>
    <w:rsid w:val="00153EBF"/>
    <w:rsid w:val="00155C40"/>
    <w:rsid w:val="00156C0F"/>
    <w:rsid w:val="00157830"/>
    <w:rsid w:val="001608D7"/>
    <w:rsid w:val="00160C67"/>
    <w:rsid w:val="00161EB5"/>
    <w:rsid w:val="00162AB2"/>
    <w:rsid w:val="0016341D"/>
    <w:rsid w:val="00163C24"/>
    <w:rsid w:val="00166C60"/>
    <w:rsid w:val="00171AA8"/>
    <w:rsid w:val="0017205A"/>
    <w:rsid w:val="00174264"/>
    <w:rsid w:val="00174525"/>
    <w:rsid w:val="00174E2B"/>
    <w:rsid w:val="00175D87"/>
    <w:rsid w:val="00177997"/>
    <w:rsid w:val="00180301"/>
    <w:rsid w:val="00180E45"/>
    <w:rsid w:val="001816E3"/>
    <w:rsid w:val="00181E4F"/>
    <w:rsid w:val="001824EA"/>
    <w:rsid w:val="00182F1B"/>
    <w:rsid w:val="00183FFC"/>
    <w:rsid w:val="0018536A"/>
    <w:rsid w:val="00185545"/>
    <w:rsid w:val="0018554B"/>
    <w:rsid w:val="0018558E"/>
    <w:rsid w:val="001867EA"/>
    <w:rsid w:val="00186D31"/>
    <w:rsid w:val="001876DE"/>
    <w:rsid w:val="00187787"/>
    <w:rsid w:val="00187867"/>
    <w:rsid w:val="00187E9C"/>
    <w:rsid w:val="001906F8"/>
    <w:rsid w:val="00191341"/>
    <w:rsid w:val="00191364"/>
    <w:rsid w:val="00191802"/>
    <w:rsid w:val="00191866"/>
    <w:rsid w:val="001923C4"/>
    <w:rsid w:val="00192477"/>
    <w:rsid w:val="00192648"/>
    <w:rsid w:val="0019362E"/>
    <w:rsid w:val="00193C3D"/>
    <w:rsid w:val="00194104"/>
    <w:rsid w:val="00194883"/>
    <w:rsid w:val="001949FD"/>
    <w:rsid w:val="00194FA9"/>
    <w:rsid w:val="001959CF"/>
    <w:rsid w:val="00195A5C"/>
    <w:rsid w:val="001966E4"/>
    <w:rsid w:val="00197401"/>
    <w:rsid w:val="00197F91"/>
    <w:rsid w:val="001A0597"/>
    <w:rsid w:val="001A2287"/>
    <w:rsid w:val="001A22A9"/>
    <w:rsid w:val="001A248F"/>
    <w:rsid w:val="001A25FC"/>
    <w:rsid w:val="001A2A85"/>
    <w:rsid w:val="001A30B3"/>
    <w:rsid w:val="001A3F6D"/>
    <w:rsid w:val="001A49BA"/>
    <w:rsid w:val="001A5B26"/>
    <w:rsid w:val="001B0782"/>
    <w:rsid w:val="001B2CEC"/>
    <w:rsid w:val="001B360C"/>
    <w:rsid w:val="001B3CED"/>
    <w:rsid w:val="001B3F4A"/>
    <w:rsid w:val="001B43D2"/>
    <w:rsid w:val="001B522C"/>
    <w:rsid w:val="001B52C2"/>
    <w:rsid w:val="001C01CC"/>
    <w:rsid w:val="001C0BDB"/>
    <w:rsid w:val="001C0C37"/>
    <w:rsid w:val="001C24C3"/>
    <w:rsid w:val="001C3ABC"/>
    <w:rsid w:val="001C41B9"/>
    <w:rsid w:val="001C5369"/>
    <w:rsid w:val="001C643B"/>
    <w:rsid w:val="001D0053"/>
    <w:rsid w:val="001D0127"/>
    <w:rsid w:val="001D0B7F"/>
    <w:rsid w:val="001D24FD"/>
    <w:rsid w:val="001D268C"/>
    <w:rsid w:val="001D29B8"/>
    <w:rsid w:val="001D2E15"/>
    <w:rsid w:val="001D57BA"/>
    <w:rsid w:val="001D5D23"/>
    <w:rsid w:val="001D5D6B"/>
    <w:rsid w:val="001D7AF7"/>
    <w:rsid w:val="001D7B68"/>
    <w:rsid w:val="001E07F3"/>
    <w:rsid w:val="001E30EA"/>
    <w:rsid w:val="001E4F7A"/>
    <w:rsid w:val="001E63A3"/>
    <w:rsid w:val="001E63E1"/>
    <w:rsid w:val="001E6816"/>
    <w:rsid w:val="001E6D33"/>
    <w:rsid w:val="001F043F"/>
    <w:rsid w:val="001F0D24"/>
    <w:rsid w:val="001F0FAC"/>
    <w:rsid w:val="001F1CFC"/>
    <w:rsid w:val="001F1F25"/>
    <w:rsid w:val="001F270C"/>
    <w:rsid w:val="001F39E5"/>
    <w:rsid w:val="001F4048"/>
    <w:rsid w:val="001F4B33"/>
    <w:rsid w:val="001F5C96"/>
    <w:rsid w:val="001F5F18"/>
    <w:rsid w:val="001F616A"/>
    <w:rsid w:val="001F64E6"/>
    <w:rsid w:val="001F674A"/>
    <w:rsid w:val="002003FC"/>
    <w:rsid w:val="002011B7"/>
    <w:rsid w:val="00203AFF"/>
    <w:rsid w:val="00204A19"/>
    <w:rsid w:val="00204E99"/>
    <w:rsid w:val="0020596E"/>
    <w:rsid w:val="00206CED"/>
    <w:rsid w:val="00207AD6"/>
    <w:rsid w:val="00207CA9"/>
    <w:rsid w:val="00210AA0"/>
    <w:rsid w:val="00210D6A"/>
    <w:rsid w:val="00211960"/>
    <w:rsid w:val="00212598"/>
    <w:rsid w:val="002128AF"/>
    <w:rsid w:val="00213326"/>
    <w:rsid w:val="00216416"/>
    <w:rsid w:val="002167D9"/>
    <w:rsid w:val="00220CE4"/>
    <w:rsid w:val="0022107C"/>
    <w:rsid w:val="0022180B"/>
    <w:rsid w:val="00222F6E"/>
    <w:rsid w:val="00223335"/>
    <w:rsid w:val="0022591D"/>
    <w:rsid w:val="00225A7A"/>
    <w:rsid w:val="00225D22"/>
    <w:rsid w:val="0022694D"/>
    <w:rsid w:val="00227C52"/>
    <w:rsid w:val="002314C0"/>
    <w:rsid w:val="0023567B"/>
    <w:rsid w:val="00235978"/>
    <w:rsid w:val="00237551"/>
    <w:rsid w:val="00237AC0"/>
    <w:rsid w:val="0024074A"/>
    <w:rsid w:val="00241B61"/>
    <w:rsid w:val="0024431B"/>
    <w:rsid w:val="00244529"/>
    <w:rsid w:val="00244BC4"/>
    <w:rsid w:val="00246A0C"/>
    <w:rsid w:val="002509C1"/>
    <w:rsid w:val="00251EF1"/>
    <w:rsid w:val="00252146"/>
    <w:rsid w:val="002523E6"/>
    <w:rsid w:val="00252DA9"/>
    <w:rsid w:val="0025457C"/>
    <w:rsid w:val="00254D9D"/>
    <w:rsid w:val="00255EB1"/>
    <w:rsid w:val="002570F3"/>
    <w:rsid w:val="00261837"/>
    <w:rsid w:val="00261DB4"/>
    <w:rsid w:val="002620D6"/>
    <w:rsid w:val="002632A0"/>
    <w:rsid w:val="00263868"/>
    <w:rsid w:val="00264B0C"/>
    <w:rsid w:val="002652D7"/>
    <w:rsid w:val="00266BA2"/>
    <w:rsid w:val="00267BE9"/>
    <w:rsid w:val="00267FE7"/>
    <w:rsid w:val="0027009A"/>
    <w:rsid w:val="0027147F"/>
    <w:rsid w:val="00271653"/>
    <w:rsid w:val="00272E03"/>
    <w:rsid w:val="0027472D"/>
    <w:rsid w:val="00274756"/>
    <w:rsid w:val="00274C97"/>
    <w:rsid w:val="00274F8C"/>
    <w:rsid w:val="00275A5F"/>
    <w:rsid w:val="00275AFC"/>
    <w:rsid w:val="00275C34"/>
    <w:rsid w:val="00276B2A"/>
    <w:rsid w:val="002774E4"/>
    <w:rsid w:val="00277CB2"/>
    <w:rsid w:val="00280CEA"/>
    <w:rsid w:val="00280EE8"/>
    <w:rsid w:val="00280EF7"/>
    <w:rsid w:val="0028194B"/>
    <w:rsid w:val="00281A96"/>
    <w:rsid w:val="00282527"/>
    <w:rsid w:val="002827EC"/>
    <w:rsid w:val="00282AB4"/>
    <w:rsid w:val="00282D90"/>
    <w:rsid w:val="002838EE"/>
    <w:rsid w:val="0028450E"/>
    <w:rsid w:val="002845C7"/>
    <w:rsid w:val="00286BB9"/>
    <w:rsid w:val="0028729B"/>
    <w:rsid w:val="002873DE"/>
    <w:rsid w:val="002875B7"/>
    <w:rsid w:val="00290D75"/>
    <w:rsid w:val="002926F9"/>
    <w:rsid w:val="0029278A"/>
    <w:rsid w:val="00292E96"/>
    <w:rsid w:val="002952BD"/>
    <w:rsid w:val="00295402"/>
    <w:rsid w:val="00296922"/>
    <w:rsid w:val="00296FA3"/>
    <w:rsid w:val="002977AC"/>
    <w:rsid w:val="002A00B3"/>
    <w:rsid w:val="002A0AF1"/>
    <w:rsid w:val="002A400B"/>
    <w:rsid w:val="002A435E"/>
    <w:rsid w:val="002A48A3"/>
    <w:rsid w:val="002A4C16"/>
    <w:rsid w:val="002A4C33"/>
    <w:rsid w:val="002A4E8C"/>
    <w:rsid w:val="002A5578"/>
    <w:rsid w:val="002B1194"/>
    <w:rsid w:val="002B1242"/>
    <w:rsid w:val="002B4224"/>
    <w:rsid w:val="002B4360"/>
    <w:rsid w:val="002B4C02"/>
    <w:rsid w:val="002B5175"/>
    <w:rsid w:val="002C2C53"/>
    <w:rsid w:val="002C3868"/>
    <w:rsid w:val="002C4D34"/>
    <w:rsid w:val="002C4D38"/>
    <w:rsid w:val="002C5178"/>
    <w:rsid w:val="002C5736"/>
    <w:rsid w:val="002C5F5B"/>
    <w:rsid w:val="002D2062"/>
    <w:rsid w:val="002D253C"/>
    <w:rsid w:val="002D4252"/>
    <w:rsid w:val="002D4A5E"/>
    <w:rsid w:val="002D6087"/>
    <w:rsid w:val="002D7266"/>
    <w:rsid w:val="002E03DB"/>
    <w:rsid w:val="002E1B02"/>
    <w:rsid w:val="002E1C3E"/>
    <w:rsid w:val="002E595E"/>
    <w:rsid w:val="002F00AC"/>
    <w:rsid w:val="002F13DD"/>
    <w:rsid w:val="002F1504"/>
    <w:rsid w:val="002F30BD"/>
    <w:rsid w:val="002F352F"/>
    <w:rsid w:val="002F3B1B"/>
    <w:rsid w:val="002F594C"/>
    <w:rsid w:val="002F66AB"/>
    <w:rsid w:val="002F7970"/>
    <w:rsid w:val="00301CEA"/>
    <w:rsid w:val="00301EC4"/>
    <w:rsid w:val="003022C9"/>
    <w:rsid w:val="0030251E"/>
    <w:rsid w:val="003028D3"/>
    <w:rsid w:val="0030369E"/>
    <w:rsid w:val="00304FF7"/>
    <w:rsid w:val="00306606"/>
    <w:rsid w:val="00307B6A"/>
    <w:rsid w:val="00311DB6"/>
    <w:rsid w:val="00312D83"/>
    <w:rsid w:val="00312EBB"/>
    <w:rsid w:val="003151B9"/>
    <w:rsid w:val="003154DE"/>
    <w:rsid w:val="0031625D"/>
    <w:rsid w:val="003163FD"/>
    <w:rsid w:val="00316CFC"/>
    <w:rsid w:val="00320E17"/>
    <w:rsid w:val="00325732"/>
    <w:rsid w:val="00325AA6"/>
    <w:rsid w:val="003267EB"/>
    <w:rsid w:val="00331EB2"/>
    <w:rsid w:val="00333CCF"/>
    <w:rsid w:val="00334278"/>
    <w:rsid w:val="003342B1"/>
    <w:rsid w:val="0033443E"/>
    <w:rsid w:val="00335785"/>
    <w:rsid w:val="0033618A"/>
    <w:rsid w:val="00336E87"/>
    <w:rsid w:val="00341546"/>
    <w:rsid w:val="00342D6C"/>
    <w:rsid w:val="0034308B"/>
    <w:rsid w:val="003431B5"/>
    <w:rsid w:val="0034441A"/>
    <w:rsid w:val="003469B1"/>
    <w:rsid w:val="00346ABC"/>
    <w:rsid w:val="00346B83"/>
    <w:rsid w:val="003470AE"/>
    <w:rsid w:val="0035180D"/>
    <w:rsid w:val="003553C0"/>
    <w:rsid w:val="0035581F"/>
    <w:rsid w:val="0035601D"/>
    <w:rsid w:val="00356D3F"/>
    <w:rsid w:val="00360121"/>
    <w:rsid w:val="00360683"/>
    <w:rsid w:val="003637CC"/>
    <w:rsid w:val="00363F3C"/>
    <w:rsid w:val="00364E36"/>
    <w:rsid w:val="00365227"/>
    <w:rsid w:val="0036525C"/>
    <w:rsid w:val="00370C0A"/>
    <w:rsid w:val="0037235D"/>
    <w:rsid w:val="003726D9"/>
    <w:rsid w:val="003738BB"/>
    <w:rsid w:val="003739D2"/>
    <w:rsid w:val="00374B2A"/>
    <w:rsid w:val="00374BA6"/>
    <w:rsid w:val="00375682"/>
    <w:rsid w:val="00375D81"/>
    <w:rsid w:val="00375EDA"/>
    <w:rsid w:val="00375F71"/>
    <w:rsid w:val="00380ED4"/>
    <w:rsid w:val="0038101E"/>
    <w:rsid w:val="00382555"/>
    <w:rsid w:val="00383E10"/>
    <w:rsid w:val="0038405D"/>
    <w:rsid w:val="00385029"/>
    <w:rsid w:val="003878E5"/>
    <w:rsid w:val="00387C37"/>
    <w:rsid w:val="00387DA9"/>
    <w:rsid w:val="0039105F"/>
    <w:rsid w:val="00391076"/>
    <w:rsid w:val="00391AE0"/>
    <w:rsid w:val="003926E0"/>
    <w:rsid w:val="00392815"/>
    <w:rsid w:val="00393702"/>
    <w:rsid w:val="00393EA0"/>
    <w:rsid w:val="00394B7D"/>
    <w:rsid w:val="00394E53"/>
    <w:rsid w:val="003950F5"/>
    <w:rsid w:val="00395550"/>
    <w:rsid w:val="00397974"/>
    <w:rsid w:val="00397F14"/>
    <w:rsid w:val="00397F5E"/>
    <w:rsid w:val="00397FB1"/>
    <w:rsid w:val="003A00F6"/>
    <w:rsid w:val="003A1578"/>
    <w:rsid w:val="003A186D"/>
    <w:rsid w:val="003A1D43"/>
    <w:rsid w:val="003A30A7"/>
    <w:rsid w:val="003A47C6"/>
    <w:rsid w:val="003A5D30"/>
    <w:rsid w:val="003B0660"/>
    <w:rsid w:val="003B21B3"/>
    <w:rsid w:val="003B32FC"/>
    <w:rsid w:val="003B3D50"/>
    <w:rsid w:val="003B4A60"/>
    <w:rsid w:val="003B5714"/>
    <w:rsid w:val="003B63C0"/>
    <w:rsid w:val="003B687B"/>
    <w:rsid w:val="003B6A4C"/>
    <w:rsid w:val="003B7718"/>
    <w:rsid w:val="003B7D47"/>
    <w:rsid w:val="003C062F"/>
    <w:rsid w:val="003C0830"/>
    <w:rsid w:val="003C0DED"/>
    <w:rsid w:val="003C1DD4"/>
    <w:rsid w:val="003C2020"/>
    <w:rsid w:val="003C3B10"/>
    <w:rsid w:val="003C5A3C"/>
    <w:rsid w:val="003C72FF"/>
    <w:rsid w:val="003D0F29"/>
    <w:rsid w:val="003D1B9C"/>
    <w:rsid w:val="003D1F2A"/>
    <w:rsid w:val="003D218F"/>
    <w:rsid w:val="003D4B86"/>
    <w:rsid w:val="003D4D98"/>
    <w:rsid w:val="003D5DA8"/>
    <w:rsid w:val="003D7D28"/>
    <w:rsid w:val="003E0CDB"/>
    <w:rsid w:val="003E10D8"/>
    <w:rsid w:val="003E1139"/>
    <w:rsid w:val="003E127E"/>
    <w:rsid w:val="003E576F"/>
    <w:rsid w:val="003E5D20"/>
    <w:rsid w:val="003E64AC"/>
    <w:rsid w:val="003E74B8"/>
    <w:rsid w:val="003F047B"/>
    <w:rsid w:val="003F0483"/>
    <w:rsid w:val="003F0AC5"/>
    <w:rsid w:val="003F1BB3"/>
    <w:rsid w:val="003F4109"/>
    <w:rsid w:val="003F46DC"/>
    <w:rsid w:val="003F6557"/>
    <w:rsid w:val="003F75B4"/>
    <w:rsid w:val="0040101A"/>
    <w:rsid w:val="0040645D"/>
    <w:rsid w:val="004068C8"/>
    <w:rsid w:val="00406E6B"/>
    <w:rsid w:val="00410072"/>
    <w:rsid w:val="00410CEB"/>
    <w:rsid w:val="00411CCB"/>
    <w:rsid w:val="00414552"/>
    <w:rsid w:val="00415615"/>
    <w:rsid w:val="00416E5B"/>
    <w:rsid w:val="00416F78"/>
    <w:rsid w:val="00420AFE"/>
    <w:rsid w:val="0042167B"/>
    <w:rsid w:val="00421AA5"/>
    <w:rsid w:val="004224EE"/>
    <w:rsid w:val="00422C0C"/>
    <w:rsid w:val="00423210"/>
    <w:rsid w:val="00426255"/>
    <w:rsid w:val="004268AF"/>
    <w:rsid w:val="00426FC5"/>
    <w:rsid w:val="00427D55"/>
    <w:rsid w:val="00430D91"/>
    <w:rsid w:val="0043199E"/>
    <w:rsid w:val="00432342"/>
    <w:rsid w:val="004327AE"/>
    <w:rsid w:val="004331A5"/>
    <w:rsid w:val="00433DE8"/>
    <w:rsid w:val="00436531"/>
    <w:rsid w:val="00436C73"/>
    <w:rsid w:val="00436F2B"/>
    <w:rsid w:val="004407DA"/>
    <w:rsid w:val="00441E94"/>
    <w:rsid w:val="0044203D"/>
    <w:rsid w:val="00442B87"/>
    <w:rsid w:val="00444175"/>
    <w:rsid w:val="0044609F"/>
    <w:rsid w:val="0044759E"/>
    <w:rsid w:val="00447803"/>
    <w:rsid w:val="004507E5"/>
    <w:rsid w:val="00450FE2"/>
    <w:rsid w:val="00452E50"/>
    <w:rsid w:val="0045320E"/>
    <w:rsid w:val="00456E34"/>
    <w:rsid w:val="004570DF"/>
    <w:rsid w:val="00461138"/>
    <w:rsid w:val="0046184F"/>
    <w:rsid w:val="00463A99"/>
    <w:rsid w:val="00465AA4"/>
    <w:rsid w:val="004677A6"/>
    <w:rsid w:val="00467D8A"/>
    <w:rsid w:val="00467E7E"/>
    <w:rsid w:val="004700EE"/>
    <w:rsid w:val="004722BD"/>
    <w:rsid w:val="00472742"/>
    <w:rsid w:val="00473192"/>
    <w:rsid w:val="004735FB"/>
    <w:rsid w:val="00474E54"/>
    <w:rsid w:val="004756B7"/>
    <w:rsid w:val="00475EA1"/>
    <w:rsid w:val="00475F94"/>
    <w:rsid w:val="004770F9"/>
    <w:rsid w:val="00480DB4"/>
    <w:rsid w:val="00482088"/>
    <w:rsid w:val="0048288E"/>
    <w:rsid w:val="004845B2"/>
    <w:rsid w:val="00484792"/>
    <w:rsid w:val="00484D03"/>
    <w:rsid w:val="004851F9"/>
    <w:rsid w:val="00485C22"/>
    <w:rsid w:val="0048683E"/>
    <w:rsid w:val="00486B94"/>
    <w:rsid w:val="00487324"/>
    <w:rsid w:val="00487339"/>
    <w:rsid w:val="004904BE"/>
    <w:rsid w:val="00490878"/>
    <w:rsid w:val="0049130E"/>
    <w:rsid w:val="0049348A"/>
    <w:rsid w:val="00493CBC"/>
    <w:rsid w:val="004949E4"/>
    <w:rsid w:val="0049505F"/>
    <w:rsid w:val="004958A3"/>
    <w:rsid w:val="00496E7E"/>
    <w:rsid w:val="00497217"/>
    <w:rsid w:val="00497FF0"/>
    <w:rsid w:val="004A0AE0"/>
    <w:rsid w:val="004A0E2F"/>
    <w:rsid w:val="004A1A7A"/>
    <w:rsid w:val="004A29C3"/>
    <w:rsid w:val="004A4064"/>
    <w:rsid w:val="004A5BDF"/>
    <w:rsid w:val="004A6203"/>
    <w:rsid w:val="004A73D7"/>
    <w:rsid w:val="004B09B5"/>
    <w:rsid w:val="004B1D0E"/>
    <w:rsid w:val="004B1ECC"/>
    <w:rsid w:val="004B2282"/>
    <w:rsid w:val="004B2D61"/>
    <w:rsid w:val="004B3726"/>
    <w:rsid w:val="004B3E0D"/>
    <w:rsid w:val="004B4C33"/>
    <w:rsid w:val="004B5E65"/>
    <w:rsid w:val="004B6734"/>
    <w:rsid w:val="004B7E9F"/>
    <w:rsid w:val="004C1616"/>
    <w:rsid w:val="004C1FBA"/>
    <w:rsid w:val="004C233B"/>
    <w:rsid w:val="004C31C4"/>
    <w:rsid w:val="004C3CD3"/>
    <w:rsid w:val="004D0565"/>
    <w:rsid w:val="004D1C88"/>
    <w:rsid w:val="004D39A7"/>
    <w:rsid w:val="004D3B54"/>
    <w:rsid w:val="004D40C4"/>
    <w:rsid w:val="004D648F"/>
    <w:rsid w:val="004E1255"/>
    <w:rsid w:val="004E315B"/>
    <w:rsid w:val="004E43CA"/>
    <w:rsid w:val="004E4CD5"/>
    <w:rsid w:val="004E5E14"/>
    <w:rsid w:val="004E60E4"/>
    <w:rsid w:val="004E6B1C"/>
    <w:rsid w:val="004F0809"/>
    <w:rsid w:val="004F0BB2"/>
    <w:rsid w:val="004F2312"/>
    <w:rsid w:val="004F275E"/>
    <w:rsid w:val="004F3427"/>
    <w:rsid w:val="004F3652"/>
    <w:rsid w:val="004F5A1C"/>
    <w:rsid w:val="004F6B86"/>
    <w:rsid w:val="004F7661"/>
    <w:rsid w:val="004F7891"/>
    <w:rsid w:val="0050149A"/>
    <w:rsid w:val="00501D3F"/>
    <w:rsid w:val="005031C7"/>
    <w:rsid w:val="00503A34"/>
    <w:rsid w:val="0050434C"/>
    <w:rsid w:val="0051080E"/>
    <w:rsid w:val="00510CB0"/>
    <w:rsid w:val="00510DFD"/>
    <w:rsid w:val="00511526"/>
    <w:rsid w:val="00512B0B"/>
    <w:rsid w:val="0051335B"/>
    <w:rsid w:val="005137EA"/>
    <w:rsid w:val="0051555C"/>
    <w:rsid w:val="005163E2"/>
    <w:rsid w:val="00516BDE"/>
    <w:rsid w:val="005170B6"/>
    <w:rsid w:val="005219E5"/>
    <w:rsid w:val="00522539"/>
    <w:rsid w:val="00524858"/>
    <w:rsid w:val="005257A1"/>
    <w:rsid w:val="00525C93"/>
    <w:rsid w:val="00526C14"/>
    <w:rsid w:val="00526D85"/>
    <w:rsid w:val="0053013A"/>
    <w:rsid w:val="0053057D"/>
    <w:rsid w:val="00531663"/>
    <w:rsid w:val="00532625"/>
    <w:rsid w:val="005332CC"/>
    <w:rsid w:val="005338F0"/>
    <w:rsid w:val="00534AD6"/>
    <w:rsid w:val="0053652B"/>
    <w:rsid w:val="00540862"/>
    <w:rsid w:val="00540F26"/>
    <w:rsid w:val="005426A1"/>
    <w:rsid w:val="00544CC3"/>
    <w:rsid w:val="00546CEF"/>
    <w:rsid w:val="00547091"/>
    <w:rsid w:val="005474B4"/>
    <w:rsid w:val="00547715"/>
    <w:rsid w:val="005479A4"/>
    <w:rsid w:val="00550181"/>
    <w:rsid w:val="00550A7E"/>
    <w:rsid w:val="00550E6B"/>
    <w:rsid w:val="00551DB8"/>
    <w:rsid w:val="00552189"/>
    <w:rsid w:val="005521B4"/>
    <w:rsid w:val="00552889"/>
    <w:rsid w:val="00552F41"/>
    <w:rsid w:val="0055308B"/>
    <w:rsid w:val="00553433"/>
    <w:rsid w:val="00553D5F"/>
    <w:rsid w:val="00554EB1"/>
    <w:rsid w:val="005561CE"/>
    <w:rsid w:val="00556AEE"/>
    <w:rsid w:val="00557DB2"/>
    <w:rsid w:val="00560A3E"/>
    <w:rsid w:val="0056309B"/>
    <w:rsid w:val="005638CA"/>
    <w:rsid w:val="0056441A"/>
    <w:rsid w:val="00565A70"/>
    <w:rsid w:val="00566A19"/>
    <w:rsid w:val="005670B7"/>
    <w:rsid w:val="0056728F"/>
    <w:rsid w:val="00567540"/>
    <w:rsid w:val="005716AB"/>
    <w:rsid w:val="0057178C"/>
    <w:rsid w:val="00571A38"/>
    <w:rsid w:val="005725D7"/>
    <w:rsid w:val="005728BA"/>
    <w:rsid w:val="0057343A"/>
    <w:rsid w:val="00573C41"/>
    <w:rsid w:val="00573C98"/>
    <w:rsid w:val="00575506"/>
    <w:rsid w:val="00576E85"/>
    <w:rsid w:val="005774FD"/>
    <w:rsid w:val="00580314"/>
    <w:rsid w:val="00580D30"/>
    <w:rsid w:val="0058147C"/>
    <w:rsid w:val="00581B46"/>
    <w:rsid w:val="00582C0F"/>
    <w:rsid w:val="0058368D"/>
    <w:rsid w:val="005845DE"/>
    <w:rsid w:val="0058512D"/>
    <w:rsid w:val="00590F57"/>
    <w:rsid w:val="005943F1"/>
    <w:rsid w:val="00594CFD"/>
    <w:rsid w:val="005A0F4D"/>
    <w:rsid w:val="005A39CE"/>
    <w:rsid w:val="005A640C"/>
    <w:rsid w:val="005A6C11"/>
    <w:rsid w:val="005A6D87"/>
    <w:rsid w:val="005A78C6"/>
    <w:rsid w:val="005B0DC9"/>
    <w:rsid w:val="005B2253"/>
    <w:rsid w:val="005B24BF"/>
    <w:rsid w:val="005B27D0"/>
    <w:rsid w:val="005B2937"/>
    <w:rsid w:val="005B4EA8"/>
    <w:rsid w:val="005B5EED"/>
    <w:rsid w:val="005B62BF"/>
    <w:rsid w:val="005B6DA1"/>
    <w:rsid w:val="005B6E15"/>
    <w:rsid w:val="005B7455"/>
    <w:rsid w:val="005C00E2"/>
    <w:rsid w:val="005C1F8F"/>
    <w:rsid w:val="005C3703"/>
    <w:rsid w:val="005C3C57"/>
    <w:rsid w:val="005C549E"/>
    <w:rsid w:val="005C6741"/>
    <w:rsid w:val="005C703C"/>
    <w:rsid w:val="005C7CDF"/>
    <w:rsid w:val="005D1067"/>
    <w:rsid w:val="005D1A09"/>
    <w:rsid w:val="005D2DCC"/>
    <w:rsid w:val="005D2EB7"/>
    <w:rsid w:val="005D381C"/>
    <w:rsid w:val="005D4951"/>
    <w:rsid w:val="005D52BB"/>
    <w:rsid w:val="005D5DF1"/>
    <w:rsid w:val="005D61A9"/>
    <w:rsid w:val="005D6F07"/>
    <w:rsid w:val="005D7922"/>
    <w:rsid w:val="005E1833"/>
    <w:rsid w:val="005E1979"/>
    <w:rsid w:val="005E343C"/>
    <w:rsid w:val="005E6583"/>
    <w:rsid w:val="005F25D0"/>
    <w:rsid w:val="005F4A87"/>
    <w:rsid w:val="005F4AB2"/>
    <w:rsid w:val="005F5F1A"/>
    <w:rsid w:val="00602450"/>
    <w:rsid w:val="00602A9F"/>
    <w:rsid w:val="00604526"/>
    <w:rsid w:val="0060457E"/>
    <w:rsid w:val="0060515C"/>
    <w:rsid w:val="00605585"/>
    <w:rsid w:val="006059A8"/>
    <w:rsid w:val="00605EC3"/>
    <w:rsid w:val="00606560"/>
    <w:rsid w:val="00606AC6"/>
    <w:rsid w:val="00607974"/>
    <w:rsid w:val="00610297"/>
    <w:rsid w:val="006109EF"/>
    <w:rsid w:val="0061127D"/>
    <w:rsid w:val="006124F3"/>
    <w:rsid w:val="00615C3D"/>
    <w:rsid w:val="006164E2"/>
    <w:rsid w:val="00616A33"/>
    <w:rsid w:val="006209F7"/>
    <w:rsid w:val="00621793"/>
    <w:rsid w:val="00622031"/>
    <w:rsid w:val="00622DFF"/>
    <w:rsid w:val="00623BD3"/>
    <w:rsid w:val="00623E23"/>
    <w:rsid w:val="006243E1"/>
    <w:rsid w:val="00625C59"/>
    <w:rsid w:val="00626110"/>
    <w:rsid w:val="006262CF"/>
    <w:rsid w:val="00627B1A"/>
    <w:rsid w:val="0063050D"/>
    <w:rsid w:val="00630C6B"/>
    <w:rsid w:val="006311C0"/>
    <w:rsid w:val="00632C6F"/>
    <w:rsid w:val="0063302F"/>
    <w:rsid w:val="00635764"/>
    <w:rsid w:val="00635FE2"/>
    <w:rsid w:val="00636398"/>
    <w:rsid w:val="006369BB"/>
    <w:rsid w:val="00636ABB"/>
    <w:rsid w:val="00637381"/>
    <w:rsid w:val="00640132"/>
    <w:rsid w:val="00640E01"/>
    <w:rsid w:val="00640E25"/>
    <w:rsid w:val="00641132"/>
    <w:rsid w:val="00641B1B"/>
    <w:rsid w:val="0064221F"/>
    <w:rsid w:val="006432CB"/>
    <w:rsid w:val="0064342A"/>
    <w:rsid w:val="00644686"/>
    <w:rsid w:val="00644A9B"/>
    <w:rsid w:val="006453E1"/>
    <w:rsid w:val="0064780B"/>
    <w:rsid w:val="00651174"/>
    <w:rsid w:val="00654331"/>
    <w:rsid w:val="00654960"/>
    <w:rsid w:val="006558D2"/>
    <w:rsid w:val="00655A83"/>
    <w:rsid w:val="00655F24"/>
    <w:rsid w:val="00656166"/>
    <w:rsid w:val="0065653C"/>
    <w:rsid w:val="00660926"/>
    <w:rsid w:val="0066186E"/>
    <w:rsid w:val="00661D5A"/>
    <w:rsid w:val="00662185"/>
    <w:rsid w:val="006624BA"/>
    <w:rsid w:val="00663753"/>
    <w:rsid w:val="00663B10"/>
    <w:rsid w:val="00663F5C"/>
    <w:rsid w:val="00663FDD"/>
    <w:rsid w:val="0066484C"/>
    <w:rsid w:val="00664D55"/>
    <w:rsid w:val="00667135"/>
    <w:rsid w:val="00667617"/>
    <w:rsid w:val="00670469"/>
    <w:rsid w:val="0067126C"/>
    <w:rsid w:val="006744F5"/>
    <w:rsid w:val="006750CB"/>
    <w:rsid w:val="006756D0"/>
    <w:rsid w:val="006760C9"/>
    <w:rsid w:val="00677621"/>
    <w:rsid w:val="00677972"/>
    <w:rsid w:val="00681204"/>
    <w:rsid w:val="006821E5"/>
    <w:rsid w:val="00682731"/>
    <w:rsid w:val="0068286E"/>
    <w:rsid w:val="006844B8"/>
    <w:rsid w:val="00684533"/>
    <w:rsid w:val="00684634"/>
    <w:rsid w:val="006850BB"/>
    <w:rsid w:val="00687EA8"/>
    <w:rsid w:val="00690D64"/>
    <w:rsid w:val="006911D4"/>
    <w:rsid w:val="00691C05"/>
    <w:rsid w:val="00692073"/>
    <w:rsid w:val="00692CC6"/>
    <w:rsid w:val="006933BD"/>
    <w:rsid w:val="00693FB4"/>
    <w:rsid w:val="00695E17"/>
    <w:rsid w:val="00696771"/>
    <w:rsid w:val="00696905"/>
    <w:rsid w:val="00697B8F"/>
    <w:rsid w:val="006A1728"/>
    <w:rsid w:val="006A186D"/>
    <w:rsid w:val="006A1D17"/>
    <w:rsid w:val="006A1E26"/>
    <w:rsid w:val="006A2AF3"/>
    <w:rsid w:val="006A2EEE"/>
    <w:rsid w:val="006A31A1"/>
    <w:rsid w:val="006A51F0"/>
    <w:rsid w:val="006A5BFF"/>
    <w:rsid w:val="006A5ED3"/>
    <w:rsid w:val="006A6B94"/>
    <w:rsid w:val="006B1665"/>
    <w:rsid w:val="006B282A"/>
    <w:rsid w:val="006B2875"/>
    <w:rsid w:val="006B2F41"/>
    <w:rsid w:val="006B3714"/>
    <w:rsid w:val="006B3F18"/>
    <w:rsid w:val="006B4E2B"/>
    <w:rsid w:val="006B50BA"/>
    <w:rsid w:val="006B6341"/>
    <w:rsid w:val="006B72C6"/>
    <w:rsid w:val="006C0AFC"/>
    <w:rsid w:val="006C0BB0"/>
    <w:rsid w:val="006C1CB9"/>
    <w:rsid w:val="006C1E9D"/>
    <w:rsid w:val="006C4022"/>
    <w:rsid w:val="006C40B2"/>
    <w:rsid w:val="006C4AFC"/>
    <w:rsid w:val="006C5306"/>
    <w:rsid w:val="006C65C3"/>
    <w:rsid w:val="006C6970"/>
    <w:rsid w:val="006C7E57"/>
    <w:rsid w:val="006D012C"/>
    <w:rsid w:val="006D0346"/>
    <w:rsid w:val="006D179D"/>
    <w:rsid w:val="006D1C96"/>
    <w:rsid w:val="006D3F98"/>
    <w:rsid w:val="006D53B6"/>
    <w:rsid w:val="006D542F"/>
    <w:rsid w:val="006D61BD"/>
    <w:rsid w:val="006E02C6"/>
    <w:rsid w:val="006E1393"/>
    <w:rsid w:val="006E1DC0"/>
    <w:rsid w:val="006E3C7F"/>
    <w:rsid w:val="006E6D0A"/>
    <w:rsid w:val="006F0549"/>
    <w:rsid w:val="006F1587"/>
    <w:rsid w:val="006F2D96"/>
    <w:rsid w:val="006F361D"/>
    <w:rsid w:val="006F4E51"/>
    <w:rsid w:val="006F5AED"/>
    <w:rsid w:val="006F5B82"/>
    <w:rsid w:val="006F5FB6"/>
    <w:rsid w:val="006F67DB"/>
    <w:rsid w:val="006F7DDB"/>
    <w:rsid w:val="006F7FF2"/>
    <w:rsid w:val="007009B9"/>
    <w:rsid w:val="00700DAF"/>
    <w:rsid w:val="0070314C"/>
    <w:rsid w:val="00705E29"/>
    <w:rsid w:val="00707FB9"/>
    <w:rsid w:val="00712329"/>
    <w:rsid w:val="007127F9"/>
    <w:rsid w:val="00713C82"/>
    <w:rsid w:val="00715DBC"/>
    <w:rsid w:val="00720AAC"/>
    <w:rsid w:val="00721E50"/>
    <w:rsid w:val="00722D87"/>
    <w:rsid w:val="00723122"/>
    <w:rsid w:val="00725010"/>
    <w:rsid w:val="0072506E"/>
    <w:rsid w:val="007261BC"/>
    <w:rsid w:val="00730846"/>
    <w:rsid w:val="0073180E"/>
    <w:rsid w:val="00731A6B"/>
    <w:rsid w:val="00732038"/>
    <w:rsid w:val="007347B2"/>
    <w:rsid w:val="00734B75"/>
    <w:rsid w:val="00735E26"/>
    <w:rsid w:val="007402BA"/>
    <w:rsid w:val="00740DE2"/>
    <w:rsid w:val="007416A0"/>
    <w:rsid w:val="0074336E"/>
    <w:rsid w:val="00744021"/>
    <w:rsid w:val="00744A0B"/>
    <w:rsid w:val="00745247"/>
    <w:rsid w:val="00745636"/>
    <w:rsid w:val="007457C2"/>
    <w:rsid w:val="00746EA1"/>
    <w:rsid w:val="007472B8"/>
    <w:rsid w:val="00747996"/>
    <w:rsid w:val="0075006B"/>
    <w:rsid w:val="0075143B"/>
    <w:rsid w:val="007535EA"/>
    <w:rsid w:val="00753BDD"/>
    <w:rsid w:val="00753FEF"/>
    <w:rsid w:val="00754E11"/>
    <w:rsid w:val="0075540E"/>
    <w:rsid w:val="00756454"/>
    <w:rsid w:val="007575B1"/>
    <w:rsid w:val="0076412B"/>
    <w:rsid w:val="00766417"/>
    <w:rsid w:val="0076797A"/>
    <w:rsid w:val="007679EB"/>
    <w:rsid w:val="00767C11"/>
    <w:rsid w:val="00767DAC"/>
    <w:rsid w:val="00771872"/>
    <w:rsid w:val="0077216F"/>
    <w:rsid w:val="00772261"/>
    <w:rsid w:val="007739D6"/>
    <w:rsid w:val="007740C8"/>
    <w:rsid w:val="00774860"/>
    <w:rsid w:val="00774A5C"/>
    <w:rsid w:val="007750BE"/>
    <w:rsid w:val="007756B4"/>
    <w:rsid w:val="0077749F"/>
    <w:rsid w:val="0077760E"/>
    <w:rsid w:val="0078128D"/>
    <w:rsid w:val="007814AE"/>
    <w:rsid w:val="00783123"/>
    <w:rsid w:val="007833EE"/>
    <w:rsid w:val="007839BE"/>
    <w:rsid w:val="00784297"/>
    <w:rsid w:val="00787A30"/>
    <w:rsid w:val="00790331"/>
    <w:rsid w:val="007905BC"/>
    <w:rsid w:val="00791C2C"/>
    <w:rsid w:val="00791E5F"/>
    <w:rsid w:val="00793171"/>
    <w:rsid w:val="00794DB3"/>
    <w:rsid w:val="0079548B"/>
    <w:rsid w:val="00795AC4"/>
    <w:rsid w:val="00795E54"/>
    <w:rsid w:val="00796395"/>
    <w:rsid w:val="007A0148"/>
    <w:rsid w:val="007A0433"/>
    <w:rsid w:val="007A1B8A"/>
    <w:rsid w:val="007A1EB4"/>
    <w:rsid w:val="007A42E4"/>
    <w:rsid w:val="007A4A0F"/>
    <w:rsid w:val="007A73D8"/>
    <w:rsid w:val="007A7CB8"/>
    <w:rsid w:val="007A7F75"/>
    <w:rsid w:val="007B02EC"/>
    <w:rsid w:val="007B0676"/>
    <w:rsid w:val="007B175C"/>
    <w:rsid w:val="007B763A"/>
    <w:rsid w:val="007B7C07"/>
    <w:rsid w:val="007C0173"/>
    <w:rsid w:val="007C073F"/>
    <w:rsid w:val="007C17FA"/>
    <w:rsid w:val="007C1956"/>
    <w:rsid w:val="007C1A11"/>
    <w:rsid w:val="007C2193"/>
    <w:rsid w:val="007C28AC"/>
    <w:rsid w:val="007C2B9C"/>
    <w:rsid w:val="007C30D1"/>
    <w:rsid w:val="007C4D5B"/>
    <w:rsid w:val="007C7C3D"/>
    <w:rsid w:val="007C7DB2"/>
    <w:rsid w:val="007C7FE1"/>
    <w:rsid w:val="007D2CA3"/>
    <w:rsid w:val="007D5ECA"/>
    <w:rsid w:val="007D6E7F"/>
    <w:rsid w:val="007D716A"/>
    <w:rsid w:val="007E0297"/>
    <w:rsid w:val="007E1AF2"/>
    <w:rsid w:val="007E270B"/>
    <w:rsid w:val="007E34BC"/>
    <w:rsid w:val="007E4646"/>
    <w:rsid w:val="007E4876"/>
    <w:rsid w:val="007E4EE5"/>
    <w:rsid w:val="007E5F8F"/>
    <w:rsid w:val="007F0E22"/>
    <w:rsid w:val="007F0F90"/>
    <w:rsid w:val="007F1470"/>
    <w:rsid w:val="007F294E"/>
    <w:rsid w:val="007F40C0"/>
    <w:rsid w:val="007F434F"/>
    <w:rsid w:val="007F7678"/>
    <w:rsid w:val="00800A6F"/>
    <w:rsid w:val="0080211F"/>
    <w:rsid w:val="008035E2"/>
    <w:rsid w:val="00803C77"/>
    <w:rsid w:val="008049B3"/>
    <w:rsid w:val="00810031"/>
    <w:rsid w:val="0081101C"/>
    <w:rsid w:val="008135BA"/>
    <w:rsid w:val="00813866"/>
    <w:rsid w:val="008145BD"/>
    <w:rsid w:val="00814BFE"/>
    <w:rsid w:val="0081519F"/>
    <w:rsid w:val="0081557C"/>
    <w:rsid w:val="008155F8"/>
    <w:rsid w:val="00815A39"/>
    <w:rsid w:val="0081653B"/>
    <w:rsid w:val="00816A29"/>
    <w:rsid w:val="0082021B"/>
    <w:rsid w:val="00820DB2"/>
    <w:rsid w:val="00821F21"/>
    <w:rsid w:val="008221D1"/>
    <w:rsid w:val="0082288D"/>
    <w:rsid w:val="00822C92"/>
    <w:rsid w:val="00823544"/>
    <w:rsid w:val="008235D2"/>
    <w:rsid w:val="008236E6"/>
    <w:rsid w:val="0082416F"/>
    <w:rsid w:val="00824345"/>
    <w:rsid w:val="0082685E"/>
    <w:rsid w:val="0082699E"/>
    <w:rsid w:val="008274C6"/>
    <w:rsid w:val="00827A24"/>
    <w:rsid w:val="00830A15"/>
    <w:rsid w:val="0083124B"/>
    <w:rsid w:val="0083266C"/>
    <w:rsid w:val="00832B7F"/>
    <w:rsid w:val="008341F7"/>
    <w:rsid w:val="00834905"/>
    <w:rsid w:val="00834C75"/>
    <w:rsid w:val="008354C7"/>
    <w:rsid w:val="0083557E"/>
    <w:rsid w:val="008378B0"/>
    <w:rsid w:val="00840938"/>
    <w:rsid w:val="00841A84"/>
    <w:rsid w:val="00841F00"/>
    <w:rsid w:val="00842452"/>
    <w:rsid w:val="008426E6"/>
    <w:rsid w:val="00843D98"/>
    <w:rsid w:val="0084456D"/>
    <w:rsid w:val="008455DC"/>
    <w:rsid w:val="00846AE4"/>
    <w:rsid w:val="008474EB"/>
    <w:rsid w:val="008508BD"/>
    <w:rsid w:val="00851DE6"/>
    <w:rsid w:val="00853709"/>
    <w:rsid w:val="00854188"/>
    <w:rsid w:val="0085510B"/>
    <w:rsid w:val="008552A4"/>
    <w:rsid w:val="008563A5"/>
    <w:rsid w:val="0085673A"/>
    <w:rsid w:val="00856EB7"/>
    <w:rsid w:val="00860A47"/>
    <w:rsid w:val="008631EB"/>
    <w:rsid w:val="0086340D"/>
    <w:rsid w:val="00863EAD"/>
    <w:rsid w:val="008667E7"/>
    <w:rsid w:val="00867D02"/>
    <w:rsid w:val="00867FE1"/>
    <w:rsid w:val="008706F3"/>
    <w:rsid w:val="00870C51"/>
    <w:rsid w:val="00871304"/>
    <w:rsid w:val="008717BC"/>
    <w:rsid w:val="00871CF8"/>
    <w:rsid w:val="00873AC3"/>
    <w:rsid w:val="00873BF7"/>
    <w:rsid w:val="00873F6E"/>
    <w:rsid w:val="00874641"/>
    <w:rsid w:val="00875E9A"/>
    <w:rsid w:val="008761E8"/>
    <w:rsid w:val="0087624A"/>
    <w:rsid w:val="008769FC"/>
    <w:rsid w:val="00876DDE"/>
    <w:rsid w:val="008779CC"/>
    <w:rsid w:val="00877F88"/>
    <w:rsid w:val="00880D81"/>
    <w:rsid w:val="00881337"/>
    <w:rsid w:val="00882E91"/>
    <w:rsid w:val="0088345A"/>
    <w:rsid w:val="00884B18"/>
    <w:rsid w:val="008855BD"/>
    <w:rsid w:val="008860D4"/>
    <w:rsid w:val="0088652F"/>
    <w:rsid w:val="00886C24"/>
    <w:rsid w:val="00887A44"/>
    <w:rsid w:val="00887B4C"/>
    <w:rsid w:val="00890026"/>
    <w:rsid w:val="00890E5B"/>
    <w:rsid w:val="00891E7A"/>
    <w:rsid w:val="00893A41"/>
    <w:rsid w:val="0089426F"/>
    <w:rsid w:val="008962CB"/>
    <w:rsid w:val="00896B36"/>
    <w:rsid w:val="008974B2"/>
    <w:rsid w:val="00897805"/>
    <w:rsid w:val="00897E16"/>
    <w:rsid w:val="008A0463"/>
    <w:rsid w:val="008A0918"/>
    <w:rsid w:val="008A26DA"/>
    <w:rsid w:val="008A66DD"/>
    <w:rsid w:val="008A74B8"/>
    <w:rsid w:val="008A760F"/>
    <w:rsid w:val="008A78AC"/>
    <w:rsid w:val="008B0485"/>
    <w:rsid w:val="008B1543"/>
    <w:rsid w:val="008B166A"/>
    <w:rsid w:val="008B2079"/>
    <w:rsid w:val="008B24EF"/>
    <w:rsid w:val="008B350F"/>
    <w:rsid w:val="008B58A4"/>
    <w:rsid w:val="008B646B"/>
    <w:rsid w:val="008C14D0"/>
    <w:rsid w:val="008C1761"/>
    <w:rsid w:val="008C1B9A"/>
    <w:rsid w:val="008C237B"/>
    <w:rsid w:val="008C3030"/>
    <w:rsid w:val="008C4F65"/>
    <w:rsid w:val="008C54DE"/>
    <w:rsid w:val="008C61FD"/>
    <w:rsid w:val="008C6ED7"/>
    <w:rsid w:val="008C7591"/>
    <w:rsid w:val="008D1EBD"/>
    <w:rsid w:val="008D1FC3"/>
    <w:rsid w:val="008D2272"/>
    <w:rsid w:val="008D56E9"/>
    <w:rsid w:val="008D5C36"/>
    <w:rsid w:val="008D6144"/>
    <w:rsid w:val="008D6198"/>
    <w:rsid w:val="008D61F0"/>
    <w:rsid w:val="008D6244"/>
    <w:rsid w:val="008D752E"/>
    <w:rsid w:val="008E1102"/>
    <w:rsid w:val="008E3B94"/>
    <w:rsid w:val="008E5338"/>
    <w:rsid w:val="008E592E"/>
    <w:rsid w:val="008F0589"/>
    <w:rsid w:val="008F13BA"/>
    <w:rsid w:val="008F14FB"/>
    <w:rsid w:val="008F240E"/>
    <w:rsid w:val="008F280F"/>
    <w:rsid w:val="008F3D8A"/>
    <w:rsid w:val="008F548E"/>
    <w:rsid w:val="008F5618"/>
    <w:rsid w:val="00901BBD"/>
    <w:rsid w:val="00903AAB"/>
    <w:rsid w:val="00904330"/>
    <w:rsid w:val="0090561C"/>
    <w:rsid w:val="009059B6"/>
    <w:rsid w:val="00906F0D"/>
    <w:rsid w:val="009075F3"/>
    <w:rsid w:val="00910318"/>
    <w:rsid w:val="009103D0"/>
    <w:rsid w:val="0091063B"/>
    <w:rsid w:val="0091146A"/>
    <w:rsid w:val="00911DC4"/>
    <w:rsid w:val="00911E0D"/>
    <w:rsid w:val="00911FF7"/>
    <w:rsid w:val="00912D0D"/>
    <w:rsid w:val="009131FE"/>
    <w:rsid w:val="00913752"/>
    <w:rsid w:val="00914935"/>
    <w:rsid w:val="00914C53"/>
    <w:rsid w:val="00917023"/>
    <w:rsid w:val="009171F8"/>
    <w:rsid w:val="00917BB1"/>
    <w:rsid w:val="0092059E"/>
    <w:rsid w:val="00920963"/>
    <w:rsid w:val="009231D7"/>
    <w:rsid w:val="009242C5"/>
    <w:rsid w:val="00925862"/>
    <w:rsid w:val="00925E06"/>
    <w:rsid w:val="00926E3A"/>
    <w:rsid w:val="00927C18"/>
    <w:rsid w:val="00927D6D"/>
    <w:rsid w:val="009301B6"/>
    <w:rsid w:val="00930E52"/>
    <w:rsid w:val="00932BA4"/>
    <w:rsid w:val="0093307F"/>
    <w:rsid w:val="00933BBB"/>
    <w:rsid w:val="00935648"/>
    <w:rsid w:val="00935EB0"/>
    <w:rsid w:val="0093775A"/>
    <w:rsid w:val="00941068"/>
    <w:rsid w:val="00942371"/>
    <w:rsid w:val="009472B3"/>
    <w:rsid w:val="009505A8"/>
    <w:rsid w:val="00950A01"/>
    <w:rsid w:val="009537AC"/>
    <w:rsid w:val="009563D5"/>
    <w:rsid w:val="00956BEC"/>
    <w:rsid w:val="00957630"/>
    <w:rsid w:val="00957F58"/>
    <w:rsid w:val="00960A93"/>
    <w:rsid w:val="00961A9F"/>
    <w:rsid w:val="0096289F"/>
    <w:rsid w:val="00964996"/>
    <w:rsid w:val="00967A39"/>
    <w:rsid w:val="00971768"/>
    <w:rsid w:val="00972201"/>
    <w:rsid w:val="0097388D"/>
    <w:rsid w:val="009739F3"/>
    <w:rsid w:val="00973BAC"/>
    <w:rsid w:val="00974BAF"/>
    <w:rsid w:val="00974D6A"/>
    <w:rsid w:val="00974D80"/>
    <w:rsid w:val="00974F0D"/>
    <w:rsid w:val="009754AA"/>
    <w:rsid w:val="009760C1"/>
    <w:rsid w:val="009773F8"/>
    <w:rsid w:val="009777EE"/>
    <w:rsid w:val="009779A9"/>
    <w:rsid w:val="00980356"/>
    <w:rsid w:val="00981929"/>
    <w:rsid w:val="00982843"/>
    <w:rsid w:val="0098492A"/>
    <w:rsid w:val="00984D47"/>
    <w:rsid w:val="00984F8A"/>
    <w:rsid w:val="00984FC9"/>
    <w:rsid w:val="009861D4"/>
    <w:rsid w:val="009864BE"/>
    <w:rsid w:val="00986C06"/>
    <w:rsid w:val="00987E64"/>
    <w:rsid w:val="00992177"/>
    <w:rsid w:val="0099225D"/>
    <w:rsid w:val="009932EA"/>
    <w:rsid w:val="00993BA0"/>
    <w:rsid w:val="00994730"/>
    <w:rsid w:val="009955B1"/>
    <w:rsid w:val="00995A45"/>
    <w:rsid w:val="00996F86"/>
    <w:rsid w:val="009978AD"/>
    <w:rsid w:val="009A34A6"/>
    <w:rsid w:val="009A48A8"/>
    <w:rsid w:val="009A64F0"/>
    <w:rsid w:val="009A69C5"/>
    <w:rsid w:val="009A72A0"/>
    <w:rsid w:val="009B0E04"/>
    <w:rsid w:val="009B128E"/>
    <w:rsid w:val="009B2B11"/>
    <w:rsid w:val="009B31B7"/>
    <w:rsid w:val="009B4E17"/>
    <w:rsid w:val="009B4FA4"/>
    <w:rsid w:val="009B5EFB"/>
    <w:rsid w:val="009C11A3"/>
    <w:rsid w:val="009C2EAE"/>
    <w:rsid w:val="009C4128"/>
    <w:rsid w:val="009D0BDF"/>
    <w:rsid w:val="009D1C05"/>
    <w:rsid w:val="009D2735"/>
    <w:rsid w:val="009D283E"/>
    <w:rsid w:val="009D2F43"/>
    <w:rsid w:val="009D4B5C"/>
    <w:rsid w:val="009D56A9"/>
    <w:rsid w:val="009D5C3A"/>
    <w:rsid w:val="009D7639"/>
    <w:rsid w:val="009D78AD"/>
    <w:rsid w:val="009E1234"/>
    <w:rsid w:val="009E1B43"/>
    <w:rsid w:val="009E68BF"/>
    <w:rsid w:val="009E6A6D"/>
    <w:rsid w:val="009E7BA9"/>
    <w:rsid w:val="009F0983"/>
    <w:rsid w:val="009F1D47"/>
    <w:rsid w:val="009F355C"/>
    <w:rsid w:val="009F38E9"/>
    <w:rsid w:val="009F3E5C"/>
    <w:rsid w:val="009F3F83"/>
    <w:rsid w:val="009F52ED"/>
    <w:rsid w:val="009F531A"/>
    <w:rsid w:val="009F5E3E"/>
    <w:rsid w:val="009F6E13"/>
    <w:rsid w:val="009F77E4"/>
    <w:rsid w:val="00A010E3"/>
    <w:rsid w:val="00A02112"/>
    <w:rsid w:val="00A029F7"/>
    <w:rsid w:val="00A02EEA"/>
    <w:rsid w:val="00A041E2"/>
    <w:rsid w:val="00A04DCB"/>
    <w:rsid w:val="00A07CD5"/>
    <w:rsid w:val="00A10785"/>
    <w:rsid w:val="00A1175B"/>
    <w:rsid w:val="00A11ED2"/>
    <w:rsid w:val="00A1504C"/>
    <w:rsid w:val="00A151C6"/>
    <w:rsid w:val="00A152F9"/>
    <w:rsid w:val="00A1641D"/>
    <w:rsid w:val="00A21770"/>
    <w:rsid w:val="00A2180B"/>
    <w:rsid w:val="00A23DFC"/>
    <w:rsid w:val="00A2474D"/>
    <w:rsid w:val="00A24BDF"/>
    <w:rsid w:val="00A2507C"/>
    <w:rsid w:val="00A252DF"/>
    <w:rsid w:val="00A2658F"/>
    <w:rsid w:val="00A26797"/>
    <w:rsid w:val="00A274AD"/>
    <w:rsid w:val="00A354FC"/>
    <w:rsid w:val="00A36959"/>
    <w:rsid w:val="00A36E4B"/>
    <w:rsid w:val="00A405CC"/>
    <w:rsid w:val="00A406D9"/>
    <w:rsid w:val="00A443EB"/>
    <w:rsid w:val="00A45320"/>
    <w:rsid w:val="00A4548A"/>
    <w:rsid w:val="00A46E6A"/>
    <w:rsid w:val="00A47F43"/>
    <w:rsid w:val="00A50757"/>
    <w:rsid w:val="00A51D15"/>
    <w:rsid w:val="00A5335A"/>
    <w:rsid w:val="00A536E8"/>
    <w:rsid w:val="00A541A6"/>
    <w:rsid w:val="00A545FB"/>
    <w:rsid w:val="00A547B7"/>
    <w:rsid w:val="00A54D15"/>
    <w:rsid w:val="00A55199"/>
    <w:rsid w:val="00A5725F"/>
    <w:rsid w:val="00A57391"/>
    <w:rsid w:val="00A617F0"/>
    <w:rsid w:val="00A6204C"/>
    <w:rsid w:val="00A6215A"/>
    <w:rsid w:val="00A6394A"/>
    <w:rsid w:val="00A67D0C"/>
    <w:rsid w:val="00A70DF9"/>
    <w:rsid w:val="00A72A24"/>
    <w:rsid w:val="00A75D09"/>
    <w:rsid w:val="00A76452"/>
    <w:rsid w:val="00A779BE"/>
    <w:rsid w:val="00A80F20"/>
    <w:rsid w:val="00A82912"/>
    <w:rsid w:val="00A83BA6"/>
    <w:rsid w:val="00A85ADB"/>
    <w:rsid w:val="00A86113"/>
    <w:rsid w:val="00A879A3"/>
    <w:rsid w:val="00A90D0E"/>
    <w:rsid w:val="00A92206"/>
    <w:rsid w:val="00A92623"/>
    <w:rsid w:val="00A94AAD"/>
    <w:rsid w:val="00A94DCB"/>
    <w:rsid w:val="00A9607A"/>
    <w:rsid w:val="00A96843"/>
    <w:rsid w:val="00A975E9"/>
    <w:rsid w:val="00A97E57"/>
    <w:rsid w:val="00AA00F5"/>
    <w:rsid w:val="00AA06F8"/>
    <w:rsid w:val="00AA1D19"/>
    <w:rsid w:val="00AA2C4E"/>
    <w:rsid w:val="00AA37D1"/>
    <w:rsid w:val="00AA539D"/>
    <w:rsid w:val="00AA54A9"/>
    <w:rsid w:val="00AA5709"/>
    <w:rsid w:val="00AA5B7E"/>
    <w:rsid w:val="00AA609D"/>
    <w:rsid w:val="00AA625B"/>
    <w:rsid w:val="00AA6E5C"/>
    <w:rsid w:val="00AA72E7"/>
    <w:rsid w:val="00AB0AC7"/>
    <w:rsid w:val="00AB32E0"/>
    <w:rsid w:val="00AB3C24"/>
    <w:rsid w:val="00AB3DD0"/>
    <w:rsid w:val="00AB4159"/>
    <w:rsid w:val="00AB550E"/>
    <w:rsid w:val="00AB5879"/>
    <w:rsid w:val="00AB59AE"/>
    <w:rsid w:val="00AB66BE"/>
    <w:rsid w:val="00AC1C7A"/>
    <w:rsid w:val="00AC32AB"/>
    <w:rsid w:val="00AC3C4A"/>
    <w:rsid w:val="00AC3CDA"/>
    <w:rsid w:val="00AC68F9"/>
    <w:rsid w:val="00AC6ECE"/>
    <w:rsid w:val="00AD060C"/>
    <w:rsid w:val="00AD1011"/>
    <w:rsid w:val="00AD4980"/>
    <w:rsid w:val="00AE067C"/>
    <w:rsid w:val="00AE0C4E"/>
    <w:rsid w:val="00AE0FBA"/>
    <w:rsid w:val="00AE1976"/>
    <w:rsid w:val="00AE41C8"/>
    <w:rsid w:val="00AE5762"/>
    <w:rsid w:val="00AE5789"/>
    <w:rsid w:val="00AE6019"/>
    <w:rsid w:val="00AE65C6"/>
    <w:rsid w:val="00AE6E12"/>
    <w:rsid w:val="00AE79DA"/>
    <w:rsid w:val="00AE7E9F"/>
    <w:rsid w:val="00AF0259"/>
    <w:rsid w:val="00AF0489"/>
    <w:rsid w:val="00AF0682"/>
    <w:rsid w:val="00AF41C2"/>
    <w:rsid w:val="00AF58F7"/>
    <w:rsid w:val="00AF77D0"/>
    <w:rsid w:val="00AF7D59"/>
    <w:rsid w:val="00B00BD7"/>
    <w:rsid w:val="00B01580"/>
    <w:rsid w:val="00B01979"/>
    <w:rsid w:val="00B0282A"/>
    <w:rsid w:val="00B03EFB"/>
    <w:rsid w:val="00B03FC4"/>
    <w:rsid w:val="00B0468F"/>
    <w:rsid w:val="00B050B6"/>
    <w:rsid w:val="00B10DC9"/>
    <w:rsid w:val="00B10E39"/>
    <w:rsid w:val="00B11806"/>
    <w:rsid w:val="00B13C87"/>
    <w:rsid w:val="00B14A5E"/>
    <w:rsid w:val="00B16F36"/>
    <w:rsid w:val="00B176D3"/>
    <w:rsid w:val="00B20FD6"/>
    <w:rsid w:val="00B21558"/>
    <w:rsid w:val="00B21B38"/>
    <w:rsid w:val="00B23141"/>
    <w:rsid w:val="00B2458A"/>
    <w:rsid w:val="00B2511D"/>
    <w:rsid w:val="00B31AE2"/>
    <w:rsid w:val="00B3362A"/>
    <w:rsid w:val="00B34EB1"/>
    <w:rsid w:val="00B35271"/>
    <w:rsid w:val="00B35C30"/>
    <w:rsid w:val="00B3751C"/>
    <w:rsid w:val="00B40390"/>
    <w:rsid w:val="00B40BF5"/>
    <w:rsid w:val="00B413D6"/>
    <w:rsid w:val="00B41D1E"/>
    <w:rsid w:val="00B424A4"/>
    <w:rsid w:val="00B42B72"/>
    <w:rsid w:val="00B42E37"/>
    <w:rsid w:val="00B4416A"/>
    <w:rsid w:val="00B4563A"/>
    <w:rsid w:val="00B467FA"/>
    <w:rsid w:val="00B47D40"/>
    <w:rsid w:val="00B50FC8"/>
    <w:rsid w:val="00B51760"/>
    <w:rsid w:val="00B5194E"/>
    <w:rsid w:val="00B52383"/>
    <w:rsid w:val="00B526B1"/>
    <w:rsid w:val="00B533CA"/>
    <w:rsid w:val="00B543A4"/>
    <w:rsid w:val="00B55285"/>
    <w:rsid w:val="00B55565"/>
    <w:rsid w:val="00B573AC"/>
    <w:rsid w:val="00B6078A"/>
    <w:rsid w:val="00B60977"/>
    <w:rsid w:val="00B62CB6"/>
    <w:rsid w:val="00B638CB"/>
    <w:rsid w:val="00B65092"/>
    <w:rsid w:val="00B6543C"/>
    <w:rsid w:val="00B6715B"/>
    <w:rsid w:val="00B72B8B"/>
    <w:rsid w:val="00B74077"/>
    <w:rsid w:val="00B7738B"/>
    <w:rsid w:val="00B811B4"/>
    <w:rsid w:val="00B81274"/>
    <w:rsid w:val="00B8209B"/>
    <w:rsid w:val="00B83016"/>
    <w:rsid w:val="00B8311D"/>
    <w:rsid w:val="00B83465"/>
    <w:rsid w:val="00B8442F"/>
    <w:rsid w:val="00B85AF9"/>
    <w:rsid w:val="00B90C81"/>
    <w:rsid w:val="00B9178C"/>
    <w:rsid w:val="00B9188E"/>
    <w:rsid w:val="00B9192A"/>
    <w:rsid w:val="00B91B15"/>
    <w:rsid w:val="00B91EA5"/>
    <w:rsid w:val="00B944C7"/>
    <w:rsid w:val="00B95518"/>
    <w:rsid w:val="00B972E3"/>
    <w:rsid w:val="00B97852"/>
    <w:rsid w:val="00BA2FCD"/>
    <w:rsid w:val="00BA34FA"/>
    <w:rsid w:val="00BA44E7"/>
    <w:rsid w:val="00BA4CE6"/>
    <w:rsid w:val="00BA5207"/>
    <w:rsid w:val="00BA615D"/>
    <w:rsid w:val="00BA635B"/>
    <w:rsid w:val="00BA6803"/>
    <w:rsid w:val="00BA6E68"/>
    <w:rsid w:val="00BB06D4"/>
    <w:rsid w:val="00BB09EF"/>
    <w:rsid w:val="00BB231F"/>
    <w:rsid w:val="00BB26DA"/>
    <w:rsid w:val="00BB4376"/>
    <w:rsid w:val="00BB51D1"/>
    <w:rsid w:val="00BB6AB8"/>
    <w:rsid w:val="00BB7CE7"/>
    <w:rsid w:val="00BC0387"/>
    <w:rsid w:val="00BC0EE5"/>
    <w:rsid w:val="00BC1816"/>
    <w:rsid w:val="00BC1991"/>
    <w:rsid w:val="00BC6291"/>
    <w:rsid w:val="00BD0520"/>
    <w:rsid w:val="00BD0A55"/>
    <w:rsid w:val="00BD0CE7"/>
    <w:rsid w:val="00BD10BC"/>
    <w:rsid w:val="00BD2CDF"/>
    <w:rsid w:val="00BD3E5B"/>
    <w:rsid w:val="00BD4795"/>
    <w:rsid w:val="00BD4EBC"/>
    <w:rsid w:val="00BD50A3"/>
    <w:rsid w:val="00BD54EC"/>
    <w:rsid w:val="00BD634C"/>
    <w:rsid w:val="00BD6DB2"/>
    <w:rsid w:val="00BD7E5D"/>
    <w:rsid w:val="00BE1516"/>
    <w:rsid w:val="00BE276A"/>
    <w:rsid w:val="00BE385B"/>
    <w:rsid w:val="00BE49B4"/>
    <w:rsid w:val="00BE52F5"/>
    <w:rsid w:val="00BE5650"/>
    <w:rsid w:val="00BE7E52"/>
    <w:rsid w:val="00BF16B5"/>
    <w:rsid w:val="00BF1DA8"/>
    <w:rsid w:val="00BF1F2A"/>
    <w:rsid w:val="00BF4425"/>
    <w:rsid w:val="00BF5D97"/>
    <w:rsid w:val="00C004C9"/>
    <w:rsid w:val="00C004CF"/>
    <w:rsid w:val="00C016BE"/>
    <w:rsid w:val="00C01766"/>
    <w:rsid w:val="00C01A9B"/>
    <w:rsid w:val="00C01B32"/>
    <w:rsid w:val="00C02175"/>
    <w:rsid w:val="00C03069"/>
    <w:rsid w:val="00C04648"/>
    <w:rsid w:val="00C04CFA"/>
    <w:rsid w:val="00C05E2E"/>
    <w:rsid w:val="00C05F0F"/>
    <w:rsid w:val="00C07629"/>
    <w:rsid w:val="00C0773A"/>
    <w:rsid w:val="00C07C69"/>
    <w:rsid w:val="00C07D55"/>
    <w:rsid w:val="00C11B01"/>
    <w:rsid w:val="00C12519"/>
    <w:rsid w:val="00C13AFE"/>
    <w:rsid w:val="00C1428E"/>
    <w:rsid w:val="00C146E6"/>
    <w:rsid w:val="00C14881"/>
    <w:rsid w:val="00C15105"/>
    <w:rsid w:val="00C15D41"/>
    <w:rsid w:val="00C219B2"/>
    <w:rsid w:val="00C21CFF"/>
    <w:rsid w:val="00C21EF7"/>
    <w:rsid w:val="00C2359E"/>
    <w:rsid w:val="00C3045F"/>
    <w:rsid w:val="00C30AA6"/>
    <w:rsid w:val="00C31A99"/>
    <w:rsid w:val="00C32612"/>
    <w:rsid w:val="00C32B3C"/>
    <w:rsid w:val="00C3305C"/>
    <w:rsid w:val="00C33A8B"/>
    <w:rsid w:val="00C3453C"/>
    <w:rsid w:val="00C3512A"/>
    <w:rsid w:val="00C354EB"/>
    <w:rsid w:val="00C3701E"/>
    <w:rsid w:val="00C4238C"/>
    <w:rsid w:val="00C43014"/>
    <w:rsid w:val="00C442BC"/>
    <w:rsid w:val="00C45529"/>
    <w:rsid w:val="00C45D13"/>
    <w:rsid w:val="00C45F11"/>
    <w:rsid w:val="00C460B0"/>
    <w:rsid w:val="00C47048"/>
    <w:rsid w:val="00C50688"/>
    <w:rsid w:val="00C512E3"/>
    <w:rsid w:val="00C51BFD"/>
    <w:rsid w:val="00C530A8"/>
    <w:rsid w:val="00C53EB3"/>
    <w:rsid w:val="00C54623"/>
    <w:rsid w:val="00C56037"/>
    <w:rsid w:val="00C56FF9"/>
    <w:rsid w:val="00C6113E"/>
    <w:rsid w:val="00C61328"/>
    <w:rsid w:val="00C62243"/>
    <w:rsid w:val="00C63D52"/>
    <w:rsid w:val="00C64924"/>
    <w:rsid w:val="00C65C52"/>
    <w:rsid w:val="00C6728C"/>
    <w:rsid w:val="00C70542"/>
    <w:rsid w:val="00C71B70"/>
    <w:rsid w:val="00C724A1"/>
    <w:rsid w:val="00C760AF"/>
    <w:rsid w:val="00C76778"/>
    <w:rsid w:val="00C76B81"/>
    <w:rsid w:val="00C800DF"/>
    <w:rsid w:val="00C80FE4"/>
    <w:rsid w:val="00C81A7E"/>
    <w:rsid w:val="00C8247C"/>
    <w:rsid w:val="00C82657"/>
    <w:rsid w:val="00C84F20"/>
    <w:rsid w:val="00C86A15"/>
    <w:rsid w:val="00C90F00"/>
    <w:rsid w:val="00C911A8"/>
    <w:rsid w:val="00C91BA1"/>
    <w:rsid w:val="00C91D7B"/>
    <w:rsid w:val="00C92B0C"/>
    <w:rsid w:val="00C9386C"/>
    <w:rsid w:val="00C957E4"/>
    <w:rsid w:val="00C95C96"/>
    <w:rsid w:val="00C97741"/>
    <w:rsid w:val="00CA1AC2"/>
    <w:rsid w:val="00CA4148"/>
    <w:rsid w:val="00CA4D79"/>
    <w:rsid w:val="00CA522B"/>
    <w:rsid w:val="00CA55CC"/>
    <w:rsid w:val="00CA6EF8"/>
    <w:rsid w:val="00CA7963"/>
    <w:rsid w:val="00CB00AB"/>
    <w:rsid w:val="00CB0942"/>
    <w:rsid w:val="00CB0FCA"/>
    <w:rsid w:val="00CB1C98"/>
    <w:rsid w:val="00CB1F68"/>
    <w:rsid w:val="00CB3E7D"/>
    <w:rsid w:val="00CB4ED6"/>
    <w:rsid w:val="00CB50E7"/>
    <w:rsid w:val="00CC04D0"/>
    <w:rsid w:val="00CC06A4"/>
    <w:rsid w:val="00CC0B7E"/>
    <w:rsid w:val="00CC123B"/>
    <w:rsid w:val="00CC2041"/>
    <w:rsid w:val="00CC2110"/>
    <w:rsid w:val="00CC25E4"/>
    <w:rsid w:val="00CC268E"/>
    <w:rsid w:val="00CC2754"/>
    <w:rsid w:val="00CC2890"/>
    <w:rsid w:val="00CC3A03"/>
    <w:rsid w:val="00CC3F6E"/>
    <w:rsid w:val="00CC71D9"/>
    <w:rsid w:val="00CC796B"/>
    <w:rsid w:val="00CD02CD"/>
    <w:rsid w:val="00CD3FD9"/>
    <w:rsid w:val="00CD5212"/>
    <w:rsid w:val="00CD6171"/>
    <w:rsid w:val="00CE047D"/>
    <w:rsid w:val="00CE0A49"/>
    <w:rsid w:val="00CE1A0A"/>
    <w:rsid w:val="00CE2AA7"/>
    <w:rsid w:val="00CE35C1"/>
    <w:rsid w:val="00CE46AD"/>
    <w:rsid w:val="00CE474F"/>
    <w:rsid w:val="00CE5B2F"/>
    <w:rsid w:val="00CE5F14"/>
    <w:rsid w:val="00CE66AF"/>
    <w:rsid w:val="00CF0149"/>
    <w:rsid w:val="00CF08DB"/>
    <w:rsid w:val="00CF6D72"/>
    <w:rsid w:val="00CF7112"/>
    <w:rsid w:val="00CF778F"/>
    <w:rsid w:val="00D015AE"/>
    <w:rsid w:val="00D01AF7"/>
    <w:rsid w:val="00D02B81"/>
    <w:rsid w:val="00D02EB5"/>
    <w:rsid w:val="00D074A0"/>
    <w:rsid w:val="00D10D38"/>
    <w:rsid w:val="00D15611"/>
    <w:rsid w:val="00D168B1"/>
    <w:rsid w:val="00D16B9A"/>
    <w:rsid w:val="00D16E60"/>
    <w:rsid w:val="00D173BE"/>
    <w:rsid w:val="00D20864"/>
    <w:rsid w:val="00D208D6"/>
    <w:rsid w:val="00D20B04"/>
    <w:rsid w:val="00D2151F"/>
    <w:rsid w:val="00D2251D"/>
    <w:rsid w:val="00D22AC3"/>
    <w:rsid w:val="00D23154"/>
    <w:rsid w:val="00D2398C"/>
    <w:rsid w:val="00D25959"/>
    <w:rsid w:val="00D26B08"/>
    <w:rsid w:val="00D27529"/>
    <w:rsid w:val="00D30A44"/>
    <w:rsid w:val="00D30D80"/>
    <w:rsid w:val="00D33663"/>
    <w:rsid w:val="00D33CBD"/>
    <w:rsid w:val="00D3429B"/>
    <w:rsid w:val="00D40089"/>
    <w:rsid w:val="00D405A8"/>
    <w:rsid w:val="00D42634"/>
    <w:rsid w:val="00D42B18"/>
    <w:rsid w:val="00D43482"/>
    <w:rsid w:val="00D434EB"/>
    <w:rsid w:val="00D43576"/>
    <w:rsid w:val="00D43622"/>
    <w:rsid w:val="00D44506"/>
    <w:rsid w:val="00D4495D"/>
    <w:rsid w:val="00D44C98"/>
    <w:rsid w:val="00D44CF4"/>
    <w:rsid w:val="00D45BBF"/>
    <w:rsid w:val="00D46693"/>
    <w:rsid w:val="00D46DF9"/>
    <w:rsid w:val="00D47CEB"/>
    <w:rsid w:val="00D5079B"/>
    <w:rsid w:val="00D515C4"/>
    <w:rsid w:val="00D516D5"/>
    <w:rsid w:val="00D5179B"/>
    <w:rsid w:val="00D51E91"/>
    <w:rsid w:val="00D51FF9"/>
    <w:rsid w:val="00D52B7B"/>
    <w:rsid w:val="00D54DBA"/>
    <w:rsid w:val="00D5610F"/>
    <w:rsid w:val="00D5675A"/>
    <w:rsid w:val="00D56CBC"/>
    <w:rsid w:val="00D57330"/>
    <w:rsid w:val="00D600F3"/>
    <w:rsid w:val="00D611CE"/>
    <w:rsid w:val="00D61311"/>
    <w:rsid w:val="00D613E3"/>
    <w:rsid w:val="00D61BB5"/>
    <w:rsid w:val="00D6309F"/>
    <w:rsid w:val="00D63526"/>
    <w:rsid w:val="00D6397A"/>
    <w:rsid w:val="00D63A6E"/>
    <w:rsid w:val="00D64445"/>
    <w:rsid w:val="00D661E8"/>
    <w:rsid w:val="00D66C53"/>
    <w:rsid w:val="00D7025A"/>
    <w:rsid w:val="00D70795"/>
    <w:rsid w:val="00D71316"/>
    <w:rsid w:val="00D715B4"/>
    <w:rsid w:val="00D71C78"/>
    <w:rsid w:val="00D72F28"/>
    <w:rsid w:val="00D772A3"/>
    <w:rsid w:val="00D80702"/>
    <w:rsid w:val="00D80F92"/>
    <w:rsid w:val="00D8191F"/>
    <w:rsid w:val="00D83055"/>
    <w:rsid w:val="00D833CC"/>
    <w:rsid w:val="00D83AC0"/>
    <w:rsid w:val="00D83EB5"/>
    <w:rsid w:val="00D845F8"/>
    <w:rsid w:val="00D84792"/>
    <w:rsid w:val="00D84AB4"/>
    <w:rsid w:val="00D85471"/>
    <w:rsid w:val="00D854EB"/>
    <w:rsid w:val="00D85817"/>
    <w:rsid w:val="00D85FF7"/>
    <w:rsid w:val="00D86605"/>
    <w:rsid w:val="00D9023D"/>
    <w:rsid w:val="00D90BB3"/>
    <w:rsid w:val="00D92A47"/>
    <w:rsid w:val="00D9311F"/>
    <w:rsid w:val="00D94600"/>
    <w:rsid w:val="00D95813"/>
    <w:rsid w:val="00D963E4"/>
    <w:rsid w:val="00D96744"/>
    <w:rsid w:val="00D979BB"/>
    <w:rsid w:val="00D97B87"/>
    <w:rsid w:val="00D97E96"/>
    <w:rsid w:val="00DA0917"/>
    <w:rsid w:val="00DA0A89"/>
    <w:rsid w:val="00DA40E5"/>
    <w:rsid w:val="00DA419D"/>
    <w:rsid w:val="00DA4CB8"/>
    <w:rsid w:val="00DA5230"/>
    <w:rsid w:val="00DA53C1"/>
    <w:rsid w:val="00DA6687"/>
    <w:rsid w:val="00DA743D"/>
    <w:rsid w:val="00DA7B25"/>
    <w:rsid w:val="00DA7B82"/>
    <w:rsid w:val="00DB06E3"/>
    <w:rsid w:val="00DB3114"/>
    <w:rsid w:val="00DB3AEA"/>
    <w:rsid w:val="00DB40F9"/>
    <w:rsid w:val="00DB49F0"/>
    <w:rsid w:val="00DB5F5F"/>
    <w:rsid w:val="00DB6B5A"/>
    <w:rsid w:val="00DB74EB"/>
    <w:rsid w:val="00DB7E3F"/>
    <w:rsid w:val="00DC2D40"/>
    <w:rsid w:val="00DC34D4"/>
    <w:rsid w:val="00DC5565"/>
    <w:rsid w:val="00DC63D3"/>
    <w:rsid w:val="00DC70FE"/>
    <w:rsid w:val="00DC7207"/>
    <w:rsid w:val="00DC7C3D"/>
    <w:rsid w:val="00DD0707"/>
    <w:rsid w:val="00DD502C"/>
    <w:rsid w:val="00DD5581"/>
    <w:rsid w:val="00DD690B"/>
    <w:rsid w:val="00DE059E"/>
    <w:rsid w:val="00DE12CC"/>
    <w:rsid w:val="00DE6E55"/>
    <w:rsid w:val="00DF076C"/>
    <w:rsid w:val="00DF20B8"/>
    <w:rsid w:val="00DF212A"/>
    <w:rsid w:val="00DF2F40"/>
    <w:rsid w:val="00DF467A"/>
    <w:rsid w:val="00DF4FA5"/>
    <w:rsid w:val="00DF5200"/>
    <w:rsid w:val="00DF5393"/>
    <w:rsid w:val="00DF5430"/>
    <w:rsid w:val="00DF59E2"/>
    <w:rsid w:val="00DF59EE"/>
    <w:rsid w:val="00DF5D85"/>
    <w:rsid w:val="00DF64A7"/>
    <w:rsid w:val="00DF6AA4"/>
    <w:rsid w:val="00DF749B"/>
    <w:rsid w:val="00DF77EF"/>
    <w:rsid w:val="00DF7BBB"/>
    <w:rsid w:val="00E01EF5"/>
    <w:rsid w:val="00E020E4"/>
    <w:rsid w:val="00E0236B"/>
    <w:rsid w:val="00E026F5"/>
    <w:rsid w:val="00E031F5"/>
    <w:rsid w:val="00E03386"/>
    <w:rsid w:val="00E03AA3"/>
    <w:rsid w:val="00E04D83"/>
    <w:rsid w:val="00E06723"/>
    <w:rsid w:val="00E075B8"/>
    <w:rsid w:val="00E110AE"/>
    <w:rsid w:val="00E12A6C"/>
    <w:rsid w:val="00E134E5"/>
    <w:rsid w:val="00E14601"/>
    <w:rsid w:val="00E15AD0"/>
    <w:rsid w:val="00E15B97"/>
    <w:rsid w:val="00E168D2"/>
    <w:rsid w:val="00E16BF7"/>
    <w:rsid w:val="00E16D8F"/>
    <w:rsid w:val="00E17964"/>
    <w:rsid w:val="00E2144C"/>
    <w:rsid w:val="00E230C2"/>
    <w:rsid w:val="00E25360"/>
    <w:rsid w:val="00E26E6B"/>
    <w:rsid w:val="00E27A7A"/>
    <w:rsid w:val="00E30369"/>
    <w:rsid w:val="00E30659"/>
    <w:rsid w:val="00E315D7"/>
    <w:rsid w:val="00E31743"/>
    <w:rsid w:val="00E31775"/>
    <w:rsid w:val="00E357D6"/>
    <w:rsid w:val="00E359FA"/>
    <w:rsid w:val="00E42004"/>
    <w:rsid w:val="00E425C2"/>
    <w:rsid w:val="00E43463"/>
    <w:rsid w:val="00E468A4"/>
    <w:rsid w:val="00E47EF3"/>
    <w:rsid w:val="00E5018C"/>
    <w:rsid w:val="00E5120F"/>
    <w:rsid w:val="00E512FB"/>
    <w:rsid w:val="00E525B5"/>
    <w:rsid w:val="00E5353F"/>
    <w:rsid w:val="00E536B1"/>
    <w:rsid w:val="00E53997"/>
    <w:rsid w:val="00E548DF"/>
    <w:rsid w:val="00E56569"/>
    <w:rsid w:val="00E57C1A"/>
    <w:rsid w:val="00E60841"/>
    <w:rsid w:val="00E60911"/>
    <w:rsid w:val="00E60DA6"/>
    <w:rsid w:val="00E60DCA"/>
    <w:rsid w:val="00E614F3"/>
    <w:rsid w:val="00E6382A"/>
    <w:rsid w:val="00E66424"/>
    <w:rsid w:val="00E66EA9"/>
    <w:rsid w:val="00E7124C"/>
    <w:rsid w:val="00E71AA6"/>
    <w:rsid w:val="00E71B22"/>
    <w:rsid w:val="00E71BBD"/>
    <w:rsid w:val="00E805FD"/>
    <w:rsid w:val="00E814E7"/>
    <w:rsid w:val="00E81B15"/>
    <w:rsid w:val="00E8310D"/>
    <w:rsid w:val="00E83ECB"/>
    <w:rsid w:val="00E8576B"/>
    <w:rsid w:val="00E8741E"/>
    <w:rsid w:val="00E90973"/>
    <w:rsid w:val="00E909C4"/>
    <w:rsid w:val="00E90AD8"/>
    <w:rsid w:val="00E9231E"/>
    <w:rsid w:val="00E92D84"/>
    <w:rsid w:val="00E9326F"/>
    <w:rsid w:val="00E93D45"/>
    <w:rsid w:val="00E945FB"/>
    <w:rsid w:val="00E94E1C"/>
    <w:rsid w:val="00E94F14"/>
    <w:rsid w:val="00E95907"/>
    <w:rsid w:val="00E96045"/>
    <w:rsid w:val="00E967B5"/>
    <w:rsid w:val="00E9706D"/>
    <w:rsid w:val="00EA1DE0"/>
    <w:rsid w:val="00EA345D"/>
    <w:rsid w:val="00EA4D1B"/>
    <w:rsid w:val="00EA57F7"/>
    <w:rsid w:val="00EA5FFA"/>
    <w:rsid w:val="00EA6065"/>
    <w:rsid w:val="00EA68CA"/>
    <w:rsid w:val="00EB08F0"/>
    <w:rsid w:val="00EB1C98"/>
    <w:rsid w:val="00EB26D2"/>
    <w:rsid w:val="00EB3BC9"/>
    <w:rsid w:val="00EB5385"/>
    <w:rsid w:val="00EB7D0F"/>
    <w:rsid w:val="00EC0504"/>
    <w:rsid w:val="00EC0684"/>
    <w:rsid w:val="00EC0C2C"/>
    <w:rsid w:val="00EC23FA"/>
    <w:rsid w:val="00EC3176"/>
    <w:rsid w:val="00EC3D2A"/>
    <w:rsid w:val="00EC65FB"/>
    <w:rsid w:val="00EC6645"/>
    <w:rsid w:val="00EC705E"/>
    <w:rsid w:val="00ED1633"/>
    <w:rsid w:val="00ED1D5F"/>
    <w:rsid w:val="00ED2749"/>
    <w:rsid w:val="00ED49FB"/>
    <w:rsid w:val="00EE01D4"/>
    <w:rsid w:val="00EE042D"/>
    <w:rsid w:val="00EE173E"/>
    <w:rsid w:val="00EE49FB"/>
    <w:rsid w:val="00EE5969"/>
    <w:rsid w:val="00EE5F38"/>
    <w:rsid w:val="00EE6813"/>
    <w:rsid w:val="00EE6B04"/>
    <w:rsid w:val="00EE6BE3"/>
    <w:rsid w:val="00EE6EEE"/>
    <w:rsid w:val="00EE76E9"/>
    <w:rsid w:val="00EF2A5D"/>
    <w:rsid w:val="00EF2C97"/>
    <w:rsid w:val="00EF3075"/>
    <w:rsid w:val="00EF674B"/>
    <w:rsid w:val="00EF6AEF"/>
    <w:rsid w:val="00EF78BC"/>
    <w:rsid w:val="00F04F2E"/>
    <w:rsid w:val="00F05897"/>
    <w:rsid w:val="00F06204"/>
    <w:rsid w:val="00F06262"/>
    <w:rsid w:val="00F07282"/>
    <w:rsid w:val="00F07FEC"/>
    <w:rsid w:val="00F108D4"/>
    <w:rsid w:val="00F1133E"/>
    <w:rsid w:val="00F118AE"/>
    <w:rsid w:val="00F11984"/>
    <w:rsid w:val="00F12663"/>
    <w:rsid w:val="00F12B93"/>
    <w:rsid w:val="00F135A5"/>
    <w:rsid w:val="00F14240"/>
    <w:rsid w:val="00F14607"/>
    <w:rsid w:val="00F14FCB"/>
    <w:rsid w:val="00F15D1E"/>
    <w:rsid w:val="00F16490"/>
    <w:rsid w:val="00F20034"/>
    <w:rsid w:val="00F22750"/>
    <w:rsid w:val="00F23A9A"/>
    <w:rsid w:val="00F24F70"/>
    <w:rsid w:val="00F25E68"/>
    <w:rsid w:val="00F262D9"/>
    <w:rsid w:val="00F26467"/>
    <w:rsid w:val="00F26C5A"/>
    <w:rsid w:val="00F26DB5"/>
    <w:rsid w:val="00F321A6"/>
    <w:rsid w:val="00F33714"/>
    <w:rsid w:val="00F33E9A"/>
    <w:rsid w:val="00F371DA"/>
    <w:rsid w:val="00F37BDD"/>
    <w:rsid w:val="00F4062B"/>
    <w:rsid w:val="00F40A59"/>
    <w:rsid w:val="00F40ACF"/>
    <w:rsid w:val="00F40B94"/>
    <w:rsid w:val="00F4535B"/>
    <w:rsid w:val="00F466DE"/>
    <w:rsid w:val="00F46EB8"/>
    <w:rsid w:val="00F46FF8"/>
    <w:rsid w:val="00F47368"/>
    <w:rsid w:val="00F47B89"/>
    <w:rsid w:val="00F515F5"/>
    <w:rsid w:val="00F51A8B"/>
    <w:rsid w:val="00F51EAB"/>
    <w:rsid w:val="00F52A22"/>
    <w:rsid w:val="00F5426B"/>
    <w:rsid w:val="00F54676"/>
    <w:rsid w:val="00F56217"/>
    <w:rsid w:val="00F60060"/>
    <w:rsid w:val="00F60F23"/>
    <w:rsid w:val="00F61CC8"/>
    <w:rsid w:val="00F6373B"/>
    <w:rsid w:val="00F65172"/>
    <w:rsid w:val="00F6524B"/>
    <w:rsid w:val="00F653B6"/>
    <w:rsid w:val="00F65BA9"/>
    <w:rsid w:val="00F667C0"/>
    <w:rsid w:val="00F672CF"/>
    <w:rsid w:val="00F676A5"/>
    <w:rsid w:val="00F71F45"/>
    <w:rsid w:val="00F72592"/>
    <w:rsid w:val="00F73B72"/>
    <w:rsid w:val="00F73E9B"/>
    <w:rsid w:val="00F76EC1"/>
    <w:rsid w:val="00F777F0"/>
    <w:rsid w:val="00F77D0A"/>
    <w:rsid w:val="00F77FDD"/>
    <w:rsid w:val="00F803C7"/>
    <w:rsid w:val="00F81001"/>
    <w:rsid w:val="00F81A9D"/>
    <w:rsid w:val="00F81DCC"/>
    <w:rsid w:val="00F836B3"/>
    <w:rsid w:val="00F83F1C"/>
    <w:rsid w:val="00F84235"/>
    <w:rsid w:val="00F848BD"/>
    <w:rsid w:val="00F875A4"/>
    <w:rsid w:val="00F9171E"/>
    <w:rsid w:val="00F92594"/>
    <w:rsid w:val="00F93E34"/>
    <w:rsid w:val="00F946E3"/>
    <w:rsid w:val="00F94FDF"/>
    <w:rsid w:val="00F96F76"/>
    <w:rsid w:val="00F97BC5"/>
    <w:rsid w:val="00FA02E0"/>
    <w:rsid w:val="00FA054B"/>
    <w:rsid w:val="00FA05F3"/>
    <w:rsid w:val="00FA16C0"/>
    <w:rsid w:val="00FA178D"/>
    <w:rsid w:val="00FA282A"/>
    <w:rsid w:val="00FA3B47"/>
    <w:rsid w:val="00FA47FA"/>
    <w:rsid w:val="00FA50DA"/>
    <w:rsid w:val="00FA5467"/>
    <w:rsid w:val="00FA613B"/>
    <w:rsid w:val="00FA7339"/>
    <w:rsid w:val="00FB0421"/>
    <w:rsid w:val="00FB07C2"/>
    <w:rsid w:val="00FB1301"/>
    <w:rsid w:val="00FB24AD"/>
    <w:rsid w:val="00FB2710"/>
    <w:rsid w:val="00FB3A0B"/>
    <w:rsid w:val="00FB5838"/>
    <w:rsid w:val="00FB58A1"/>
    <w:rsid w:val="00FB62F3"/>
    <w:rsid w:val="00FB64F7"/>
    <w:rsid w:val="00FB6D1D"/>
    <w:rsid w:val="00FC02D0"/>
    <w:rsid w:val="00FC1681"/>
    <w:rsid w:val="00FC40A0"/>
    <w:rsid w:val="00FC40FC"/>
    <w:rsid w:val="00FC67FF"/>
    <w:rsid w:val="00FC768F"/>
    <w:rsid w:val="00FC7D37"/>
    <w:rsid w:val="00FD1300"/>
    <w:rsid w:val="00FD17B5"/>
    <w:rsid w:val="00FD19D2"/>
    <w:rsid w:val="00FD1C60"/>
    <w:rsid w:val="00FD1E18"/>
    <w:rsid w:val="00FD2818"/>
    <w:rsid w:val="00FD3404"/>
    <w:rsid w:val="00FD6512"/>
    <w:rsid w:val="00FD7F22"/>
    <w:rsid w:val="00FE1D25"/>
    <w:rsid w:val="00FE26A8"/>
    <w:rsid w:val="00FE2C48"/>
    <w:rsid w:val="00FE35C9"/>
    <w:rsid w:val="00FE36DC"/>
    <w:rsid w:val="00FE4123"/>
    <w:rsid w:val="00FE43E2"/>
    <w:rsid w:val="00FE4E6A"/>
    <w:rsid w:val="00FE5D1F"/>
    <w:rsid w:val="00FE61DB"/>
    <w:rsid w:val="00FF094B"/>
    <w:rsid w:val="00FF0F0E"/>
    <w:rsid w:val="00FF3178"/>
    <w:rsid w:val="00FF420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95A45"/>
  </w:style>
  <w:style w:type="paragraph" w:styleId="1">
    <w:name w:val="heading 1"/>
    <w:basedOn w:val="a0"/>
    <w:next w:val="a0"/>
    <w:link w:val="1Char"/>
    <w:uiPriority w:val="9"/>
    <w:qFormat/>
    <w:rsid w:val="00974BAF"/>
    <w:pPr>
      <w:keepNext/>
      <w:keepLines/>
      <w:numPr>
        <w:numId w:val="2"/>
      </w:numPr>
      <w:pBdr>
        <w:top w:val="dotted" w:sz="4" w:space="1" w:color="auto"/>
        <w:left w:val="dotted" w:sz="4" w:space="4" w:color="auto"/>
        <w:bottom w:val="dotted" w:sz="4" w:space="1" w:color="auto"/>
        <w:right w:val="dotted" w:sz="4" w:space="4" w:color="auto"/>
      </w:pBdr>
      <w:shd w:val="pct50" w:color="auto" w:fill="auto"/>
      <w:spacing w:before="60" w:after="60"/>
      <w:outlineLvl w:val="0"/>
    </w:pPr>
    <w:rPr>
      <w:rFonts w:ascii="Arial Narrow" w:eastAsiaTheme="majorEastAsia" w:hAnsi="Arial Narrow" w:cstheme="majorBidi"/>
      <w:b/>
      <w:bCs/>
      <w:color w:val="FFFFFF" w:themeColor="background1"/>
      <w:sz w:val="24"/>
      <w:szCs w:val="28"/>
    </w:rPr>
  </w:style>
  <w:style w:type="paragraph" w:styleId="2">
    <w:name w:val="heading 2"/>
    <w:basedOn w:val="a0"/>
    <w:next w:val="a0"/>
    <w:link w:val="2Char"/>
    <w:uiPriority w:val="9"/>
    <w:unhideWhenUsed/>
    <w:qFormat/>
    <w:rsid w:val="00974BAF"/>
    <w:pPr>
      <w:keepNext/>
      <w:keepLines/>
      <w:numPr>
        <w:ilvl w:val="1"/>
        <w:numId w:val="2"/>
      </w:numPr>
      <w:spacing w:before="120"/>
      <w:outlineLvl w:val="1"/>
    </w:pPr>
    <w:rPr>
      <w:rFonts w:ascii="Arial Narrow" w:eastAsiaTheme="majorEastAsia" w:hAnsi="Arial Narrow" w:cstheme="majorBidi"/>
      <w:b/>
      <w:bCs/>
      <w:color w:val="800000"/>
      <w:szCs w:val="26"/>
    </w:rPr>
  </w:style>
  <w:style w:type="paragraph" w:styleId="3">
    <w:name w:val="heading 3"/>
    <w:basedOn w:val="a0"/>
    <w:next w:val="a0"/>
    <w:link w:val="3Char"/>
    <w:qFormat/>
    <w:rsid w:val="00974BAF"/>
    <w:pPr>
      <w:keepNext/>
      <w:numPr>
        <w:ilvl w:val="2"/>
        <w:numId w:val="2"/>
      </w:numPr>
      <w:spacing w:before="240" w:after="240" w:line="320" w:lineRule="atLeast"/>
      <w:jc w:val="both"/>
      <w:outlineLvl w:val="2"/>
    </w:pPr>
    <w:rPr>
      <w:rFonts w:ascii="Arial Narrow" w:eastAsia="Times New Roman" w:hAnsi="Arial Narrow" w:cs="Times New Roman"/>
      <w:b/>
      <w:i/>
      <w:iCs/>
      <w:szCs w:val="20"/>
    </w:rPr>
  </w:style>
  <w:style w:type="paragraph" w:styleId="4">
    <w:name w:val="heading 4"/>
    <w:basedOn w:val="a0"/>
    <w:next w:val="a0"/>
    <w:link w:val="4Char"/>
    <w:uiPriority w:val="9"/>
    <w:unhideWhenUsed/>
    <w:qFormat/>
    <w:rsid w:val="00DA6687"/>
    <w:pPr>
      <w:keepNext/>
      <w:keepLines/>
      <w:numPr>
        <w:ilvl w:val="3"/>
        <w:numId w:val="2"/>
      </w:numPr>
      <w:spacing w:before="200" w:after="0"/>
      <w:outlineLvl w:val="3"/>
    </w:pPr>
    <w:rPr>
      <w:rFonts w:ascii="Arial Narrow" w:eastAsiaTheme="majorEastAsia" w:hAnsi="Arial Narrow" w:cstheme="majorBidi"/>
      <w:bCs/>
      <w:iCs/>
      <w:u w:val="single"/>
    </w:rPr>
  </w:style>
  <w:style w:type="paragraph" w:styleId="5">
    <w:name w:val="heading 5"/>
    <w:basedOn w:val="a0"/>
    <w:next w:val="a0"/>
    <w:link w:val="5Char"/>
    <w:uiPriority w:val="9"/>
    <w:semiHidden/>
    <w:unhideWhenUsed/>
    <w:qFormat/>
    <w:rsid w:val="00D63526"/>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Char"/>
    <w:uiPriority w:val="9"/>
    <w:semiHidden/>
    <w:unhideWhenUsed/>
    <w:qFormat/>
    <w:rsid w:val="00D6352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Char"/>
    <w:uiPriority w:val="9"/>
    <w:semiHidden/>
    <w:unhideWhenUsed/>
    <w:qFormat/>
    <w:rsid w:val="00D6352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Char"/>
    <w:uiPriority w:val="9"/>
    <w:semiHidden/>
    <w:unhideWhenUsed/>
    <w:qFormat/>
    <w:rsid w:val="00D6352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Char"/>
    <w:uiPriority w:val="9"/>
    <w:semiHidden/>
    <w:unhideWhenUsed/>
    <w:qFormat/>
    <w:rsid w:val="00D6352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974BAF"/>
    <w:rPr>
      <w:rFonts w:ascii="Arial Narrow" w:eastAsiaTheme="majorEastAsia" w:hAnsi="Arial Narrow" w:cstheme="majorBidi"/>
      <w:b/>
      <w:bCs/>
      <w:color w:val="FFFFFF" w:themeColor="background1"/>
      <w:sz w:val="24"/>
      <w:szCs w:val="28"/>
      <w:shd w:val="pct50" w:color="auto" w:fill="auto"/>
    </w:rPr>
  </w:style>
  <w:style w:type="character" w:customStyle="1" w:styleId="2Char">
    <w:name w:val="Επικεφαλίδα 2 Char"/>
    <w:basedOn w:val="a1"/>
    <w:link w:val="2"/>
    <w:uiPriority w:val="9"/>
    <w:rsid w:val="00974BAF"/>
    <w:rPr>
      <w:rFonts w:ascii="Arial Narrow" w:eastAsiaTheme="majorEastAsia" w:hAnsi="Arial Narrow" w:cstheme="majorBidi"/>
      <w:b/>
      <w:bCs/>
      <w:color w:val="800000"/>
      <w:szCs w:val="26"/>
    </w:rPr>
  </w:style>
  <w:style w:type="character" w:customStyle="1" w:styleId="3Char">
    <w:name w:val="Επικεφαλίδα 3 Char"/>
    <w:basedOn w:val="a1"/>
    <w:link w:val="3"/>
    <w:rsid w:val="00974BAF"/>
    <w:rPr>
      <w:rFonts w:ascii="Arial Narrow" w:eastAsia="Times New Roman" w:hAnsi="Arial Narrow" w:cs="Times New Roman"/>
      <w:b/>
      <w:i/>
      <w:iCs/>
      <w:szCs w:val="20"/>
    </w:rPr>
  </w:style>
  <w:style w:type="character" w:customStyle="1" w:styleId="4Char">
    <w:name w:val="Επικεφαλίδα 4 Char"/>
    <w:basedOn w:val="a1"/>
    <w:link w:val="4"/>
    <w:uiPriority w:val="9"/>
    <w:rsid w:val="00DA6687"/>
    <w:rPr>
      <w:rFonts w:ascii="Arial Narrow" w:eastAsiaTheme="majorEastAsia" w:hAnsi="Arial Narrow" w:cstheme="majorBidi"/>
      <w:bCs/>
      <w:iCs/>
      <w:u w:val="single"/>
    </w:rPr>
  </w:style>
  <w:style w:type="character" w:customStyle="1" w:styleId="5Char">
    <w:name w:val="Επικεφαλίδα 5 Char"/>
    <w:basedOn w:val="a1"/>
    <w:link w:val="5"/>
    <w:uiPriority w:val="9"/>
    <w:semiHidden/>
    <w:rsid w:val="00D63526"/>
    <w:rPr>
      <w:rFonts w:asciiTheme="majorHAnsi" w:eastAsiaTheme="majorEastAsia" w:hAnsiTheme="majorHAnsi" w:cstheme="majorBidi"/>
      <w:color w:val="243F60" w:themeColor="accent1" w:themeShade="7F"/>
    </w:rPr>
  </w:style>
  <w:style w:type="character" w:customStyle="1" w:styleId="6Char">
    <w:name w:val="Επικεφαλίδα 6 Char"/>
    <w:basedOn w:val="a1"/>
    <w:link w:val="6"/>
    <w:uiPriority w:val="9"/>
    <w:semiHidden/>
    <w:rsid w:val="00D63526"/>
    <w:rPr>
      <w:rFonts w:asciiTheme="majorHAnsi" w:eastAsiaTheme="majorEastAsia" w:hAnsiTheme="majorHAnsi" w:cstheme="majorBidi"/>
      <w:i/>
      <w:iCs/>
      <w:color w:val="243F60" w:themeColor="accent1" w:themeShade="7F"/>
    </w:rPr>
  </w:style>
  <w:style w:type="character" w:customStyle="1" w:styleId="7Char">
    <w:name w:val="Επικεφαλίδα 7 Char"/>
    <w:basedOn w:val="a1"/>
    <w:link w:val="7"/>
    <w:uiPriority w:val="9"/>
    <w:semiHidden/>
    <w:rsid w:val="00D63526"/>
    <w:rPr>
      <w:rFonts w:asciiTheme="majorHAnsi" w:eastAsiaTheme="majorEastAsia" w:hAnsiTheme="majorHAnsi" w:cstheme="majorBidi"/>
      <w:i/>
      <w:iCs/>
      <w:color w:val="404040" w:themeColor="text1" w:themeTint="BF"/>
    </w:rPr>
  </w:style>
  <w:style w:type="character" w:customStyle="1" w:styleId="8Char">
    <w:name w:val="Επικεφαλίδα 8 Char"/>
    <w:basedOn w:val="a1"/>
    <w:link w:val="8"/>
    <w:uiPriority w:val="9"/>
    <w:semiHidden/>
    <w:rsid w:val="00D63526"/>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1"/>
    <w:link w:val="9"/>
    <w:uiPriority w:val="9"/>
    <w:semiHidden/>
    <w:rsid w:val="00D63526"/>
    <w:rPr>
      <w:rFonts w:asciiTheme="majorHAnsi" w:eastAsiaTheme="majorEastAsia" w:hAnsiTheme="majorHAnsi" w:cstheme="majorBidi"/>
      <w:i/>
      <w:iCs/>
      <w:color w:val="404040" w:themeColor="text1" w:themeTint="BF"/>
      <w:sz w:val="20"/>
      <w:szCs w:val="20"/>
    </w:rPr>
  </w:style>
  <w:style w:type="paragraph" w:styleId="Web">
    <w:name w:val="Normal (Web)"/>
    <w:basedOn w:val="a0"/>
    <w:uiPriority w:val="99"/>
    <w:unhideWhenUsed/>
    <w:rsid w:val="00271653"/>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fault">
    <w:name w:val="Default"/>
    <w:rsid w:val="0027165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4">
    <w:name w:val="Balloon Text"/>
    <w:basedOn w:val="a0"/>
    <w:link w:val="Char"/>
    <w:uiPriority w:val="99"/>
    <w:semiHidden/>
    <w:unhideWhenUsed/>
    <w:rsid w:val="00271653"/>
    <w:pPr>
      <w:spacing w:after="0" w:line="240" w:lineRule="auto"/>
    </w:pPr>
    <w:rPr>
      <w:rFonts w:ascii="Tahoma" w:hAnsi="Tahoma" w:cs="Tahoma"/>
      <w:sz w:val="16"/>
      <w:szCs w:val="16"/>
    </w:rPr>
  </w:style>
  <w:style w:type="character" w:customStyle="1" w:styleId="Char">
    <w:name w:val="Κείμενο πλαισίου Char"/>
    <w:basedOn w:val="a1"/>
    <w:link w:val="a4"/>
    <w:uiPriority w:val="99"/>
    <w:semiHidden/>
    <w:rsid w:val="00271653"/>
    <w:rPr>
      <w:rFonts w:ascii="Tahoma" w:hAnsi="Tahoma" w:cs="Tahoma"/>
      <w:sz w:val="16"/>
      <w:szCs w:val="16"/>
    </w:rPr>
  </w:style>
  <w:style w:type="paragraph" w:styleId="a5">
    <w:name w:val="List Paragraph"/>
    <w:basedOn w:val="a0"/>
    <w:uiPriority w:val="34"/>
    <w:qFormat/>
    <w:rsid w:val="00271653"/>
    <w:pPr>
      <w:ind w:left="720"/>
      <w:contextualSpacing/>
    </w:pPr>
    <w:rPr>
      <w:rFonts w:eastAsiaTheme="minorEastAsia"/>
      <w:lang w:eastAsia="el-GR"/>
    </w:rPr>
  </w:style>
  <w:style w:type="paragraph" w:customStyle="1" w:styleId="CM1">
    <w:name w:val="CM1"/>
    <w:basedOn w:val="Default"/>
    <w:next w:val="Default"/>
    <w:uiPriority w:val="99"/>
    <w:rsid w:val="00D63526"/>
    <w:pPr>
      <w:spacing w:before="200" w:after="200"/>
    </w:pPr>
    <w:rPr>
      <w:rFonts w:ascii="EU Albertina" w:eastAsiaTheme="minorHAnsi" w:hAnsi="EU Albertina" w:cstheme="minorBidi"/>
      <w:color w:val="auto"/>
      <w:lang w:eastAsia="en-US"/>
    </w:rPr>
  </w:style>
  <w:style w:type="paragraph" w:customStyle="1" w:styleId="CM3">
    <w:name w:val="CM3"/>
    <w:basedOn w:val="Default"/>
    <w:next w:val="Default"/>
    <w:uiPriority w:val="99"/>
    <w:rsid w:val="00D63526"/>
    <w:pPr>
      <w:spacing w:before="60" w:after="60"/>
    </w:pPr>
    <w:rPr>
      <w:rFonts w:ascii="EU Albertina" w:eastAsiaTheme="minorHAnsi" w:hAnsi="EU Albertina" w:cstheme="minorBidi"/>
      <w:color w:val="auto"/>
      <w:lang w:eastAsia="en-US"/>
    </w:rPr>
  </w:style>
  <w:style w:type="paragraph" w:customStyle="1" w:styleId="CM4">
    <w:name w:val="CM4"/>
    <w:basedOn w:val="Default"/>
    <w:next w:val="Default"/>
    <w:uiPriority w:val="99"/>
    <w:rsid w:val="00D63526"/>
    <w:pPr>
      <w:spacing w:before="60" w:after="60"/>
    </w:pPr>
    <w:rPr>
      <w:rFonts w:ascii="EU Albertina" w:eastAsiaTheme="minorHAnsi" w:hAnsi="EU Albertina" w:cstheme="minorBidi"/>
      <w:color w:val="auto"/>
      <w:lang w:eastAsia="en-US"/>
    </w:rPr>
  </w:style>
  <w:style w:type="character" w:customStyle="1" w:styleId="Char0">
    <w:name w:val="Κεφαλίδα Char"/>
    <w:basedOn w:val="a1"/>
    <w:link w:val="a6"/>
    <w:uiPriority w:val="99"/>
    <w:rsid w:val="00D63526"/>
  </w:style>
  <w:style w:type="paragraph" w:styleId="a6">
    <w:name w:val="header"/>
    <w:basedOn w:val="a0"/>
    <w:link w:val="Char0"/>
    <w:uiPriority w:val="99"/>
    <w:unhideWhenUsed/>
    <w:rsid w:val="00D63526"/>
    <w:pPr>
      <w:tabs>
        <w:tab w:val="center" w:pos="4153"/>
        <w:tab w:val="right" w:pos="8306"/>
      </w:tabs>
      <w:spacing w:after="0" w:line="240" w:lineRule="auto"/>
    </w:pPr>
  </w:style>
  <w:style w:type="paragraph" w:styleId="a7">
    <w:name w:val="footer"/>
    <w:basedOn w:val="a0"/>
    <w:link w:val="Char1"/>
    <w:unhideWhenUsed/>
    <w:rsid w:val="00D63526"/>
    <w:pPr>
      <w:tabs>
        <w:tab w:val="center" w:pos="4153"/>
        <w:tab w:val="right" w:pos="8306"/>
      </w:tabs>
      <w:spacing w:after="0" w:line="240" w:lineRule="auto"/>
    </w:pPr>
  </w:style>
  <w:style w:type="character" w:customStyle="1" w:styleId="Char1">
    <w:name w:val="Υποσέλιδο Char"/>
    <w:basedOn w:val="a1"/>
    <w:link w:val="a7"/>
    <w:rsid w:val="00D63526"/>
  </w:style>
  <w:style w:type="paragraph" w:customStyle="1" w:styleId="msonospacing0">
    <w:name w:val="msonospacing"/>
    <w:basedOn w:val="a0"/>
    <w:link w:val="msonospacingChar"/>
    <w:rsid w:val="00D63526"/>
    <w:pPr>
      <w:spacing w:after="0" w:line="240" w:lineRule="auto"/>
    </w:pPr>
    <w:rPr>
      <w:rFonts w:ascii="Calibri" w:eastAsia="Times New Roman" w:hAnsi="Calibri" w:cs="Times New Roman"/>
      <w:lang w:eastAsia="el-GR"/>
    </w:rPr>
  </w:style>
  <w:style w:type="paragraph" w:customStyle="1" w:styleId="Char1CharCharCharCharCharCharChar">
    <w:name w:val="Char1 Char Char Char Char Char Char Char"/>
    <w:basedOn w:val="a0"/>
    <w:rsid w:val="00D63526"/>
    <w:pPr>
      <w:spacing w:after="160" w:line="240" w:lineRule="exact"/>
    </w:pPr>
    <w:rPr>
      <w:rFonts w:ascii="Verdana" w:eastAsia="Times New Roman" w:hAnsi="Verdana" w:cs="Times New Roman"/>
      <w:sz w:val="20"/>
      <w:szCs w:val="20"/>
      <w:lang w:val="en-US"/>
    </w:rPr>
  </w:style>
  <w:style w:type="paragraph" w:customStyle="1" w:styleId="a8">
    <w:name w:val="ΜΟΝΟΨΗΦΙΟ"/>
    <w:basedOn w:val="1"/>
    <w:autoRedefine/>
    <w:rsid w:val="00D63526"/>
    <w:pPr>
      <w:keepLines w:val="0"/>
      <w:spacing w:before="0" w:line="360" w:lineRule="auto"/>
      <w:jc w:val="both"/>
    </w:pPr>
    <w:rPr>
      <w:rFonts w:ascii="Verdana" w:eastAsia="Verdana" w:hAnsi="Verdana" w:cs="Verdana"/>
      <w:bCs w:val="0"/>
      <w:caps/>
      <w:color w:val="auto"/>
      <w:sz w:val="22"/>
      <w:szCs w:val="22"/>
      <w:lang w:eastAsia="el-GR"/>
    </w:rPr>
  </w:style>
  <w:style w:type="paragraph" w:customStyle="1" w:styleId="a9">
    <w:name w:val="ΔΙΨΗΦΙΟ"/>
    <w:basedOn w:val="2"/>
    <w:autoRedefine/>
    <w:rsid w:val="00D63526"/>
    <w:pPr>
      <w:keepLines w:val="0"/>
      <w:spacing w:before="0" w:line="360" w:lineRule="auto"/>
      <w:ind w:left="284"/>
      <w:jc w:val="both"/>
    </w:pPr>
    <w:rPr>
      <w:rFonts w:ascii="Verdana" w:eastAsia="Verdana" w:hAnsi="Verdana" w:cs="Verdana"/>
      <w:bCs w:val="0"/>
      <w:color w:val="auto"/>
      <w:szCs w:val="22"/>
      <w:lang w:eastAsia="el-GR"/>
    </w:rPr>
  </w:style>
  <w:style w:type="paragraph" w:styleId="aa">
    <w:name w:val="No Spacing"/>
    <w:link w:val="Char2"/>
    <w:uiPriority w:val="1"/>
    <w:qFormat/>
    <w:rsid w:val="00D63526"/>
    <w:pPr>
      <w:spacing w:after="0" w:line="240" w:lineRule="auto"/>
    </w:pPr>
    <w:rPr>
      <w:rFonts w:eastAsiaTheme="minorEastAsia"/>
      <w:lang w:val="en-US"/>
    </w:rPr>
  </w:style>
  <w:style w:type="character" w:customStyle="1" w:styleId="Char2">
    <w:name w:val="Χωρίς διάστιχο Char"/>
    <w:basedOn w:val="a1"/>
    <w:link w:val="aa"/>
    <w:uiPriority w:val="1"/>
    <w:rsid w:val="00D63526"/>
    <w:rPr>
      <w:rFonts w:eastAsiaTheme="minorEastAsia"/>
      <w:lang w:val="en-US"/>
    </w:rPr>
  </w:style>
  <w:style w:type="paragraph" w:styleId="ab">
    <w:name w:val="TOC Heading"/>
    <w:basedOn w:val="1"/>
    <w:next w:val="a0"/>
    <w:uiPriority w:val="39"/>
    <w:unhideWhenUsed/>
    <w:qFormat/>
    <w:rsid w:val="00D63526"/>
    <w:pPr>
      <w:spacing w:before="480"/>
      <w:outlineLvl w:val="9"/>
    </w:pPr>
    <w:rPr>
      <w:rFonts w:asciiTheme="majorHAnsi" w:hAnsiTheme="majorHAnsi"/>
      <w:sz w:val="28"/>
      <w:lang w:val="en-US"/>
    </w:rPr>
  </w:style>
  <w:style w:type="paragraph" w:styleId="10">
    <w:name w:val="toc 1"/>
    <w:basedOn w:val="a0"/>
    <w:next w:val="a0"/>
    <w:autoRedefine/>
    <w:uiPriority w:val="39"/>
    <w:unhideWhenUsed/>
    <w:qFormat/>
    <w:rsid w:val="00A274AD"/>
    <w:pPr>
      <w:tabs>
        <w:tab w:val="left" w:pos="440"/>
        <w:tab w:val="right" w:leader="dot" w:pos="9498"/>
      </w:tabs>
      <w:spacing w:after="100"/>
      <w:ind w:left="426" w:right="1291" w:hanging="426"/>
    </w:pPr>
    <w:rPr>
      <w:rFonts w:ascii="Arial Narrow" w:hAnsi="Arial Narrow"/>
    </w:rPr>
  </w:style>
  <w:style w:type="character" w:styleId="-">
    <w:name w:val="Hyperlink"/>
    <w:basedOn w:val="a1"/>
    <w:uiPriority w:val="99"/>
    <w:unhideWhenUsed/>
    <w:rsid w:val="00D63526"/>
    <w:rPr>
      <w:color w:val="0000FF" w:themeColor="hyperlink"/>
      <w:u w:val="single"/>
    </w:rPr>
  </w:style>
  <w:style w:type="paragraph" w:styleId="20">
    <w:name w:val="toc 2"/>
    <w:basedOn w:val="a0"/>
    <w:next w:val="a0"/>
    <w:autoRedefine/>
    <w:uiPriority w:val="39"/>
    <w:unhideWhenUsed/>
    <w:qFormat/>
    <w:rsid w:val="00A274AD"/>
    <w:pPr>
      <w:tabs>
        <w:tab w:val="left" w:pos="880"/>
        <w:tab w:val="right" w:leader="dot" w:pos="9498"/>
      </w:tabs>
      <w:spacing w:after="100"/>
      <w:ind w:left="851" w:right="227" w:hanging="630"/>
    </w:pPr>
    <w:rPr>
      <w:rFonts w:ascii="Arial Narrow" w:eastAsiaTheme="minorEastAsia" w:hAnsi="Arial Narrow"/>
      <w:lang w:val="en-US"/>
    </w:rPr>
  </w:style>
  <w:style w:type="paragraph" w:styleId="30">
    <w:name w:val="toc 3"/>
    <w:basedOn w:val="a0"/>
    <w:next w:val="a0"/>
    <w:autoRedefine/>
    <w:uiPriority w:val="39"/>
    <w:unhideWhenUsed/>
    <w:qFormat/>
    <w:rsid w:val="00A274AD"/>
    <w:pPr>
      <w:tabs>
        <w:tab w:val="left" w:pos="1320"/>
        <w:tab w:val="right" w:leader="dot" w:pos="9498"/>
      </w:tabs>
      <w:spacing w:after="100"/>
      <w:ind w:left="442" w:right="454"/>
    </w:pPr>
    <w:rPr>
      <w:rFonts w:ascii="Arial Narrow" w:eastAsiaTheme="minorEastAsia" w:hAnsi="Arial Narrow"/>
      <w:lang w:val="en-US"/>
    </w:rPr>
  </w:style>
  <w:style w:type="character" w:styleId="-0">
    <w:name w:val="FollowedHyperlink"/>
    <w:basedOn w:val="a1"/>
    <w:uiPriority w:val="99"/>
    <w:semiHidden/>
    <w:unhideWhenUsed/>
    <w:rsid w:val="00D63526"/>
    <w:rPr>
      <w:color w:val="800080" w:themeColor="followedHyperlink"/>
      <w:u w:val="single"/>
    </w:rPr>
  </w:style>
  <w:style w:type="paragraph" w:styleId="ac">
    <w:name w:val="footnote text"/>
    <w:basedOn w:val="a0"/>
    <w:link w:val="Char3"/>
    <w:uiPriority w:val="99"/>
    <w:semiHidden/>
    <w:unhideWhenUsed/>
    <w:rsid w:val="00D63526"/>
    <w:pPr>
      <w:spacing w:after="0" w:line="240" w:lineRule="auto"/>
    </w:pPr>
    <w:rPr>
      <w:sz w:val="20"/>
      <w:szCs w:val="20"/>
    </w:rPr>
  </w:style>
  <w:style w:type="character" w:customStyle="1" w:styleId="Char3">
    <w:name w:val="Κείμενο υποσημείωσης Char"/>
    <w:basedOn w:val="a1"/>
    <w:link w:val="ac"/>
    <w:uiPriority w:val="99"/>
    <w:semiHidden/>
    <w:rsid w:val="00D63526"/>
    <w:rPr>
      <w:sz w:val="20"/>
      <w:szCs w:val="20"/>
    </w:rPr>
  </w:style>
  <w:style w:type="character" w:styleId="ad">
    <w:name w:val="footnote reference"/>
    <w:basedOn w:val="a1"/>
    <w:uiPriority w:val="99"/>
    <w:semiHidden/>
    <w:unhideWhenUsed/>
    <w:rsid w:val="00D63526"/>
    <w:rPr>
      <w:vertAlign w:val="superscript"/>
    </w:rPr>
  </w:style>
  <w:style w:type="paragraph" w:customStyle="1" w:styleId="Text3">
    <w:name w:val="Text 3"/>
    <w:basedOn w:val="a0"/>
    <w:rsid w:val="00D63526"/>
    <w:pPr>
      <w:spacing w:before="120" w:line="240" w:lineRule="auto"/>
      <w:ind w:left="1984"/>
      <w:jc w:val="both"/>
    </w:pPr>
    <w:rPr>
      <w:rFonts w:ascii="Times New Roman" w:eastAsia="Calibri" w:hAnsi="Times New Roman" w:cs="Times New Roman"/>
      <w:sz w:val="24"/>
      <w:lang w:val="en-GB" w:eastAsia="en-GB"/>
    </w:rPr>
  </w:style>
  <w:style w:type="paragraph" w:customStyle="1" w:styleId="ManualHeading3">
    <w:name w:val="Manual Heading 3"/>
    <w:basedOn w:val="a0"/>
    <w:next w:val="a0"/>
    <w:rsid w:val="00D63526"/>
    <w:pPr>
      <w:keepNext/>
      <w:tabs>
        <w:tab w:val="left" w:pos="850"/>
      </w:tabs>
      <w:spacing w:before="120" w:line="240" w:lineRule="auto"/>
      <w:ind w:left="850" w:hanging="850"/>
      <w:jc w:val="both"/>
      <w:outlineLvl w:val="2"/>
    </w:pPr>
    <w:rPr>
      <w:rFonts w:ascii="Times New Roman" w:eastAsia="Calibri" w:hAnsi="Times New Roman" w:cs="Times New Roman"/>
      <w:i/>
      <w:sz w:val="24"/>
      <w:lang w:val="en-GB" w:eastAsia="en-GB"/>
    </w:rPr>
  </w:style>
  <w:style w:type="paragraph" w:customStyle="1" w:styleId="Pa6">
    <w:name w:val="Pa6"/>
    <w:basedOn w:val="Default"/>
    <w:next w:val="Default"/>
    <w:uiPriority w:val="99"/>
    <w:rsid w:val="00D63526"/>
    <w:pPr>
      <w:spacing w:line="241" w:lineRule="atLeast"/>
    </w:pPr>
    <w:rPr>
      <w:rFonts w:ascii="PF Square Sans Pro Medium" w:eastAsiaTheme="minorHAnsi" w:hAnsi="PF Square Sans Pro Medium" w:cstheme="minorBidi"/>
      <w:color w:val="auto"/>
      <w:lang w:eastAsia="en-US"/>
    </w:rPr>
  </w:style>
  <w:style w:type="paragraph" w:customStyle="1" w:styleId="Pa8">
    <w:name w:val="Pa8"/>
    <w:basedOn w:val="Default"/>
    <w:next w:val="Default"/>
    <w:uiPriority w:val="99"/>
    <w:rsid w:val="00D63526"/>
    <w:pPr>
      <w:spacing w:line="241" w:lineRule="atLeast"/>
    </w:pPr>
    <w:rPr>
      <w:rFonts w:ascii="PF Square Sans Pro Medium" w:eastAsiaTheme="minorHAnsi" w:hAnsi="PF Square Sans Pro Medium" w:cstheme="minorBidi"/>
      <w:color w:val="auto"/>
      <w:lang w:eastAsia="en-US"/>
    </w:rPr>
  </w:style>
  <w:style w:type="paragraph" w:styleId="ae">
    <w:name w:val="Document Map"/>
    <w:basedOn w:val="a0"/>
    <w:link w:val="Char4"/>
    <w:uiPriority w:val="99"/>
    <w:semiHidden/>
    <w:unhideWhenUsed/>
    <w:rsid w:val="00CC2110"/>
    <w:pPr>
      <w:spacing w:after="0" w:line="240" w:lineRule="auto"/>
    </w:pPr>
    <w:rPr>
      <w:rFonts w:ascii="Tahoma" w:hAnsi="Tahoma" w:cs="Tahoma"/>
      <w:sz w:val="16"/>
      <w:szCs w:val="16"/>
    </w:rPr>
  </w:style>
  <w:style w:type="character" w:customStyle="1" w:styleId="Char4">
    <w:name w:val="Χάρτης εγγράφου Char"/>
    <w:basedOn w:val="a1"/>
    <w:link w:val="ae"/>
    <w:uiPriority w:val="99"/>
    <w:semiHidden/>
    <w:rsid w:val="00CC2110"/>
    <w:rPr>
      <w:rFonts w:ascii="Tahoma" w:hAnsi="Tahoma" w:cs="Tahoma"/>
      <w:sz w:val="16"/>
      <w:szCs w:val="16"/>
    </w:rPr>
  </w:style>
  <w:style w:type="character" w:styleId="af">
    <w:name w:val="annotation reference"/>
    <w:basedOn w:val="a1"/>
    <w:uiPriority w:val="99"/>
    <w:semiHidden/>
    <w:unhideWhenUsed/>
    <w:rsid w:val="00D44C98"/>
    <w:rPr>
      <w:sz w:val="16"/>
      <w:szCs w:val="16"/>
    </w:rPr>
  </w:style>
  <w:style w:type="paragraph" w:styleId="af0">
    <w:name w:val="annotation text"/>
    <w:basedOn w:val="a0"/>
    <w:link w:val="Char5"/>
    <w:uiPriority w:val="99"/>
    <w:unhideWhenUsed/>
    <w:rsid w:val="00D44C98"/>
    <w:pPr>
      <w:spacing w:line="240" w:lineRule="auto"/>
    </w:pPr>
    <w:rPr>
      <w:sz w:val="20"/>
      <w:szCs w:val="20"/>
    </w:rPr>
  </w:style>
  <w:style w:type="character" w:customStyle="1" w:styleId="Char5">
    <w:name w:val="Κείμενο σχολίου Char"/>
    <w:basedOn w:val="a1"/>
    <w:link w:val="af0"/>
    <w:uiPriority w:val="99"/>
    <w:rsid w:val="00D44C98"/>
    <w:rPr>
      <w:sz w:val="20"/>
      <w:szCs w:val="20"/>
    </w:rPr>
  </w:style>
  <w:style w:type="paragraph" w:styleId="af1">
    <w:name w:val="annotation subject"/>
    <w:basedOn w:val="af0"/>
    <w:next w:val="af0"/>
    <w:link w:val="Char6"/>
    <w:uiPriority w:val="99"/>
    <w:semiHidden/>
    <w:unhideWhenUsed/>
    <w:rsid w:val="00D44C98"/>
    <w:rPr>
      <w:b/>
      <w:bCs/>
    </w:rPr>
  </w:style>
  <w:style w:type="character" w:customStyle="1" w:styleId="Char6">
    <w:name w:val="Θέμα σχολίου Char"/>
    <w:basedOn w:val="Char5"/>
    <w:link w:val="af1"/>
    <w:uiPriority w:val="99"/>
    <w:semiHidden/>
    <w:rsid w:val="00D44C98"/>
    <w:rPr>
      <w:b/>
      <w:bCs/>
      <w:sz w:val="20"/>
      <w:szCs w:val="20"/>
    </w:rPr>
  </w:style>
  <w:style w:type="paragraph" w:styleId="af2">
    <w:name w:val="Revision"/>
    <w:hidden/>
    <w:uiPriority w:val="99"/>
    <w:semiHidden/>
    <w:rsid w:val="006C0AFC"/>
    <w:pPr>
      <w:spacing w:after="0" w:line="240" w:lineRule="auto"/>
    </w:pPr>
  </w:style>
  <w:style w:type="character" w:styleId="af3">
    <w:name w:val="Subtle Reference"/>
    <w:basedOn w:val="a1"/>
    <w:uiPriority w:val="31"/>
    <w:qFormat/>
    <w:rsid w:val="002C3868"/>
    <w:rPr>
      <w:smallCaps/>
      <w:color w:val="C0504D" w:themeColor="accent2"/>
      <w:u w:val="single"/>
    </w:rPr>
  </w:style>
  <w:style w:type="character" w:styleId="af4">
    <w:name w:val="Intense Reference"/>
    <w:basedOn w:val="a1"/>
    <w:uiPriority w:val="32"/>
    <w:qFormat/>
    <w:rsid w:val="002C3868"/>
    <w:rPr>
      <w:b/>
      <w:bCs/>
      <w:smallCaps/>
      <w:color w:val="C0504D" w:themeColor="accent2"/>
      <w:spacing w:val="5"/>
      <w:u w:val="single"/>
    </w:rPr>
  </w:style>
  <w:style w:type="character" w:customStyle="1" w:styleId="Corpsdutexte">
    <w:name w:val="Corps du texte_"/>
    <w:link w:val="Corpsdutexte1"/>
    <w:uiPriority w:val="99"/>
    <w:locked/>
    <w:rsid w:val="00E96045"/>
    <w:rPr>
      <w:rFonts w:cs="Times New Roman"/>
      <w:sz w:val="23"/>
      <w:szCs w:val="23"/>
      <w:shd w:val="clear" w:color="auto" w:fill="FFFFFF"/>
    </w:rPr>
  </w:style>
  <w:style w:type="paragraph" w:customStyle="1" w:styleId="Corpsdutexte1">
    <w:name w:val="Corps du texte1"/>
    <w:basedOn w:val="a0"/>
    <w:link w:val="Corpsdutexte"/>
    <w:uiPriority w:val="99"/>
    <w:rsid w:val="00E96045"/>
    <w:pPr>
      <w:widowControl w:val="0"/>
      <w:shd w:val="clear" w:color="auto" w:fill="FFFFFF"/>
      <w:spacing w:before="420" w:line="274" w:lineRule="exact"/>
      <w:ind w:hanging="680"/>
      <w:jc w:val="both"/>
    </w:pPr>
    <w:rPr>
      <w:rFonts w:cs="Times New Roman"/>
      <w:sz w:val="23"/>
      <w:szCs w:val="23"/>
    </w:rPr>
  </w:style>
  <w:style w:type="paragraph" w:customStyle="1" w:styleId="11">
    <w:name w:val="Παράγραφος λίστας1"/>
    <w:basedOn w:val="a0"/>
    <w:rsid w:val="00191364"/>
    <w:pPr>
      <w:spacing w:before="125" w:after="125" w:line="360" w:lineRule="auto"/>
      <w:ind w:left="720" w:right="125"/>
      <w:jc w:val="both"/>
    </w:pPr>
    <w:rPr>
      <w:rFonts w:ascii="Verdana" w:hAnsi="Verdana" w:cs="Times New Roman"/>
      <w:sz w:val="20"/>
      <w:szCs w:val="20"/>
      <w:lang w:eastAsia="el-GR"/>
    </w:rPr>
  </w:style>
  <w:style w:type="paragraph" w:customStyle="1" w:styleId="BodyText21">
    <w:name w:val="Body Text 21"/>
    <w:basedOn w:val="a0"/>
    <w:uiPriority w:val="99"/>
    <w:rsid w:val="00191364"/>
    <w:pPr>
      <w:spacing w:after="0" w:line="360" w:lineRule="auto"/>
      <w:ind w:right="567"/>
      <w:jc w:val="both"/>
    </w:pPr>
    <w:rPr>
      <w:rFonts w:ascii="Times New Roman" w:eastAsia="Times New Roman" w:hAnsi="Times New Roman" w:cs="Times New Roman"/>
      <w:sz w:val="24"/>
      <w:szCs w:val="20"/>
      <w:lang w:eastAsia="el-GR"/>
    </w:rPr>
  </w:style>
  <w:style w:type="paragraph" w:customStyle="1" w:styleId="a">
    <w:name w:val="ΑΡΘΡΑ"/>
    <w:basedOn w:val="msonospacing0"/>
    <w:link w:val="Char7"/>
    <w:qFormat/>
    <w:rsid w:val="00A1175B"/>
    <w:pPr>
      <w:numPr>
        <w:numId w:val="14"/>
      </w:numPr>
      <w:spacing w:before="240" w:after="120" w:line="264" w:lineRule="auto"/>
      <w:ind w:left="1077" w:hanging="357"/>
      <w:jc w:val="center"/>
    </w:pPr>
    <w:rPr>
      <w:rFonts w:ascii="Verdana" w:hAnsi="Verdana"/>
      <w:sz w:val="20"/>
      <w:szCs w:val="20"/>
    </w:rPr>
  </w:style>
  <w:style w:type="character" w:styleId="af5">
    <w:name w:val="page number"/>
    <w:basedOn w:val="a1"/>
    <w:rsid w:val="004B3726"/>
    <w:rPr>
      <w:rFonts w:cs="Times New Roman"/>
      <w:i/>
      <w:snapToGrid w:val="0"/>
      <w:sz w:val="24"/>
      <w:szCs w:val="24"/>
      <w:lang w:val="en-GB" w:bidi="ar-SA"/>
    </w:rPr>
  </w:style>
  <w:style w:type="character" w:customStyle="1" w:styleId="msonospacingChar">
    <w:name w:val="msonospacing Char"/>
    <w:basedOn w:val="a1"/>
    <w:link w:val="msonospacing0"/>
    <w:rsid w:val="003C0830"/>
    <w:rPr>
      <w:rFonts w:ascii="Calibri" w:eastAsia="Times New Roman" w:hAnsi="Calibri" w:cs="Times New Roman"/>
      <w:lang w:eastAsia="el-GR"/>
    </w:rPr>
  </w:style>
  <w:style w:type="character" w:customStyle="1" w:styleId="Char7">
    <w:name w:val="ΑΡΘΡΑ Char"/>
    <w:basedOn w:val="msonospacingChar"/>
    <w:link w:val="a"/>
    <w:rsid w:val="00A1175B"/>
    <w:rPr>
      <w:rFonts w:ascii="Verdana" w:eastAsia="Times New Roman" w:hAnsi="Verdana" w:cs="Times New Roman"/>
      <w:sz w:val="20"/>
      <w:szCs w:val="20"/>
      <w:lang w:eastAsia="el-GR"/>
    </w:rPr>
  </w:style>
  <w:style w:type="paragraph" w:customStyle="1" w:styleId="western">
    <w:name w:val="western"/>
    <w:basedOn w:val="a0"/>
    <w:rsid w:val="009C2EAE"/>
    <w:pPr>
      <w:spacing w:before="100" w:beforeAutospacing="1" w:after="100" w:afterAutospacing="1" w:line="240" w:lineRule="auto"/>
    </w:pPr>
    <w:rPr>
      <w:rFonts w:ascii="Times New Roman" w:eastAsia="Times New Roman" w:hAnsi="Times New Roman" w:cs="Times New Roman"/>
      <w:color w:val="000000"/>
      <w:sz w:val="24"/>
      <w:szCs w:val="24"/>
      <w:lang w:eastAsia="el-GR"/>
    </w:rPr>
  </w:style>
  <w:style w:type="paragraph" w:styleId="-HTML">
    <w:name w:val="HTML Preformatted"/>
    <w:basedOn w:val="a0"/>
    <w:link w:val="-HTMLChar"/>
    <w:uiPriority w:val="99"/>
    <w:unhideWhenUsed/>
    <w:rsid w:val="00C80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1"/>
    <w:link w:val="-HTML"/>
    <w:uiPriority w:val="99"/>
    <w:rsid w:val="00C800DF"/>
    <w:rPr>
      <w:rFonts w:ascii="Courier New" w:eastAsia="Times New Roman" w:hAnsi="Courier New" w:cs="Courier New"/>
      <w:sz w:val="20"/>
      <w:szCs w:val="20"/>
      <w:lang w:eastAsia="el-GR"/>
    </w:rPr>
  </w:style>
  <w:style w:type="table" w:styleId="af6">
    <w:name w:val="Table Grid"/>
    <w:basedOn w:val="a2"/>
    <w:uiPriority w:val="59"/>
    <w:rsid w:val="00240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basedOn w:val="a0"/>
    <w:link w:val="Char8"/>
    <w:uiPriority w:val="99"/>
    <w:semiHidden/>
    <w:unhideWhenUsed/>
    <w:rsid w:val="000D543A"/>
    <w:pPr>
      <w:spacing w:after="0" w:line="240" w:lineRule="auto"/>
    </w:pPr>
    <w:rPr>
      <w:rFonts w:ascii="Calibri" w:hAnsi="Calibri"/>
      <w:szCs w:val="21"/>
    </w:rPr>
  </w:style>
  <w:style w:type="character" w:customStyle="1" w:styleId="Char8">
    <w:name w:val="Απλό κείμενο Char"/>
    <w:basedOn w:val="a1"/>
    <w:link w:val="af7"/>
    <w:uiPriority w:val="99"/>
    <w:semiHidden/>
    <w:rsid w:val="000D543A"/>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95A45"/>
  </w:style>
  <w:style w:type="paragraph" w:styleId="1">
    <w:name w:val="heading 1"/>
    <w:basedOn w:val="a0"/>
    <w:next w:val="a0"/>
    <w:link w:val="1Char"/>
    <w:uiPriority w:val="9"/>
    <w:qFormat/>
    <w:rsid w:val="00974BAF"/>
    <w:pPr>
      <w:keepNext/>
      <w:keepLines/>
      <w:numPr>
        <w:numId w:val="2"/>
      </w:numPr>
      <w:pBdr>
        <w:top w:val="dotted" w:sz="4" w:space="1" w:color="auto"/>
        <w:left w:val="dotted" w:sz="4" w:space="4" w:color="auto"/>
        <w:bottom w:val="dotted" w:sz="4" w:space="1" w:color="auto"/>
        <w:right w:val="dotted" w:sz="4" w:space="4" w:color="auto"/>
      </w:pBdr>
      <w:shd w:val="pct50" w:color="auto" w:fill="auto"/>
      <w:spacing w:before="60" w:after="60"/>
      <w:outlineLvl w:val="0"/>
    </w:pPr>
    <w:rPr>
      <w:rFonts w:ascii="Arial Narrow" w:eastAsiaTheme="majorEastAsia" w:hAnsi="Arial Narrow" w:cstheme="majorBidi"/>
      <w:b/>
      <w:bCs/>
      <w:color w:val="FFFFFF" w:themeColor="background1"/>
      <w:sz w:val="24"/>
      <w:szCs w:val="28"/>
    </w:rPr>
  </w:style>
  <w:style w:type="paragraph" w:styleId="2">
    <w:name w:val="heading 2"/>
    <w:basedOn w:val="a0"/>
    <w:next w:val="a0"/>
    <w:link w:val="2Char"/>
    <w:uiPriority w:val="9"/>
    <w:unhideWhenUsed/>
    <w:qFormat/>
    <w:rsid w:val="00974BAF"/>
    <w:pPr>
      <w:keepNext/>
      <w:keepLines/>
      <w:numPr>
        <w:ilvl w:val="1"/>
        <w:numId w:val="2"/>
      </w:numPr>
      <w:spacing w:before="120"/>
      <w:outlineLvl w:val="1"/>
    </w:pPr>
    <w:rPr>
      <w:rFonts w:ascii="Arial Narrow" w:eastAsiaTheme="majorEastAsia" w:hAnsi="Arial Narrow" w:cstheme="majorBidi"/>
      <w:b/>
      <w:bCs/>
      <w:color w:val="800000"/>
      <w:szCs w:val="26"/>
    </w:rPr>
  </w:style>
  <w:style w:type="paragraph" w:styleId="3">
    <w:name w:val="heading 3"/>
    <w:basedOn w:val="a0"/>
    <w:next w:val="a0"/>
    <w:link w:val="3Char"/>
    <w:qFormat/>
    <w:rsid w:val="00974BAF"/>
    <w:pPr>
      <w:keepNext/>
      <w:numPr>
        <w:ilvl w:val="2"/>
        <w:numId w:val="2"/>
      </w:numPr>
      <w:spacing w:before="240" w:after="240" w:line="320" w:lineRule="atLeast"/>
      <w:jc w:val="both"/>
      <w:outlineLvl w:val="2"/>
    </w:pPr>
    <w:rPr>
      <w:rFonts w:ascii="Arial Narrow" w:eastAsia="Times New Roman" w:hAnsi="Arial Narrow" w:cs="Times New Roman"/>
      <w:b/>
      <w:i/>
      <w:iCs/>
      <w:szCs w:val="20"/>
    </w:rPr>
  </w:style>
  <w:style w:type="paragraph" w:styleId="4">
    <w:name w:val="heading 4"/>
    <w:basedOn w:val="a0"/>
    <w:next w:val="a0"/>
    <w:link w:val="4Char"/>
    <w:uiPriority w:val="9"/>
    <w:unhideWhenUsed/>
    <w:qFormat/>
    <w:rsid w:val="00DA6687"/>
    <w:pPr>
      <w:keepNext/>
      <w:keepLines/>
      <w:numPr>
        <w:ilvl w:val="3"/>
        <w:numId w:val="2"/>
      </w:numPr>
      <w:spacing w:before="200" w:after="0"/>
      <w:outlineLvl w:val="3"/>
    </w:pPr>
    <w:rPr>
      <w:rFonts w:ascii="Arial Narrow" w:eastAsiaTheme="majorEastAsia" w:hAnsi="Arial Narrow" w:cstheme="majorBidi"/>
      <w:bCs/>
      <w:iCs/>
      <w:u w:val="single"/>
    </w:rPr>
  </w:style>
  <w:style w:type="paragraph" w:styleId="5">
    <w:name w:val="heading 5"/>
    <w:basedOn w:val="a0"/>
    <w:next w:val="a0"/>
    <w:link w:val="5Char"/>
    <w:uiPriority w:val="9"/>
    <w:semiHidden/>
    <w:unhideWhenUsed/>
    <w:qFormat/>
    <w:rsid w:val="00D63526"/>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Char"/>
    <w:uiPriority w:val="9"/>
    <w:semiHidden/>
    <w:unhideWhenUsed/>
    <w:qFormat/>
    <w:rsid w:val="00D6352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Char"/>
    <w:uiPriority w:val="9"/>
    <w:semiHidden/>
    <w:unhideWhenUsed/>
    <w:qFormat/>
    <w:rsid w:val="00D6352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Char"/>
    <w:uiPriority w:val="9"/>
    <w:semiHidden/>
    <w:unhideWhenUsed/>
    <w:qFormat/>
    <w:rsid w:val="00D6352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Char"/>
    <w:uiPriority w:val="9"/>
    <w:semiHidden/>
    <w:unhideWhenUsed/>
    <w:qFormat/>
    <w:rsid w:val="00D6352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974BAF"/>
    <w:rPr>
      <w:rFonts w:ascii="Arial Narrow" w:eastAsiaTheme="majorEastAsia" w:hAnsi="Arial Narrow" w:cstheme="majorBidi"/>
      <w:b/>
      <w:bCs/>
      <w:color w:val="FFFFFF" w:themeColor="background1"/>
      <w:sz w:val="24"/>
      <w:szCs w:val="28"/>
      <w:shd w:val="pct50" w:color="auto" w:fill="auto"/>
    </w:rPr>
  </w:style>
  <w:style w:type="character" w:customStyle="1" w:styleId="2Char">
    <w:name w:val="Επικεφαλίδα 2 Char"/>
    <w:basedOn w:val="a1"/>
    <w:link w:val="2"/>
    <w:uiPriority w:val="9"/>
    <w:rsid w:val="00974BAF"/>
    <w:rPr>
      <w:rFonts w:ascii="Arial Narrow" w:eastAsiaTheme="majorEastAsia" w:hAnsi="Arial Narrow" w:cstheme="majorBidi"/>
      <w:b/>
      <w:bCs/>
      <w:color w:val="800000"/>
      <w:szCs w:val="26"/>
    </w:rPr>
  </w:style>
  <w:style w:type="character" w:customStyle="1" w:styleId="3Char">
    <w:name w:val="Επικεφαλίδα 3 Char"/>
    <w:basedOn w:val="a1"/>
    <w:link w:val="3"/>
    <w:rsid w:val="00974BAF"/>
    <w:rPr>
      <w:rFonts w:ascii="Arial Narrow" w:eastAsia="Times New Roman" w:hAnsi="Arial Narrow" w:cs="Times New Roman"/>
      <w:b/>
      <w:i/>
      <w:iCs/>
      <w:szCs w:val="20"/>
    </w:rPr>
  </w:style>
  <w:style w:type="character" w:customStyle="1" w:styleId="4Char">
    <w:name w:val="Επικεφαλίδα 4 Char"/>
    <w:basedOn w:val="a1"/>
    <w:link w:val="4"/>
    <w:uiPriority w:val="9"/>
    <w:rsid w:val="00DA6687"/>
    <w:rPr>
      <w:rFonts w:ascii="Arial Narrow" w:eastAsiaTheme="majorEastAsia" w:hAnsi="Arial Narrow" w:cstheme="majorBidi"/>
      <w:bCs/>
      <w:iCs/>
      <w:u w:val="single"/>
    </w:rPr>
  </w:style>
  <w:style w:type="character" w:customStyle="1" w:styleId="5Char">
    <w:name w:val="Επικεφαλίδα 5 Char"/>
    <w:basedOn w:val="a1"/>
    <w:link w:val="5"/>
    <w:uiPriority w:val="9"/>
    <w:semiHidden/>
    <w:rsid w:val="00D63526"/>
    <w:rPr>
      <w:rFonts w:asciiTheme="majorHAnsi" w:eastAsiaTheme="majorEastAsia" w:hAnsiTheme="majorHAnsi" w:cstheme="majorBidi"/>
      <w:color w:val="243F60" w:themeColor="accent1" w:themeShade="7F"/>
    </w:rPr>
  </w:style>
  <w:style w:type="character" w:customStyle="1" w:styleId="6Char">
    <w:name w:val="Επικεφαλίδα 6 Char"/>
    <w:basedOn w:val="a1"/>
    <w:link w:val="6"/>
    <w:uiPriority w:val="9"/>
    <w:semiHidden/>
    <w:rsid w:val="00D63526"/>
    <w:rPr>
      <w:rFonts w:asciiTheme="majorHAnsi" w:eastAsiaTheme="majorEastAsia" w:hAnsiTheme="majorHAnsi" w:cstheme="majorBidi"/>
      <w:i/>
      <w:iCs/>
      <w:color w:val="243F60" w:themeColor="accent1" w:themeShade="7F"/>
    </w:rPr>
  </w:style>
  <w:style w:type="character" w:customStyle="1" w:styleId="7Char">
    <w:name w:val="Επικεφαλίδα 7 Char"/>
    <w:basedOn w:val="a1"/>
    <w:link w:val="7"/>
    <w:uiPriority w:val="9"/>
    <w:semiHidden/>
    <w:rsid w:val="00D63526"/>
    <w:rPr>
      <w:rFonts w:asciiTheme="majorHAnsi" w:eastAsiaTheme="majorEastAsia" w:hAnsiTheme="majorHAnsi" w:cstheme="majorBidi"/>
      <w:i/>
      <w:iCs/>
      <w:color w:val="404040" w:themeColor="text1" w:themeTint="BF"/>
    </w:rPr>
  </w:style>
  <w:style w:type="character" w:customStyle="1" w:styleId="8Char">
    <w:name w:val="Επικεφαλίδα 8 Char"/>
    <w:basedOn w:val="a1"/>
    <w:link w:val="8"/>
    <w:uiPriority w:val="9"/>
    <w:semiHidden/>
    <w:rsid w:val="00D63526"/>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1"/>
    <w:link w:val="9"/>
    <w:uiPriority w:val="9"/>
    <w:semiHidden/>
    <w:rsid w:val="00D63526"/>
    <w:rPr>
      <w:rFonts w:asciiTheme="majorHAnsi" w:eastAsiaTheme="majorEastAsia" w:hAnsiTheme="majorHAnsi" w:cstheme="majorBidi"/>
      <w:i/>
      <w:iCs/>
      <w:color w:val="404040" w:themeColor="text1" w:themeTint="BF"/>
      <w:sz w:val="20"/>
      <w:szCs w:val="20"/>
    </w:rPr>
  </w:style>
  <w:style w:type="paragraph" w:styleId="Web">
    <w:name w:val="Normal (Web)"/>
    <w:basedOn w:val="a0"/>
    <w:uiPriority w:val="99"/>
    <w:unhideWhenUsed/>
    <w:rsid w:val="00271653"/>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fault">
    <w:name w:val="Default"/>
    <w:rsid w:val="0027165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4">
    <w:name w:val="Balloon Text"/>
    <w:basedOn w:val="a0"/>
    <w:link w:val="Char"/>
    <w:uiPriority w:val="99"/>
    <w:semiHidden/>
    <w:unhideWhenUsed/>
    <w:rsid w:val="00271653"/>
    <w:pPr>
      <w:spacing w:after="0" w:line="240" w:lineRule="auto"/>
    </w:pPr>
    <w:rPr>
      <w:rFonts w:ascii="Tahoma" w:hAnsi="Tahoma" w:cs="Tahoma"/>
      <w:sz w:val="16"/>
      <w:szCs w:val="16"/>
    </w:rPr>
  </w:style>
  <w:style w:type="character" w:customStyle="1" w:styleId="Char">
    <w:name w:val="Κείμενο πλαισίου Char"/>
    <w:basedOn w:val="a1"/>
    <w:link w:val="a4"/>
    <w:uiPriority w:val="99"/>
    <w:semiHidden/>
    <w:rsid w:val="00271653"/>
    <w:rPr>
      <w:rFonts w:ascii="Tahoma" w:hAnsi="Tahoma" w:cs="Tahoma"/>
      <w:sz w:val="16"/>
      <w:szCs w:val="16"/>
    </w:rPr>
  </w:style>
  <w:style w:type="paragraph" w:styleId="a5">
    <w:name w:val="List Paragraph"/>
    <w:basedOn w:val="a0"/>
    <w:uiPriority w:val="34"/>
    <w:qFormat/>
    <w:rsid w:val="00271653"/>
    <w:pPr>
      <w:ind w:left="720"/>
      <w:contextualSpacing/>
    </w:pPr>
    <w:rPr>
      <w:rFonts w:eastAsiaTheme="minorEastAsia"/>
      <w:lang w:eastAsia="el-GR"/>
    </w:rPr>
  </w:style>
  <w:style w:type="paragraph" w:customStyle="1" w:styleId="CM1">
    <w:name w:val="CM1"/>
    <w:basedOn w:val="Default"/>
    <w:next w:val="Default"/>
    <w:uiPriority w:val="99"/>
    <w:rsid w:val="00D63526"/>
    <w:pPr>
      <w:spacing w:before="200" w:after="200"/>
    </w:pPr>
    <w:rPr>
      <w:rFonts w:ascii="EU Albertina" w:eastAsiaTheme="minorHAnsi" w:hAnsi="EU Albertina" w:cstheme="minorBidi"/>
      <w:color w:val="auto"/>
      <w:lang w:eastAsia="en-US"/>
    </w:rPr>
  </w:style>
  <w:style w:type="paragraph" w:customStyle="1" w:styleId="CM3">
    <w:name w:val="CM3"/>
    <w:basedOn w:val="Default"/>
    <w:next w:val="Default"/>
    <w:uiPriority w:val="99"/>
    <w:rsid w:val="00D63526"/>
    <w:pPr>
      <w:spacing w:before="60" w:after="60"/>
    </w:pPr>
    <w:rPr>
      <w:rFonts w:ascii="EU Albertina" w:eastAsiaTheme="minorHAnsi" w:hAnsi="EU Albertina" w:cstheme="minorBidi"/>
      <w:color w:val="auto"/>
      <w:lang w:eastAsia="en-US"/>
    </w:rPr>
  </w:style>
  <w:style w:type="paragraph" w:customStyle="1" w:styleId="CM4">
    <w:name w:val="CM4"/>
    <w:basedOn w:val="Default"/>
    <w:next w:val="Default"/>
    <w:uiPriority w:val="99"/>
    <w:rsid w:val="00D63526"/>
    <w:pPr>
      <w:spacing w:before="60" w:after="60"/>
    </w:pPr>
    <w:rPr>
      <w:rFonts w:ascii="EU Albertina" w:eastAsiaTheme="minorHAnsi" w:hAnsi="EU Albertina" w:cstheme="minorBidi"/>
      <w:color w:val="auto"/>
      <w:lang w:eastAsia="en-US"/>
    </w:rPr>
  </w:style>
  <w:style w:type="character" w:customStyle="1" w:styleId="Char0">
    <w:name w:val="Κεφαλίδα Char"/>
    <w:basedOn w:val="a1"/>
    <w:link w:val="a6"/>
    <w:uiPriority w:val="99"/>
    <w:rsid w:val="00D63526"/>
  </w:style>
  <w:style w:type="paragraph" w:styleId="a6">
    <w:name w:val="header"/>
    <w:basedOn w:val="a0"/>
    <w:link w:val="Char0"/>
    <w:uiPriority w:val="99"/>
    <w:unhideWhenUsed/>
    <w:rsid w:val="00D63526"/>
    <w:pPr>
      <w:tabs>
        <w:tab w:val="center" w:pos="4153"/>
        <w:tab w:val="right" w:pos="8306"/>
      </w:tabs>
      <w:spacing w:after="0" w:line="240" w:lineRule="auto"/>
    </w:pPr>
  </w:style>
  <w:style w:type="paragraph" w:styleId="a7">
    <w:name w:val="footer"/>
    <w:basedOn w:val="a0"/>
    <w:link w:val="Char1"/>
    <w:unhideWhenUsed/>
    <w:rsid w:val="00D63526"/>
    <w:pPr>
      <w:tabs>
        <w:tab w:val="center" w:pos="4153"/>
        <w:tab w:val="right" w:pos="8306"/>
      </w:tabs>
      <w:spacing w:after="0" w:line="240" w:lineRule="auto"/>
    </w:pPr>
  </w:style>
  <w:style w:type="character" w:customStyle="1" w:styleId="Char1">
    <w:name w:val="Υποσέλιδο Char"/>
    <w:basedOn w:val="a1"/>
    <w:link w:val="a7"/>
    <w:rsid w:val="00D63526"/>
  </w:style>
  <w:style w:type="paragraph" w:customStyle="1" w:styleId="msonospacing0">
    <w:name w:val="msonospacing"/>
    <w:basedOn w:val="a0"/>
    <w:link w:val="msonospacingChar"/>
    <w:rsid w:val="00D63526"/>
    <w:pPr>
      <w:spacing w:after="0" w:line="240" w:lineRule="auto"/>
    </w:pPr>
    <w:rPr>
      <w:rFonts w:ascii="Calibri" w:eastAsia="Times New Roman" w:hAnsi="Calibri" w:cs="Times New Roman"/>
      <w:lang w:eastAsia="el-GR"/>
    </w:rPr>
  </w:style>
  <w:style w:type="paragraph" w:customStyle="1" w:styleId="Char1CharCharCharCharCharCharChar">
    <w:name w:val="Char1 Char Char Char Char Char Char Char"/>
    <w:basedOn w:val="a0"/>
    <w:rsid w:val="00D63526"/>
    <w:pPr>
      <w:spacing w:after="160" w:line="240" w:lineRule="exact"/>
    </w:pPr>
    <w:rPr>
      <w:rFonts w:ascii="Verdana" w:eastAsia="Times New Roman" w:hAnsi="Verdana" w:cs="Times New Roman"/>
      <w:sz w:val="20"/>
      <w:szCs w:val="20"/>
      <w:lang w:val="en-US"/>
    </w:rPr>
  </w:style>
  <w:style w:type="paragraph" w:customStyle="1" w:styleId="a8">
    <w:name w:val="ΜΟΝΟΨΗΦΙΟ"/>
    <w:basedOn w:val="1"/>
    <w:autoRedefine/>
    <w:rsid w:val="00D63526"/>
    <w:pPr>
      <w:keepLines w:val="0"/>
      <w:spacing w:before="0" w:line="360" w:lineRule="auto"/>
      <w:jc w:val="both"/>
    </w:pPr>
    <w:rPr>
      <w:rFonts w:ascii="Verdana" w:eastAsia="Verdana" w:hAnsi="Verdana" w:cs="Verdana"/>
      <w:bCs w:val="0"/>
      <w:caps/>
      <w:color w:val="auto"/>
      <w:sz w:val="22"/>
      <w:szCs w:val="22"/>
      <w:lang w:eastAsia="el-GR"/>
    </w:rPr>
  </w:style>
  <w:style w:type="paragraph" w:customStyle="1" w:styleId="a9">
    <w:name w:val="ΔΙΨΗΦΙΟ"/>
    <w:basedOn w:val="2"/>
    <w:autoRedefine/>
    <w:rsid w:val="00D63526"/>
    <w:pPr>
      <w:keepLines w:val="0"/>
      <w:spacing w:before="0" w:line="360" w:lineRule="auto"/>
      <w:ind w:left="284"/>
      <w:jc w:val="both"/>
    </w:pPr>
    <w:rPr>
      <w:rFonts w:ascii="Verdana" w:eastAsia="Verdana" w:hAnsi="Verdana" w:cs="Verdana"/>
      <w:bCs w:val="0"/>
      <w:color w:val="auto"/>
      <w:szCs w:val="22"/>
      <w:lang w:eastAsia="el-GR"/>
    </w:rPr>
  </w:style>
  <w:style w:type="paragraph" w:styleId="aa">
    <w:name w:val="No Spacing"/>
    <w:link w:val="Char2"/>
    <w:uiPriority w:val="1"/>
    <w:qFormat/>
    <w:rsid w:val="00D63526"/>
    <w:pPr>
      <w:spacing w:after="0" w:line="240" w:lineRule="auto"/>
    </w:pPr>
    <w:rPr>
      <w:rFonts w:eastAsiaTheme="minorEastAsia"/>
      <w:lang w:val="en-US"/>
    </w:rPr>
  </w:style>
  <w:style w:type="character" w:customStyle="1" w:styleId="Char2">
    <w:name w:val="Χωρίς διάστιχο Char"/>
    <w:basedOn w:val="a1"/>
    <w:link w:val="aa"/>
    <w:uiPriority w:val="1"/>
    <w:rsid w:val="00D63526"/>
    <w:rPr>
      <w:rFonts w:eastAsiaTheme="minorEastAsia"/>
      <w:lang w:val="en-US"/>
    </w:rPr>
  </w:style>
  <w:style w:type="paragraph" w:styleId="ab">
    <w:name w:val="TOC Heading"/>
    <w:basedOn w:val="1"/>
    <w:next w:val="a0"/>
    <w:uiPriority w:val="39"/>
    <w:unhideWhenUsed/>
    <w:qFormat/>
    <w:rsid w:val="00D63526"/>
    <w:pPr>
      <w:spacing w:before="480"/>
      <w:outlineLvl w:val="9"/>
    </w:pPr>
    <w:rPr>
      <w:rFonts w:asciiTheme="majorHAnsi" w:hAnsiTheme="majorHAnsi"/>
      <w:sz w:val="28"/>
      <w:lang w:val="en-US"/>
    </w:rPr>
  </w:style>
  <w:style w:type="paragraph" w:styleId="10">
    <w:name w:val="toc 1"/>
    <w:basedOn w:val="a0"/>
    <w:next w:val="a0"/>
    <w:autoRedefine/>
    <w:uiPriority w:val="39"/>
    <w:unhideWhenUsed/>
    <w:qFormat/>
    <w:rsid w:val="00A274AD"/>
    <w:pPr>
      <w:tabs>
        <w:tab w:val="left" w:pos="440"/>
        <w:tab w:val="right" w:leader="dot" w:pos="9498"/>
      </w:tabs>
      <w:spacing w:after="100"/>
      <w:ind w:left="426" w:right="1291" w:hanging="426"/>
    </w:pPr>
    <w:rPr>
      <w:rFonts w:ascii="Arial Narrow" w:hAnsi="Arial Narrow"/>
    </w:rPr>
  </w:style>
  <w:style w:type="character" w:styleId="-">
    <w:name w:val="Hyperlink"/>
    <w:basedOn w:val="a1"/>
    <w:uiPriority w:val="99"/>
    <w:unhideWhenUsed/>
    <w:rsid w:val="00D63526"/>
    <w:rPr>
      <w:color w:val="0000FF" w:themeColor="hyperlink"/>
      <w:u w:val="single"/>
    </w:rPr>
  </w:style>
  <w:style w:type="paragraph" w:styleId="20">
    <w:name w:val="toc 2"/>
    <w:basedOn w:val="a0"/>
    <w:next w:val="a0"/>
    <w:autoRedefine/>
    <w:uiPriority w:val="39"/>
    <w:unhideWhenUsed/>
    <w:qFormat/>
    <w:rsid w:val="00A274AD"/>
    <w:pPr>
      <w:tabs>
        <w:tab w:val="left" w:pos="880"/>
        <w:tab w:val="right" w:leader="dot" w:pos="9498"/>
      </w:tabs>
      <w:spacing w:after="100"/>
      <w:ind w:left="851" w:right="227" w:hanging="630"/>
    </w:pPr>
    <w:rPr>
      <w:rFonts w:ascii="Arial Narrow" w:eastAsiaTheme="minorEastAsia" w:hAnsi="Arial Narrow"/>
      <w:lang w:val="en-US"/>
    </w:rPr>
  </w:style>
  <w:style w:type="paragraph" w:styleId="30">
    <w:name w:val="toc 3"/>
    <w:basedOn w:val="a0"/>
    <w:next w:val="a0"/>
    <w:autoRedefine/>
    <w:uiPriority w:val="39"/>
    <w:unhideWhenUsed/>
    <w:qFormat/>
    <w:rsid w:val="00A274AD"/>
    <w:pPr>
      <w:tabs>
        <w:tab w:val="left" w:pos="1320"/>
        <w:tab w:val="right" w:leader="dot" w:pos="9498"/>
      </w:tabs>
      <w:spacing w:after="100"/>
      <w:ind w:left="442" w:right="454"/>
    </w:pPr>
    <w:rPr>
      <w:rFonts w:ascii="Arial Narrow" w:eastAsiaTheme="minorEastAsia" w:hAnsi="Arial Narrow"/>
      <w:lang w:val="en-US"/>
    </w:rPr>
  </w:style>
  <w:style w:type="character" w:styleId="-0">
    <w:name w:val="FollowedHyperlink"/>
    <w:basedOn w:val="a1"/>
    <w:uiPriority w:val="99"/>
    <w:semiHidden/>
    <w:unhideWhenUsed/>
    <w:rsid w:val="00D63526"/>
    <w:rPr>
      <w:color w:val="800080" w:themeColor="followedHyperlink"/>
      <w:u w:val="single"/>
    </w:rPr>
  </w:style>
  <w:style w:type="paragraph" w:styleId="ac">
    <w:name w:val="footnote text"/>
    <w:basedOn w:val="a0"/>
    <w:link w:val="Char3"/>
    <w:uiPriority w:val="99"/>
    <w:semiHidden/>
    <w:unhideWhenUsed/>
    <w:rsid w:val="00D63526"/>
    <w:pPr>
      <w:spacing w:after="0" w:line="240" w:lineRule="auto"/>
    </w:pPr>
    <w:rPr>
      <w:sz w:val="20"/>
      <w:szCs w:val="20"/>
    </w:rPr>
  </w:style>
  <w:style w:type="character" w:customStyle="1" w:styleId="Char3">
    <w:name w:val="Κείμενο υποσημείωσης Char"/>
    <w:basedOn w:val="a1"/>
    <w:link w:val="ac"/>
    <w:uiPriority w:val="99"/>
    <w:semiHidden/>
    <w:rsid w:val="00D63526"/>
    <w:rPr>
      <w:sz w:val="20"/>
      <w:szCs w:val="20"/>
    </w:rPr>
  </w:style>
  <w:style w:type="character" w:styleId="ad">
    <w:name w:val="footnote reference"/>
    <w:basedOn w:val="a1"/>
    <w:uiPriority w:val="99"/>
    <w:semiHidden/>
    <w:unhideWhenUsed/>
    <w:rsid w:val="00D63526"/>
    <w:rPr>
      <w:vertAlign w:val="superscript"/>
    </w:rPr>
  </w:style>
  <w:style w:type="paragraph" w:customStyle="1" w:styleId="Text3">
    <w:name w:val="Text 3"/>
    <w:basedOn w:val="a0"/>
    <w:rsid w:val="00D63526"/>
    <w:pPr>
      <w:spacing w:before="120" w:line="240" w:lineRule="auto"/>
      <w:ind w:left="1984"/>
      <w:jc w:val="both"/>
    </w:pPr>
    <w:rPr>
      <w:rFonts w:ascii="Times New Roman" w:eastAsia="Calibri" w:hAnsi="Times New Roman" w:cs="Times New Roman"/>
      <w:sz w:val="24"/>
      <w:lang w:val="en-GB" w:eastAsia="en-GB"/>
    </w:rPr>
  </w:style>
  <w:style w:type="paragraph" w:customStyle="1" w:styleId="ManualHeading3">
    <w:name w:val="Manual Heading 3"/>
    <w:basedOn w:val="a0"/>
    <w:next w:val="a0"/>
    <w:rsid w:val="00D63526"/>
    <w:pPr>
      <w:keepNext/>
      <w:tabs>
        <w:tab w:val="left" w:pos="850"/>
      </w:tabs>
      <w:spacing w:before="120" w:line="240" w:lineRule="auto"/>
      <w:ind w:left="850" w:hanging="850"/>
      <w:jc w:val="both"/>
      <w:outlineLvl w:val="2"/>
    </w:pPr>
    <w:rPr>
      <w:rFonts w:ascii="Times New Roman" w:eastAsia="Calibri" w:hAnsi="Times New Roman" w:cs="Times New Roman"/>
      <w:i/>
      <w:sz w:val="24"/>
      <w:lang w:val="en-GB" w:eastAsia="en-GB"/>
    </w:rPr>
  </w:style>
  <w:style w:type="paragraph" w:customStyle="1" w:styleId="Pa6">
    <w:name w:val="Pa6"/>
    <w:basedOn w:val="Default"/>
    <w:next w:val="Default"/>
    <w:uiPriority w:val="99"/>
    <w:rsid w:val="00D63526"/>
    <w:pPr>
      <w:spacing w:line="241" w:lineRule="atLeast"/>
    </w:pPr>
    <w:rPr>
      <w:rFonts w:ascii="PF Square Sans Pro Medium" w:eastAsiaTheme="minorHAnsi" w:hAnsi="PF Square Sans Pro Medium" w:cstheme="minorBidi"/>
      <w:color w:val="auto"/>
      <w:lang w:eastAsia="en-US"/>
    </w:rPr>
  </w:style>
  <w:style w:type="paragraph" w:customStyle="1" w:styleId="Pa8">
    <w:name w:val="Pa8"/>
    <w:basedOn w:val="Default"/>
    <w:next w:val="Default"/>
    <w:uiPriority w:val="99"/>
    <w:rsid w:val="00D63526"/>
    <w:pPr>
      <w:spacing w:line="241" w:lineRule="atLeast"/>
    </w:pPr>
    <w:rPr>
      <w:rFonts w:ascii="PF Square Sans Pro Medium" w:eastAsiaTheme="minorHAnsi" w:hAnsi="PF Square Sans Pro Medium" w:cstheme="minorBidi"/>
      <w:color w:val="auto"/>
      <w:lang w:eastAsia="en-US"/>
    </w:rPr>
  </w:style>
  <w:style w:type="paragraph" w:styleId="ae">
    <w:name w:val="Document Map"/>
    <w:basedOn w:val="a0"/>
    <w:link w:val="Char4"/>
    <w:uiPriority w:val="99"/>
    <w:semiHidden/>
    <w:unhideWhenUsed/>
    <w:rsid w:val="00CC2110"/>
    <w:pPr>
      <w:spacing w:after="0" w:line="240" w:lineRule="auto"/>
    </w:pPr>
    <w:rPr>
      <w:rFonts w:ascii="Tahoma" w:hAnsi="Tahoma" w:cs="Tahoma"/>
      <w:sz w:val="16"/>
      <w:szCs w:val="16"/>
    </w:rPr>
  </w:style>
  <w:style w:type="character" w:customStyle="1" w:styleId="Char4">
    <w:name w:val="Χάρτης εγγράφου Char"/>
    <w:basedOn w:val="a1"/>
    <w:link w:val="ae"/>
    <w:uiPriority w:val="99"/>
    <w:semiHidden/>
    <w:rsid w:val="00CC2110"/>
    <w:rPr>
      <w:rFonts w:ascii="Tahoma" w:hAnsi="Tahoma" w:cs="Tahoma"/>
      <w:sz w:val="16"/>
      <w:szCs w:val="16"/>
    </w:rPr>
  </w:style>
  <w:style w:type="character" w:styleId="af">
    <w:name w:val="annotation reference"/>
    <w:basedOn w:val="a1"/>
    <w:uiPriority w:val="99"/>
    <w:semiHidden/>
    <w:unhideWhenUsed/>
    <w:rsid w:val="00D44C98"/>
    <w:rPr>
      <w:sz w:val="16"/>
      <w:szCs w:val="16"/>
    </w:rPr>
  </w:style>
  <w:style w:type="paragraph" w:styleId="af0">
    <w:name w:val="annotation text"/>
    <w:basedOn w:val="a0"/>
    <w:link w:val="Char5"/>
    <w:uiPriority w:val="99"/>
    <w:unhideWhenUsed/>
    <w:rsid w:val="00D44C98"/>
    <w:pPr>
      <w:spacing w:line="240" w:lineRule="auto"/>
    </w:pPr>
    <w:rPr>
      <w:sz w:val="20"/>
      <w:szCs w:val="20"/>
    </w:rPr>
  </w:style>
  <w:style w:type="character" w:customStyle="1" w:styleId="Char5">
    <w:name w:val="Κείμενο σχολίου Char"/>
    <w:basedOn w:val="a1"/>
    <w:link w:val="af0"/>
    <w:uiPriority w:val="99"/>
    <w:rsid w:val="00D44C98"/>
    <w:rPr>
      <w:sz w:val="20"/>
      <w:szCs w:val="20"/>
    </w:rPr>
  </w:style>
  <w:style w:type="paragraph" w:styleId="af1">
    <w:name w:val="annotation subject"/>
    <w:basedOn w:val="af0"/>
    <w:next w:val="af0"/>
    <w:link w:val="Char6"/>
    <w:uiPriority w:val="99"/>
    <w:semiHidden/>
    <w:unhideWhenUsed/>
    <w:rsid w:val="00D44C98"/>
    <w:rPr>
      <w:b/>
      <w:bCs/>
    </w:rPr>
  </w:style>
  <w:style w:type="character" w:customStyle="1" w:styleId="Char6">
    <w:name w:val="Θέμα σχολίου Char"/>
    <w:basedOn w:val="Char5"/>
    <w:link w:val="af1"/>
    <w:uiPriority w:val="99"/>
    <w:semiHidden/>
    <w:rsid w:val="00D44C98"/>
    <w:rPr>
      <w:b/>
      <w:bCs/>
      <w:sz w:val="20"/>
      <w:szCs w:val="20"/>
    </w:rPr>
  </w:style>
  <w:style w:type="paragraph" w:styleId="af2">
    <w:name w:val="Revision"/>
    <w:hidden/>
    <w:uiPriority w:val="99"/>
    <w:semiHidden/>
    <w:rsid w:val="006C0AFC"/>
    <w:pPr>
      <w:spacing w:after="0" w:line="240" w:lineRule="auto"/>
    </w:pPr>
  </w:style>
  <w:style w:type="character" w:styleId="af3">
    <w:name w:val="Subtle Reference"/>
    <w:basedOn w:val="a1"/>
    <w:uiPriority w:val="31"/>
    <w:qFormat/>
    <w:rsid w:val="002C3868"/>
    <w:rPr>
      <w:smallCaps/>
      <w:color w:val="C0504D" w:themeColor="accent2"/>
      <w:u w:val="single"/>
    </w:rPr>
  </w:style>
  <w:style w:type="character" w:styleId="af4">
    <w:name w:val="Intense Reference"/>
    <w:basedOn w:val="a1"/>
    <w:uiPriority w:val="32"/>
    <w:qFormat/>
    <w:rsid w:val="002C3868"/>
    <w:rPr>
      <w:b/>
      <w:bCs/>
      <w:smallCaps/>
      <w:color w:val="C0504D" w:themeColor="accent2"/>
      <w:spacing w:val="5"/>
      <w:u w:val="single"/>
    </w:rPr>
  </w:style>
  <w:style w:type="character" w:customStyle="1" w:styleId="Corpsdutexte">
    <w:name w:val="Corps du texte_"/>
    <w:link w:val="Corpsdutexte1"/>
    <w:uiPriority w:val="99"/>
    <w:locked/>
    <w:rsid w:val="00E96045"/>
    <w:rPr>
      <w:rFonts w:cs="Times New Roman"/>
      <w:sz w:val="23"/>
      <w:szCs w:val="23"/>
      <w:shd w:val="clear" w:color="auto" w:fill="FFFFFF"/>
    </w:rPr>
  </w:style>
  <w:style w:type="paragraph" w:customStyle="1" w:styleId="Corpsdutexte1">
    <w:name w:val="Corps du texte1"/>
    <w:basedOn w:val="a0"/>
    <w:link w:val="Corpsdutexte"/>
    <w:uiPriority w:val="99"/>
    <w:rsid w:val="00E96045"/>
    <w:pPr>
      <w:widowControl w:val="0"/>
      <w:shd w:val="clear" w:color="auto" w:fill="FFFFFF"/>
      <w:spacing w:before="420" w:line="274" w:lineRule="exact"/>
      <w:ind w:hanging="680"/>
      <w:jc w:val="both"/>
    </w:pPr>
    <w:rPr>
      <w:rFonts w:cs="Times New Roman"/>
      <w:sz w:val="23"/>
      <w:szCs w:val="23"/>
    </w:rPr>
  </w:style>
  <w:style w:type="paragraph" w:customStyle="1" w:styleId="11">
    <w:name w:val="Παράγραφος λίστας1"/>
    <w:basedOn w:val="a0"/>
    <w:rsid w:val="00191364"/>
    <w:pPr>
      <w:spacing w:before="125" w:after="125" w:line="360" w:lineRule="auto"/>
      <w:ind w:left="720" w:right="125"/>
      <w:jc w:val="both"/>
    </w:pPr>
    <w:rPr>
      <w:rFonts w:ascii="Verdana" w:hAnsi="Verdana" w:cs="Times New Roman"/>
      <w:sz w:val="20"/>
      <w:szCs w:val="20"/>
      <w:lang w:eastAsia="el-GR"/>
    </w:rPr>
  </w:style>
  <w:style w:type="paragraph" w:customStyle="1" w:styleId="BodyText21">
    <w:name w:val="Body Text 21"/>
    <w:basedOn w:val="a0"/>
    <w:uiPriority w:val="99"/>
    <w:rsid w:val="00191364"/>
    <w:pPr>
      <w:spacing w:after="0" w:line="360" w:lineRule="auto"/>
      <w:ind w:right="567"/>
      <w:jc w:val="both"/>
    </w:pPr>
    <w:rPr>
      <w:rFonts w:ascii="Times New Roman" w:eastAsia="Times New Roman" w:hAnsi="Times New Roman" w:cs="Times New Roman"/>
      <w:sz w:val="24"/>
      <w:szCs w:val="20"/>
      <w:lang w:eastAsia="el-GR"/>
    </w:rPr>
  </w:style>
  <w:style w:type="paragraph" w:customStyle="1" w:styleId="a">
    <w:name w:val="ΑΡΘΡΑ"/>
    <w:basedOn w:val="msonospacing0"/>
    <w:link w:val="Char7"/>
    <w:qFormat/>
    <w:rsid w:val="00A1175B"/>
    <w:pPr>
      <w:numPr>
        <w:numId w:val="14"/>
      </w:numPr>
      <w:spacing w:before="240" w:after="120" w:line="264" w:lineRule="auto"/>
      <w:ind w:left="1077" w:hanging="357"/>
      <w:jc w:val="center"/>
    </w:pPr>
    <w:rPr>
      <w:rFonts w:ascii="Verdana" w:hAnsi="Verdana"/>
      <w:sz w:val="20"/>
      <w:szCs w:val="20"/>
    </w:rPr>
  </w:style>
  <w:style w:type="character" w:styleId="af5">
    <w:name w:val="page number"/>
    <w:basedOn w:val="a1"/>
    <w:rsid w:val="004B3726"/>
    <w:rPr>
      <w:rFonts w:cs="Times New Roman"/>
      <w:i/>
      <w:snapToGrid w:val="0"/>
      <w:sz w:val="24"/>
      <w:szCs w:val="24"/>
      <w:lang w:val="en-GB" w:bidi="ar-SA"/>
    </w:rPr>
  </w:style>
  <w:style w:type="character" w:customStyle="1" w:styleId="msonospacingChar">
    <w:name w:val="msonospacing Char"/>
    <w:basedOn w:val="a1"/>
    <w:link w:val="msonospacing0"/>
    <w:rsid w:val="003C0830"/>
    <w:rPr>
      <w:rFonts w:ascii="Calibri" w:eastAsia="Times New Roman" w:hAnsi="Calibri" w:cs="Times New Roman"/>
      <w:lang w:eastAsia="el-GR"/>
    </w:rPr>
  </w:style>
  <w:style w:type="character" w:customStyle="1" w:styleId="Char7">
    <w:name w:val="ΑΡΘΡΑ Char"/>
    <w:basedOn w:val="msonospacingChar"/>
    <w:link w:val="a"/>
    <w:rsid w:val="00A1175B"/>
    <w:rPr>
      <w:rFonts w:ascii="Verdana" w:eastAsia="Times New Roman" w:hAnsi="Verdana" w:cs="Times New Roman"/>
      <w:sz w:val="20"/>
      <w:szCs w:val="20"/>
      <w:lang w:eastAsia="el-GR"/>
    </w:rPr>
  </w:style>
  <w:style w:type="paragraph" w:customStyle="1" w:styleId="western">
    <w:name w:val="western"/>
    <w:basedOn w:val="a0"/>
    <w:rsid w:val="009C2EAE"/>
    <w:pPr>
      <w:spacing w:before="100" w:beforeAutospacing="1" w:after="100" w:afterAutospacing="1" w:line="240" w:lineRule="auto"/>
    </w:pPr>
    <w:rPr>
      <w:rFonts w:ascii="Times New Roman" w:eastAsia="Times New Roman" w:hAnsi="Times New Roman" w:cs="Times New Roman"/>
      <w:color w:val="000000"/>
      <w:sz w:val="24"/>
      <w:szCs w:val="24"/>
      <w:lang w:eastAsia="el-GR"/>
    </w:rPr>
  </w:style>
  <w:style w:type="paragraph" w:styleId="-HTML">
    <w:name w:val="HTML Preformatted"/>
    <w:basedOn w:val="a0"/>
    <w:link w:val="-HTMLChar"/>
    <w:uiPriority w:val="99"/>
    <w:unhideWhenUsed/>
    <w:rsid w:val="00C80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1"/>
    <w:link w:val="-HTML"/>
    <w:uiPriority w:val="99"/>
    <w:rsid w:val="00C800DF"/>
    <w:rPr>
      <w:rFonts w:ascii="Courier New" w:eastAsia="Times New Roman" w:hAnsi="Courier New" w:cs="Courier New"/>
      <w:sz w:val="20"/>
      <w:szCs w:val="20"/>
      <w:lang w:eastAsia="el-GR"/>
    </w:rPr>
  </w:style>
  <w:style w:type="table" w:styleId="af6">
    <w:name w:val="Table Grid"/>
    <w:basedOn w:val="a2"/>
    <w:uiPriority w:val="59"/>
    <w:rsid w:val="00240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basedOn w:val="a0"/>
    <w:link w:val="Char8"/>
    <w:uiPriority w:val="99"/>
    <w:semiHidden/>
    <w:unhideWhenUsed/>
    <w:rsid w:val="000D543A"/>
    <w:pPr>
      <w:spacing w:after="0" w:line="240" w:lineRule="auto"/>
    </w:pPr>
    <w:rPr>
      <w:rFonts w:ascii="Calibri" w:hAnsi="Calibri"/>
      <w:szCs w:val="21"/>
    </w:rPr>
  </w:style>
  <w:style w:type="character" w:customStyle="1" w:styleId="Char8">
    <w:name w:val="Απλό κείμενο Char"/>
    <w:basedOn w:val="a1"/>
    <w:link w:val="af7"/>
    <w:uiPriority w:val="99"/>
    <w:semiHidden/>
    <w:rsid w:val="000D543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73648">
      <w:bodyDiv w:val="1"/>
      <w:marLeft w:val="0"/>
      <w:marRight w:val="0"/>
      <w:marTop w:val="0"/>
      <w:marBottom w:val="0"/>
      <w:divBdr>
        <w:top w:val="none" w:sz="0" w:space="0" w:color="auto"/>
        <w:left w:val="none" w:sz="0" w:space="0" w:color="auto"/>
        <w:bottom w:val="none" w:sz="0" w:space="0" w:color="auto"/>
        <w:right w:val="none" w:sz="0" w:space="0" w:color="auto"/>
      </w:divBdr>
    </w:div>
    <w:div w:id="78334831">
      <w:bodyDiv w:val="1"/>
      <w:marLeft w:val="0"/>
      <w:marRight w:val="0"/>
      <w:marTop w:val="0"/>
      <w:marBottom w:val="0"/>
      <w:divBdr>
        <w:top w:val="none" w:sz="0" w:space="0" w:color="auto"/>
        <w:left w:val="none" w:sz="0" w:space="0" w:color="auto"/>
        <w:bottom w:val="none" w:sz="0" w:space="0" w:color="auto"/>
        <w:right w:val="none" w:sz="0" w:space="0" w:color="auto"/>
      </w:divBdr>
    </w:div>
    <w:div w:id="165828924">
      <w:bodyDiv w:val="1"/>
      <w:marLeft w:val="0"/>
      <w:marRight w:val="0"/>
      <w:marTop w:val="0"/>
      <w:marBottom w:val="0"/>
      <w:divBdr>
        <w:top w:val="none" w:sz="0" w:space="0" w:color="auto"/>
        <w:left w:val="none" w:sz="0" w:space="0" w:color="auto"/>
        <w:bottom w:val="none" w:sz="0" w:space="0" w:color="auto"/>
        <w:right w:val="none" w:sz="0" w:space="0" w:color="auto"/>
      </w:divBdr>
    </w:div>
    <w:div w:id="217478429">
      <w:bodyDiv w:val="1"/>
      <w:marLeft w:val="0"/>
      <w:marRight w:val="0"/>
      <w:marTop w:val="0"/>
      <w:marBottom w:val="0"/>
      <w:divBdr>
        <w:top w:val="none" w:sz="0" w:space="0" w:color="auto"/>
        <w:left w:val="none" w:sz="0" w:space="0" w:color="auto"/>
        <w:bottom w:val="none" w:sz="0" w:space="0" w:color="auto"/>
        <w:right w:val="none" w:sz="0" w:space="0" w:color="auto"/>
      </w:divBdr>
    </w:div>
    <w:div w:id="284973386">
      <w:bodyDiv w:val="1"/>
      <w:marLeft w:val="0"/>
      <w:marRight w:val="0"/>
      <w:marTop w:val="0"/>
      <w:marBottom w:val="0"/>
      <w:divBdr>
        <w:top w:val="none" w:sz="0" w:space="0" w:color="auto"/>
        <w:left w:val="none" w:sz="0" w:space="0" w:color="auto"/>
        <w:bottom w:val="none" w:sz="0" w:space="0" w:color="auto"/>
        <w:right w:val="none" w:sz="0" w:space="0" w:color="auto"/>
      </w:divBdr>
    </w:div>
    <w:div w:id="413288247">
      <w:bodyDiv w:val="1"/>
      <w:marLeft w:val="0"/>
      <w:marRight w:val="0"/>
      <w:marTop w:val="0"/>
      <w:marBottom w:val="0"/>
      <w:divBdr>
        <w:top w:val="none" w:sz="0" w:space="0" w:color="auto"/>
        <w:left w:val="none" w:sz="0" w:space="0" w:color="auto"/>
        <w:bottom w:val="none" w:sz="0" w:space="0" w:color="auto"/>
        <w:right w:val="none" w:sz="0" w:space="0" w:color="auto"/>
      </w:divBdr>
    </w:div>
    <w:div w:id="499470343">
      <w:bodyDiv w:val="1"/>
      <w:marLeft w:val="0"/>
      <w:marRight w:val="0"/>
      <w:marTop w:val="0"/>
      <w:marBottom w:val="0"/>
      <w:divBdr>
        <w:top w:val="none" w:sz="0" w:space="0" w:color="auto"/>
        <w:left w:val="none" w:sz="0" w:space="0" w:color="auto"/>
        <w:bottom w:val="none" w:sz="0" w:space="0" w:color="auto"/>
        <w:right w:val="none" w:sz="0" w:space="0" w:color="auto"/>
      </w:divBdr>
    </w:div>
    <w:div w:id="523177913">
      <w:bodyDiv w:val="1"/>
      <w:marLeft w:val="0"/>
      <w:marRight w:val="0"/>
      <w:marTop w:val="0"/>
      <w:marBottom w:val="0"/>
      <w:divBdr>
        <w:top w:val="none" w:sz="0" w:space="0" w:color="auto"/>
        <w:left w:val="none" w:sz="0" w:space="0" w:color="auto"/>
        <w:bottom w:val="none" w:sz="0" w:space="0" w:color="auto"/>
        <w:right w:val="none" w:sz="0" w:space="0" w:color="auto"/>
      </w:divBdr>
    </w:div>
    <w:div w:id="610432759">
      <w:bodyDiv w:val="1"/>
      <w:marLeft w:val="0"/>
      <w:marRight w:val="0"/>
      <w:marTop w:val="0"/>
      <w:marBottom w:val="0"/>
      <w:divBdr>
        <w:top w:val="none" w:sz="0" w:space="0" w:color="auto"/>
        <w:left w:val="none" w:sz="0" w:space="0" w:color="auto"/>
        <w:bottom w:val="none" w:sz="0" w:space="0" w:color="auto"/>
        <w:right w:val="none" w:sz="0" w:space="0" w:color="auto"/>
      </w:divBdr>
    </w:div>
    <w:div w:id="621691003">
      <w:bodyDiv w:val="1"/>
      <w:marLeft w:val="0"/>
      <w:marRight w:val="0"/>
      <w:marTop w:val="0"/>
      <w:marBottom w:val="0"/>
      <w:divBdr>
        <w:top w:val="none" w:sz="0" w:space="0" w:color="auto"/>
        <w:left w:val="none" w:sz="0" w:space="0" w:color="auto"/>
        <w:bottom w:val="none" w:sz="0" w:space="0" w:color="auto"/>
        <w:right w:val="none" w:sz="0" w:space="0" w:color="auto"/>
      </w:divBdr>
    </w:div>
    <w:div w:id="757139608">
      <w:bodyDiv w:val="1"/>
      <w:marLeft w:val="0"/>
      <w:marRight w:val="0"/>
      <w:marTop w:val="0"/>
      <w:marBottom w:val="0"/>
      <w:divBdr>
        <w:top w:val="none" w:sz="0" w:space="0" w:color="auto"/>
        <w:left w:val="none" w:sz="0" w:space="0" w:color="auto"/>
        <w:bottom w:val="none" w:sz="0" w:space="0" w:color="auto"/>
        <w:right w:val="none" w:sz="0" w:space="0" w:color="auto"/>
      </w:divBdr>
    </w:div>
    <w:div w:id="806362418">
      <w:bodyDiv w:val="1"/>
      <w:marLeft w:val="0"/>
      <w:marRight w:val="0"/>
      <w:marTop w:val="0"/>
      <w:marBottom w:val="0"/>
      <w:divBdr>
        <w:top w:val="none" w:sz="0" w:space="0" w:color="auto"/>
        <w:left w:val="none" w:sz="0" w:space="0" w:color="auto"/>
        <w:bottom w:val="none" w:sz="0" w:space="0" w:color="auto"/>
        <w:right w:val="none" w:sz="0" w:space="0" w:color="auto"/>
      </w:divBdr>
      <w:divsChild>
        <w:div w:id="2044935760">
          <w:marLeft w:val="0"/>
          <w:marRight w:val="0"/>
          <w:marTop w:val="0"/>
          <w:marBottom w:val="0"/>
          <w:divBdr>
            <w:top w:val="none" w:sz="0" w:space="0" w:color="auto"/>
            <w:left w:val="none" w:sz="0" w:space="0" w:color="auto"/>
            <w:bottom w:val="none" w:sz="0" w:space="0" w:color="auto"/>
            <w:right w:val="none" w:sz="0" w:space="0" w:color="auto"/>
          </w:divBdr>
        </w:div>
      </w:divsChild>
    </w:div>
    <w:div w:id="948242422">
      <w:bodyDiv w:val="1"/>
      <w:marLeft w:val="0"/>
      <w:marRight w:val="0"/>
      <w:marTop w:val="0"/>
      <w:marBottom w:val="0"/>
      <w:divBdr>
        <w:top w:val="none" w:sz="0" w:space="0" w:color="auto"/>
        <w:left w:val="none" w:sz="0" w:space="0" w:color="auto"/>
        <w:bottom w:val="none" w:sz="0" w:space="0" w:color="auto"/>
        <w:right w:val="none" w:sz="0" w:space="0" w:color="auto"/>
      </w:divBdr>
    </w:div>
    <w:div w:id="1098260132">
      <w:bodyDiv w:val="1"/>
      <w:marLeft w:val="0"/>
      <w:marRight w:val="0"/>
      <w:marTop w:val="0"/>
      <w:marBottom w:val="0"/>
      <w:divBdr>
        <w:top w:val="none" w:sz="0" w:space="0" w:color="auto"/>
        <w:left w:val="none" w:sz="0" w:space="0" w:color="auto"/>
        <w:bottom w:val="none" w:sz="0" w:space="0" w:color="auto"/>
        <w:right w:val="none" w:sz="0" w:space="0" w:color="auto"/>
      </w:divBdr>
    </w:div>
    <w:div w:id="1264997488">
      <w:bodyDiv w:val="1"/>
      <w:marLeft w:val="0"/>
      <w:marRight w:val="0"/>
      <w:marTop w:val="0"/>
      <w:marBottom w:val="0"/>
      <w:divBdr>
        <w:top w:val="none" w:sz="0" w:space="0" w:color="auto"/>
        <w:left w:val="none" w:sz="0" w:space="0" w:color="auto"/>
        <w:bottom w:val="none" w:sz="0" w:space="0" w:color="auto"/>
        <w:right w:val="none" w:sz="0" w:space="0" w:color="auto"/>
      </w:divBdr>
    </w:div>
    <w:div w:id="1275283734">
      <w:bodyDiv w:val="1"/>
      <w:marLeft w:val="0"/>
      <w:marRight w:val="0"/>
      <w:marTop w:val="0"/>
      <w:marBottom w:val="0"/>
      <w:divBdr>
        <w:top w:val="none" w:sz="0" w:space="0" w:color="auto"/>
        <w:left w:val="none" w:sz="0" w:space="0" w:color="auto"/>
        <w:bottom w:val="none" w:sz="0" w:space="0" w:color="auto"/>
        <w:right w:val="none" w:sz="0" w:space="0" w:color="auto"/>
      </w:divBdr>
    </w:div>
    <w:div w:id="1302034315">
      <w:bodyDiv w:val="1"/>
      <w:marLeft w:val="0"/>
      <w:marRight w:val="0"/>
      <w:marTop w:val="0"/>
      <w:marBottom w:val="0"/>
      <w:divBdr>
        <w:top w:val="none" w:sz="0" w:space="0" w:color="auto"/>
        <w:left w:val="none" w:sz="0" w:space="0" w:color="auto"/>
        <w:bottom w:val="none" w:sz="0" w:space="0" w:color="auto"/>
        <w:right w:val="none" w:sz="0" w:space="0" w:color="auto"/>
      </w:divBdr>
    </w:div>
    <w:div w:id="1346588527">
      <w:bodyDiv w:val="1"/>
      <w:marLeft w:val="0"/>
      <w:marRight w:val="0"/>
      <w:marTop w:val="0"/>
      <w:marBottom w:val="0"/>
      <w:divBdr>
        <w:top w:val="none" w:sz="0" w:space="0" w:color="auto"/>
        <w:left w:val="none" w:sz="0" w:space="0" w:color="auto"/>
        <w:bottom w:val="none" w:sz="0" w:space="0" w:color="auto"/>
        <w:right w:val="none" w:sz="0" w:space="0" w:color="auto"/>
      </w:divBdr>
    </w:div>
    <w:div w:id="1369065937">
      <w:bodyDiv w:val="1"/>
      <w:marLeft w:val="0"/>
      <w:marRight w:val="0"/>
      <w:marTop w:val="0"/>
      <w:marBottom w:val="0"/>
      <w:divBdr>
        <w:top w:val="none" w:sz="0" w:space="0" w:color="auto"/>
        <w:left w:val="none" w:sz="0" w:space="0" w:color="auto"/>
        <w:bottom w:val="none" w:sz="0" w:space="0" w:color="auto"/>
        <w:right w:val="none" w:sz="0" w:space="0" w:color="auto"/>
      </w:divBdr>
    </w:div>
    <w:div w:id="1409040821">
      <w:bodyDiv w:val="1"/>
      <w:marLeft w:val="0"/>
      <w:marRight w:val="0"/>
      <w:marTop w:val="0"/>
      <w:marBottom w:val="0"/>
      <w:divBdr>
        <w:top w:val="none" w:sz="0" w:space="0" w:color="auto"/>
        <w:left w:val="none" w:sz="0" w:space="0" w:color="auto"/>
        <w:bottom w:val="none" w:sz="0" w:space="0" w:color="auto"/>
        <w:right w:val="none" w:sz="0" w:space="0" w:color="auto"/>
      </w:divBdr>
    </w:div>
    <w:div w:id="1645230578">
      <w:bodyDiv w:val="1"/>
      <w:marLeft w:val="0"/>
      <w:marRight w:val="0"/>
      <w:marTop w:val="0"/>
      <w:marBottom w:val="0"/>
      <w:divBdr>
        <w:top w:val="none" w:sz="0" w:space="0" w:color="auto"/>
        <w:left w:val="none" w:sz="0" w:space="0" w:color="auto"/>
        <w:bottom w:val="none" w:sz="0" w:space="0" w:color="auto"/>
        <w:right w:val="none" w:sz="0" w:space="0" w:color="auto"/>
      </w:divBdr>
    </w:div>
    <w:div w:id="188757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AEAF6-5284-4133-B11F-5AC1841CA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64</Pages>
  <Words>28385</Words>
  <Characters>153280</Characters>
  <Application>Microsoft Office Word</Application>
  <DocSecurity>0</DocSecurity>
  <Lines>1277</Lines>
  <Paragraphs>362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MOD</Company>
  <LinksUpToDate>false</LinksUpToDate>
  <CharactersWithSpaces>181303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1234567890</dc:creator>
  <cp:lastModifiedBy>ΕΥΘΥ</cp:lastModifiedBy>
  <cp:revision>15</cp:revision>
  <cp:lastPrinted>2018-12-10T14:37:00Z</cp:lastPrinted>
  <dcterms:created xsi:type="dcterms:W3CDTF">2018-12-10T13:32:00Z</dcterms:created>
  <dcterms:modified xsi:type="dcterms:W3CDTF">2019-01-10T10:33:00Z</dcterms:modified>
</cp:coreProperties>
</file>